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DA5B6" w14:textId="77777777" w:rsidR="00F7208E" w:rsidRPr="00991F16" w:rsidRDefault="00F7208E">
      <w:pPr>
        <w:pStyle w:val="Tekstpodstawowy"/>
        <w:spacing w:before="7"/>
        <w:rPr>
          <w:rFonts w:asciiTheme="minorHAnsi" w:hAnsiTheme="minorHAnsi" w:cstheme="minorHAnsi"/>
        </w:rPr>
      </w:pPr>
    </w:p>
    <w:p w14:paraId="10DB2F9B" w14:textId="77777777" w:rsidR="00F7208E" w:rsidRPr="00991F16" w:rsidRDefault="008C7CF7">
      <w:pPr>
        <w:spacing w:before="91"/>
        <w:ind w:right="116"/>
        <w:jc w:val="right"/>
        <w:rPr>
          <w:rFonts w:asciiTheme="minorHAnsi" w:hAnsiTheme="minorHAnsi" w:cstheme="minorHAnsi"/>
          <w:b/>
          <w:i/>
        </w:rPr>
      </w:pPr>
      <w:r w:rsidRPr="00991F16">
        <w:rPr>
          <w:rFonts w:asciiTheme="minorHAnsi" w:hAnsiTheme="minorHAnsi" w:cstheme="minorHAnsi"/>
          <w:b/>
          <w:i/>
        </w:rPr>
        <w:t>Załącznik Nr 1 do SWZ</w:t>
      </w:r>
    </w:p>
    <w:p w14:paraId="43BE03C8" w14:textId="77777777" w:rsidR="00F7208E" w:rsidRPr="00991F16" w:rsidRDefault="00F7208E">
      <w:pPr>
        <w:pStyle w:val="Tekstpodstawowy"/>
        <w:rPr>
          <w:rFonts w:asciiTheme="minorHAnsi" w:hAnsiTheme="minorHAnsi" w:cstheme="minorHAnsi"/>
          <w:b/>
          <w:i/>
        </w:rPr>
      </w:pPr>
    </w:p>
    <w:p w14:paraId="0A8F1B52" w14:textId="77777777" w:rsidR="00F7208E" w:rsidRPr="00991F16" w:rsidRDefault="008C7CF7">
      <w:pPr>
        <w:pStyle w:val="Nagwek1"/>
        <w:spacing w:before="91"/>
        <w:ind w:right="611"/>
        <w:jc w:val="center"/>
        <w:rPr>
          <w:rFonts w:asciiTheme="minorHAnsi" w:hAnsiTheme="minorHAnsi" w:cstheme="minorHAnsi"/>
        </w:rPr>
      </w:pPr>
      <w:bookmarkStart w:id="0" w:name="_Toc67999486"/>
      <w:r w:rsidRPr="00991F16">
        <w:rPr>
          <w:rFonts w:asciiTheme="minorHAnsi" w:hAnsiTheme="minorHAnsi" w:cstheme="minorHAnsi"/>
        </w:rPr>
        <w:t>FORMULARZ OFERTY</w:t>
      </w:r>
      <w:bookmarkEnd w:id="0"/>
    </w:p>
    <w:p w14:paraId="2F17CFB6" w14:textId="65628C6D" w:rsidR="00F7208E" w:rsidRDefault="008C7CF7">
      <w:pPr>
        <w:spacing w:before="136"/>
        <w:ind w:left="749" w:right="611"/>
        <w:jc w:val="center"/>
        <w:rPr>
          <w:rFonts w:asciiTheme="minorHAnsi" w:hAnsiTheme="minorHAnsi" w:cstheme="minorHAnsi"/>
          <w:b/>
        </w:rPr>
      </w:pPr>
      <w:r w:rsidRPr="00991F16">
        <w:rPr>
          <w:rFonts w:asciiTheme="minorHAnsi" w:hAnsiTheme="minorHAnsi" w:cstheme="minorHAnsi"/>
          <w:b/>
        </w:rPr>
        <w:t xml:space="preserve">dla </w:t>
      </w:r>
      <w:r w:rsidR="006E2841" w:rsidRPr="00991F16">
        <w:rPr>
          <w:rFonts w:asciiTheme="minorHAnsi" w:hAnsiTheme="minorHAnsi" w:cstheme="minorHAnsi"/>
          <w:b/>
        </w:rPr>
        <w:t>Centrum Projekt</w:t>
      </w:r>
      <w:r w:rsidR="0072545E" w:rsidRPr="00991F16">
        <w:rPr>
          <w:rFonts w:asciiTheme="minorHAnsi" w:hAnsiTheme="minorHAnsi" w:cstheme="minorHAnsi"/>
          <w:b/>
        </w:rPr>
        <w:t>ó</w:t>
      </w:r>
      <w:r w:rsidR="006E2841" w:rsidRPr="00991F16">
        <w:rPr>
          <w:rFonts w:asciiTheme="minorHAnsi" w:hAnsiTheme="minorHAnsi" w:cstheme="minorHAnsi"/>
          <w:b/>
        </w:rPr>
        <w:t>w Europejskich w Warszawie</w:t>
      </w:r>
      <w:r w:rsidR="00584561">
        <w:rPr>
          <w:rFonts w:asciiTheme="minorHAnsi" w:hAnsiTheme="minorHAnsi" w:cstheme="minorHAnsi"/>
          <w:b/>
        </w:rPr>
        <w:t xml:space="preserve"> </w:t>
      </w:r>
    </w:p>
    <w:p w14:paraId="10B21E52" w14:textId="77777777" w:rsidR="00584561" w:rsidRPr="00991F16" w:rsidRDefault="00584561">
      <w:pPr>
        <w:spacing w:before="136"/>
        <w:ind w:left="749" w:right="611"/>
        <w:jc w:val="center"/>
        <w:rPr>
          <w:rFonts w:asciiTheme="minorHAnsi" w:hAnsiTheme="minorHAnsi" w:cstheme="minorHAnsi"/>
          <w:b/>
        </w:rPr>
      </w:pPr>
    </w:p>
    <w:tbl>
      <w:tblPr>
        <w:tblW w:w="9640" w:type="dxa"/>
        <w:tblInd w:w="7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3231"/>
        <w:gridCol w:w="6409"/>
      </w:tblGrid>
      <w:tr w:rsidR="00584561" w:rsidRPr="00BC3BD6" w14:paraId="081C22E2" w14:textId="77777777" w:rsidTr="00E42CF1">
        <w:trPr>
          <w:trHeight w:val="516"/>
        </w:trPr>
        <w:tc>
          <w:tcPr>
            <w:tcW w:w="9640" w:type="dxa"/>
            <w:gridSpan w:val="2"/>
            <w:tcBorders>
              <w:top w:val="double" w:sz="6" w:space="0" w:color="auto"/>
              <w:bottom w:val="nil"/>
            </w:tcBorders>
          </w:tcPr>
          <w:p w14:paraId="2FC08787" w14:textId="19ABF289" w:rsidR="00584561" w:rsidRPr="00BC3BD6" w:rsidRDefault="00584561" w:rsidP="00E42CF1">
            <w:pPr>
              <w:keepNext/>
              <w:jc w:val="both"/>
              <w:outlineLvl w:val="2"/>
              <w:rPr>
                <w:rFonts w:ascii="Calibri" w:hAnsi="Calibri" w:cs="Calibri"/>
                <w:b/>
              </w:rPr>
            </w:pPr>
            <w:r w:rsidRPr="00BC3BD6">
              <w:rPr>
                <w:rFonts w:ascii="Calibri" w:hAnsi="Calibri" w:cs="Calibri"/>
              </w:rPr>
              <w:t>WA.263.</w:t>
            </w:r>
            <w:r w:rsidR="009576B9">
              <w:rPr>
                <w:rFonts w:ascii="Calibri" w:hAnsi="Calibri" w:cs="Calibri"/>
              </w:rPr>
              <w:t>33</w:t>
            </w:r>
            <w:r w:rsidRPr="00BC3BD6">
              <w:rPr>
                <w:rFonts w:ascii="Calibri" w:hAnsi="Calibri" w:cs="Calibri"/>
              </w:rPr>
              <w:t>.202</w:t>
            </w:r>
            <w:r>
              <w:rPr>
                <w:rFonts w:ascii="Calibri" w:hAnsi="Calibri" w:cs="Calibri"/>
              </w:rPr>
              <w:t>1</w:t>
            </w:r>
            <w:r w:rsidRPr="00BC3BD6">
              <w:rPr>
                <w:rFonts w:ascii="Calibri" w:hAnsi="Calibri" w:cs="Calibri"/>
              </w:rPr>
              <w:t>.</w:t>
            </w:r>
            <w:r>
              <w:rPr>
                <w:rFonts w:ascii="Calibri" w:hAnsi="Calibri" w:cs="Calibri"/>
              </w:rPr>
              <w:t>MW</w:t>
            </w:r>
            <w:r w:rsidRPr="00BC3BD6">
              <w:rPr>
                <w:rFonts w:ascii="Calibri" w:eastAsia="Arial Unicode MS" w:hAnsi="Calibri" w:cs="Calibri"/>
                <w:kern w:val="1"/>
              </w:rPr>
              <w:t xml:space="preserve">                                                                                       </w:t>
            </w:r>
          </w:p>
        </w:tc>
      </w:tr>
      <w:tr w:rsidR="00584561" w:rsidRPr="00BC3BD6" w14:paraId="6611FAF2" w14:textId="77777777" w:rsidTr="00E42CF1">
        <w:trPr>
          <w:trHeight w:val="459"/>
        </w:trPr>
        <w:tc>
          <w:tcPr>
            <w:tcW w:w="9640" w:type="dxa"/>
            <w:gridSpan w:val="2"/>
            <w:tcBorders>
              <w:top w:val="nil"/>
              <w:bottom w:val="double" w:sz="6" w:space="0" w:color="auto"/>
            </w:tcBorders>
          </w:tcPr>
          <w:p w14:paraId="3A72ED9A" w14:textId="1C41F8C6" w:rsidR="00584561" w:rsidRPr="00BC3BD6" w:rsidRDefault="00584561" w:rsidP="00584561">
            <w:pPr>
              <w:keepNext/>
              <w:ind w:left="567"/>
              <w:jc w:val="center"/>
              <w:outlineLvl w:val="2"/>
              <w:rPr>
                <w:rFonts w:ascii="Calibri" w:hAnsi="Calibri" w:cs="Calibri"/>
                <w:b/>
              </w:rPr>
            </w:pPr>
            <w:r w:rsidRPr="00BC3BD6">
              <w:rPr>
                <w:rFonts w:ascii="Calibri" w:hAnsi="Calibri" w:cs="Calibri"/>
                <w:b/>
              </w:rPr>
              <w:t>O F E R T A</w:t>
            </w:r>
          </w:p>
        </w:tc>
      </w:tr>
      <w:tr w:rsidR="00584561" w:rsidRPr="00BC3BD6" w14:paraId="3421CB7F" w14:textId="77777777" w:rsidTr="00E42C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6409" w:type="dxa"/>
        </w:trPr>
        <w:tc>
          <w:tcPr>
            <w:tcW w:w="3231" w:type="dxa"/>
          </w:tcPr>
          <w:p w14:paraId="5AD4F320" w14:textId="77777777" w:rsidR="00584561" w:rsidRPr="00BC3BD6" w:rsidRDefault="00584561" w:rsidP="00E42CF1">
            <w:pPr>
              <w:spacing w:line="360" w:lineRule="auto"/>
              <w:jc w:val="center"/>
              <w:rPr>
                <w:rFonts w:ascii="Calibri" w:hAnsi="Calibri" w:cs="Calibri"/>
                <w:lang w:eastAsia="uk-UA"/>
              </w:rPr>
            </w:pPr>
          </w:p>
          <w:p w14:paraId="367FEAF7" w14:textId="77777777" w:rsidR="00584561" w:rsidRPr="00BC3BD6" w:rsidRDefault="00584561" w:rsidP="00E42CF1">
            <w:pPr>
              <w:spacing w:line="360" w:lineRule="auto"/>
              <w:rPr>
                <w:rFonts w:ascii="Calibri" w:hAnsi="Calibri" w:cs="Calibri"/>
                <w:lang w:eastAsia="uk-UA"/>
              </w:rPr>
            </w:pPr>
          </w:p>
          <w:p w14:paraId="6465E57D" w14:textId="77777777" w:rsidR="00584561" w:rsidRPr="00BC3BD6" w:rsidRDefault="00584561" w:rsidP="00E42CF1">
            <w:pPr>
              <w:spacing w:line="360" w:lineRule="auto"/>
              <w:jc w:val="center"/>
              <w:rPr>
                <w:rFonts w:ascii="Calibri" w:hAnsi="Calibri" w:cs="Calibri"/>
                <w:lang w:eastAsia="uk-UA"/>
              </w:rPr>
            </w:pPr>
            <w:r w:rsidRPr="00BC3BD6">
              <w:rPr>
                <w:rFonts w:ascii="Calibri" w:hAnsi="Calibri" w:cs="Calibri"/>
                <w:lang w:val="uk-UA" w:eastAsia="uk-UA"/>
              </w:rPr>
              <w:t>(pieczęć Wykonawcy)</w:t>
            </w:r>
          </w:p>
        </w:tc>
      </w:tr>
    </w:tbl>
    <w:p w14:paraId="0F888DDF" w14:textId="77777777" w:rsidR="00584561" w:rsidRPr="00BC3BD6" w:rsidRDefault="00584561" w:rsidP="00584561">
      <w:pPr>
        <w:spacing w:line="276" w:lineRule="auto"/>
        <w:jc w:val="both"/>
        <w:rPr>
          <w:rFonts w:ascii="Calibri" w:hAnsi="Calibri" w:cs="Calibri"/>
        </w:rPr>
      </w:pPr>
      <w:r w:rsidRPr="00BC3BD6">
        <w:rPr>
          <w:rFonts w:ascii="Calibri" w:hAnsi="Calibri" w:cs="Calibri"/>
        </w:rPr>
        <w:t xml:space="preserve">Ja niżej podpisany/My niżej podpisani </w:t>
      </w:r>
    </w:p>
    <w:p w14:paraId="04B76979" w14:textId="6DF85ACC" w:rsidR="00584561" w:rsidRPr="00BC3BD6" w:rsidRDefault="00584561" w:rsidP="00584561">
      <w:pPr>
        <w:spacing w:line="276" w:lineRule="auto"/>
        <w:jc w:val="both"/>
        <w:rPr>
          <w:rFonts w:ascii="Calibri" w:hAnsi="Calibri" w:cs="Calibri"/>
        </w:rPr>
      </w:pPr>
      <w:r w:rsidRPr="00BC3BD6">
        <w:rPr>
          <w:rFonts w:ascii="Calibri" w:hAnsi="Calibri" w:cs="Calibri"/>
        </w:rPr>
        <w:t>...............................................................................................................................................................................................................................................................................................................................................................................................................................................................................,</w:t>
      </w:r>
    </w:p>
    <w:p w14:paraId="0B56090C" w14:textId="77777777" w:rsidR="00584561" w:rsidRPr="00BC3BD6" w:rsidRDefault="00584561" w:rsidP="00584561">
      <w:pPr>
        <w:spacing w:line="276" w:lineRule="auto"/>
        <w:jc w:val="both"/>
        <w:rPr>
          <w:rFonts w:ascii="Calibri" w:hAnsi="Calibri" w:cs="Calibri"/>
        </w:rPr>
      </w:pPr>
      <w:r w:rsidRPr="00BC3BD6">
        <w:rPr>
          <w:rFonts w:ascii="Calibri" w:hAnsi="Calibri" w:cs="Calibri"/>
        </w:rPr>
        <w:t xml:space="preserve">będąc upoważnionym/i/ do reprezentowania Wykonawcy: </w:t>
      </w:r>
    </w:p>
    <w:p w14:paraId="7EA5CCC6" w14:textId="6BC02EBB" w:rsidR="00584561" w:rsidRPr="00BC3BD6" w:rsidRDefault="00584561" w:rsidP="00584561">
      <w:pPr>
        <w:spacing w:line="276" w:lineRule="auto"/>
        <w:jc w:val="both"/>
        <w:rPr>
          <w:rFonts w:ascii="Calibri" w:hAnsi="Calibri" w:cs="Calibri"/>
        </w:rPr>
      </w:pPr>
      <w:r w:rsidRPr="00BC3BD6">
        <w:rPr>
          <w:rFonts w:ascii="Calibri" w:hAnsi="Calibri" w:cs="Calibri"/>
        </w:rPr>
        <w:t>...............................................................................................................................................................................................................................................................................................................................................................................................................................................................................</w:t>
      </w:r>
      <w:r w:rsidR="00F97713">
        <w:rPr>
          <w:rFonts w:ascii="Calibri" w:hAnsi="Calibri" w:cs="Calibri"/>
        </w:rPr>
        <w:t>,</w:t>
      </w:r>
      <w:r w:rsidRPr="00BC3BD6">
        <w:rPr>
          <w:rFonts w:ascii="Calibri" w:hAnsi="Calibri" w:cs="Calibri"/>
        </w:rPr>
        <w:t xml:space="preserve"> </w:t>
      </w:r>
    </w:p>
    <w:p w14:paraId="39ADC9B5" w14:textId="77777777" w:rsidR="00584561" w:rsidRPr="00BC3BD6" w:rsidRDefault="00584561" w:rsidP="00584561">
      <w:pPr>
        <w:spacing w:line="276" w:lineRule="auto"/>
        <w:jc w:val="both"/>
        <w:rPr>
          <w:rFonts w:ascii="Calibri" w:hAnsi="Calibri" w:cs="Calibri"/>
        </w:rPr>
      </w:pPr>
      <w:r w:rsidRPr="00BC3BD6">
        <w:rPr>
          <w:rFonts w:ascii="Calibri" w:hAnsi="Calibri" w:cs="Calibri"/>
        </w:rPr>
        <w:t>Będącego ……………… (M/Ś/D*) przedsiębiorcą, nr faksu …………….; nr telefonu ………………; e-mail………………..;</w:t>
      </w:r>
    </w:p>
    <w:p w14:paraId="732C7945" w14:textId="77777777" w:rsidR="00584561" w:rsidRPr="00BC3BD6" w:rsidRDefault="00584561" w:rsidP="00584561">
      <w:pPr>
        <w:spacing w:line="276" w:lineRule="auto"/>
        <w:jc w:val="both"/>
        <w:rPr>
          <w:rFonts w:ascii="Calibri" w:hAnsi="Calibri" w:cs="Calibri"/>
        </w:rPr>
      </w:pPr>
      <w:r w:rsidRPr="00BC3BD6">
        <w:rPr>
          <w:rFonts w:ascii="Calibri" w:hAnsi="Calibri" w:cs="Calibri"/>
        </w:rPr>
        <w:t>*proszę wskazać właściwe</w:t>
      </w:r>
    </w:p>
    <w:p w14:paraId="0C354887" w14:textId="1ABAB1AE" w:rsidR="00584561" w:rsidRPr="00BC3BD6" w:rsidRDefault="00584561" w:rsidP="00584561">
      <w:pPr>
        <w:jc w:val="both"/>
        <w:rPr>
          <w:rFonts w:ascii="Calibri" w:hAnsi="Calibri" w:cs="Calibri"/>
        </w:rPr>
      </w:pPr>
      <w:r w:rsidRPr="005F1E2D">
        <w:rPr>
          <w:rFonts w:asciiTheme="minorHAnsi" w:hAnsiTheme="minorHAnsi" w:cstheme="minorHAnsi"/>
        </w:rPr>
        <w:t>w odpowiedzi na publiczne ogłoszenie o zamówieniu nr WA.263.</w:t>
      </w:r>
      <w:r w:rsidR="009576B9" w:rsidRPr="005F1E2D">
        <w:rPr>
          <w:rFonts w:asciiTheme="minorHAnsi" w:hAnsiTheme="minorHAnsi" w:cstheme="minorHAnsi"/>
        </w:rPr>
        <w:t>33</w:t>
      </w:r>
      <w:r w:rsidRPr="005F1E2D">
        <w:rPr>
          <w:rFonts w:asciiTheme="minorHAnsi" w:hAnsiTheme="minorHAnsi" w:cstheme="minorHAnsi"/>
        </w:rPr>
        <w:t xml:space="preserve">.2021.MW dotyczące postępowania prowadzonego przez Centrum Projektów Europejskich w trybie art. 275 pkt 1  ustawy </w:t>
      </w:r>
      <w:proofErr w:type="spellStart"/>
      <w:r w:rsidRPr="005F1E2D">
        <w:rPr>
          <w:rFonts w:asciiTheme="minorHAnsi" w:hAnsiTheme="minorHAnsi" w:cstheme="minorHAnsi"/>
        </w:rPr>
        <w:t>Pzp</w:t>
      </w:r>
      <w:proofErr w:type="spellEnd"/>
      <w:r w:rsidRPr="005F1E2D">
        <w:rPr>
          <w:rFonts w:asciiTheme="minorHAnsi" w:hAnsiTheme="minorHAnsi" w:cstheme="minorHAnsi"/>
        </w:rPr>
        <w:t xml:space="preserve"> na </w:t>
      </w:r>
      <w:r w:rsidRPr="005F1E2D">
        <w:rPr>
          <w:rFonts w:asciiTheme="minorHAnsi" w:hAnsiTheme="minorHAnsi" w:cstheme="minorHAnsi"/>
          <w:b/>
          <w:bCs/>
          <w:i/>
          <w:iCs/>
        </w:rPr>
        <w:t xml:space="preserve">zakup i dostawę </w:t>
      </w:r>
      <w:r w:rsidR="00212545" w:rsidRPr="005F1E2D">
        <w:rPr>
          <w:rFonts w:asciiTheme="minorHAnsi" w:hAnsiTheme="minorHAnsi" w:cstheme="minorHAnsi"/>
          <w:b/>
          <w:bCs/>
          <w:i/>
          <w:iCs/>
        </w:rPr>
        <w:t xml:space="preserve">serwera z napędem taśmowym LTO-8, oprogramowania do tworzenia kopii zapasowych, urządzenia pamięci masowej oraz licencji </w:t>
      </w:r>
      <w:r w:rsidR="006B2527">
        <w:rPr>
          <w:rFonts w:asciiTheme="minorHAnsi" w:hAnsiTheme="minorHAnsi" w:cstheme="minorHAnsi"/>
          <w:b/>
          <w:bCs/>
          <w:i/>
          <w:iCs/>
        </w:rPr>
        <w:t xml:space="preserve">dostępowych </w:t>
      </w:r>
      <w:r w:rsidR="00212545" w:rsidRPr="005F1E2D">
        <w:rPr>
          <w:rFonts w:asciiTheme="minorHAnsi" w:hAnsiTheme="minorHAnsi" w:cstheme="minorHAnsi"/>
          <w:b/>
          <w:bCs/>
          <w:i/>
          <w:iCs/>
        </w:rPr>
        <w:t>dla Centrum Projektów Europejskich w podziale na 2 części</w:t>
      </w:r>
      <w:r w:rsidRPr="00495984">
        <w:rPr>
          <w:rFonts w:ascii="Calibri" w:hAnsi="Calibri" w:cs="Calibri"/>
        </w:rPr>
        <w:t>.</w:t>
      </w:r>
    </w:p>
    <w:p w14:paraId="732C0B47" w14:textId="77777777" w:rsidR="00584561" w:rsidRPr="00BC3BD6" w:rsidRDefault="00584561" w:rsidP="00584561">
      <w:pPr>
        <w:spacing w:line="276" w:lineRule="auto"/>
        <w:jc w:val="both"/>
        <w:rPr>
          <w:rFonts w:ascii="Calibri" w:hAnsi="Calibri" w:cs="Calibri"/>
        </w:rPr>
      </w:pPr>
      <w:r w:rsidRPr="00BC3BD6">
        <w:rPr>
          <w:rFonts w:ascii="Calibri" w:hAnsi="Calibri" w:cs="Calibri"/>
          <w:u w:val="single"/>
        </w:rPr>
        <w:t>składam/składamy niniejszą ofertę</w:t>
      </w:r>
      <w:r w:rsidRPr="00BC3BD6">
        <w:rPr>
          <w:rFonts w:ascii="Calibri" w:hAnsi="Calibri" w:cs="Calibri"/>
        </w:rPr>
        <w:t>:</w:t>
      </w:r>
    </w:p>
    <w:p w14:paraId="2F458171" w14:textId="77777777" w:rsidR="004932A1" w:rsidRDefault="004932A1" w:rsidP="00584561">
      <w:pPr>
        <w:jc w:val="both"/>
        <w:rPr>
          <w:rFonts w:ascii="Calibri" w:hAnsi="Calibri" w:cs="Calibri"/>
          <w:b/>
          <w:bCs/>
        </w:rPr>
      </w:pPr>
    </w:p>
    <w:p w14:paraId="7BB99162" w14:textId="3DE95B11" w:rsidR="00584561" w:rsidRPr="005D02DC" w:rsidRDefault="00584561" w:rsidP="00584561">
      <w:pPr>
        <w:jc w:val="both"/>
        <w:rPr>
          <w:rFonts w:ascii="Calibri" w:hAnsi="Calibri" w:cs="Calibri"/>
          <w:b/>
          <w:bCs/>
        </w:rPr>
      </w:pPr>
      <w:bookmarkStart w:id="1" w:name="_Hlk72831651"/>
      <w:r w:rsidRPr="005D02DC">
        <w:rPr>
          <w:rFonts w:ascii="Calibri" w:hAnsi="Calibri" w:cs="Calibri"/>
          <w:b/>
          <w:bCs/>
        </w:rPr>
        <w:t xml:space="preserve">CZĘŚĆ I: </w:t>
      </w:r>
    </w:p>
    <w:p w14:paraId="190B60B4" w14:textId="0E856FA8" w:rsidR="00584561" w:rsidRPr="00BC3BD6" w:rsidRDefault="00CA489C" w:rsidP="00584561">
      <w:pPr>
        <w:tabs>
          <w:tab w:val="left" w:pos="284"/>
        </w:tabs>
        <w:jc w:val="both"/>
        <w:rPr>
          <w:rFonts w:ascii="Calibri" w:hAnsi="Calibri" w:cs="Calibri"/>
          <w:b/>
        </w:rPr>
      </w:pPr>
      <w:r>
        <w:rPr>
          <w:rFonts w:ascii="Calibri" w:hAnsi="Calibri" w:cs="Calibri"/>
          <w:b/>
        </w:rPr>
        <w:t xml:space="preserve">1. </w:t>
      </w:r>
      <w:r w:rsidR="00584561" w:rsidRPr="00BC3BD6">
        <w:rPr>
          <w:rFonts w:ascii="Calibri" w:hAnsi="Calibri" w:cs="Calibri"/>
          <w:b/>
        </w:rPr>
        <w:t>Kryterium cena brutto zamówienia</w:t>
      </w:r>
    </w:p>
    <w:p w14:paraId="648995DB" w14:textId="3C577251" w:rsidR="00584561" w:rsidRPr="00BC3BD6" w:rsidRDefault="00584561" w:rsidP="00584561">
      <w:pPr>
        <w:rPr>
          <w:rFonts w:ascii="Calibri" w:hAnsi="Calibri" w:cs="Calibri"/>
        </w:rPr>
      </w:pPr>
      <w:r w:rsidRPr="00BC3BD6">
        <w:rPr>
          <w:rFonts w:ascii="Calibri" w:hAnsi="Calibri" w:cs="Calibri"/>
          <w:color w:val="2D2D2D"/>
          <w:shd w:val="clear" w:color="auto" w:fill="FFFFFF"/>
        </w:rPr>
        <w:t>Oferujemy wykonanie przedmiotu zamówienia w zakresie objętym SWZ za:</w:t>
      </w:r>
      <w:r w:rsidRPr="00BC3BD6">
        <w:rPr>
          <w:rFonts w:ascii="Calibri" w:hAnsi="Calibri" w:cs="Calibri"/>
          <w:color w:val="2D2D2D"/>
        </w:rPr>
        <w:br/>
      </w:r>
      <w:r w:rsidRPr="00BC3BD6">
        <w:rPr>
          <w:rFonts w:ascii="Calibri" w:hAnsi="Calibri" w:cs="Calibri"/>
          <w:color w:val="2D2D2D"/>
          <w:shd w:val="clear" w:color="auto" w:fill="FFFFFF"/>
        </w:rPr>
        <w:t xml:space="preserve">cenę brutto (łącznie z podatkiem VAT)*: _____________PLN </w:t>
      </w:r>
      <w:r w:rsidRPr="00BC3BD6">
        <w:rPr>
          <w:rFonts w:ascii="Calibri" w:hAnsi="Calibri" w:cs="Calibri"/>
          <w:color w:val="2D2D2D"/>
        </w:rPr>
        <w:br/>
      </w:r>
      <w:r w:rsidRPr="00BC3BD6">
        <w:rPr>
          <w:rFonts w:ascii="Calibri" w:hAnsi="Calibri" w:cs="Calibri"/>
          <w:color w:val="2D2D2D"/>
          <w:shd w:val="clear" w:color="auto" w:fill="FFFFFF"/>
        </w:rPr>
        <w:t>(słownie : ___________________________________________________________________)</w:t>
      </w:r>
      <w:r w:rsidRPr="00BC3BD6">
        <w:rPr>
          <w:rFonts w:ascii="Calibri" w:hAnsi="Calibri" w:cs="Calibri"/>
        </w:rPr>
        <w:t xml:space="preserve"> </w:t>
      </w:r>
    </w:p>
    <w:p w14:paraId="0D46E2CE" w14:textId="3AE3ED98" w:rsidR="00584561" w:rsidRPr="00BC3BD6" w:rsidRDefault="00584561" w:rsidP="00584561">
      <w:pPr>
        <w:rPr>
          <w:rFonts w:ascii="Calibri" w:hAnsi="Calibri" w:cs="Calibri"/>
        </w:rPr>
      </w:pPr>
      <w:r w:rsidRPr="00BC3BD6">
        <w:rPr>
          <w:rFonts w:ascii="Calibri" w:hAnsi="Calibri" w:cs="Calibri"/>
        </w:rPr>
        <w:t xml:space="preserve">(suma pozycji „Całkowita cena brutto zamówienia” z poniższej tabeli nr </w:t>
      </w:r>
      <w:r>
        <w:rPr>
          <w:rFonts w:ascii="Calibri" w:hAnsi="Calibri" w:cs="Calibri"/>
        </w:rPr>
        <w:t>1</w:t>
      </w:r>
      <w:r w:rsidR="00F97713">
        <w:rPr>
          <w:rFonts w:ascii="Calibri" w:hAnsi="Calibri" w:cs="Calibri"/>
        </w:rPr>
        <w:t xml:space="preserve"> i nr 2</w:t>
      </w:r>
      <w:r w:rsidRPr="00BC3BD6">
        <w:rPr>
          <w:rFonts w:ascii="Calibri" w:hAnsi="Calibri" w:cs="Calibri"/>
        </w:rPr>
        <w:t>)</w:t>
      </w:r>
    </w:p>
    <w:p w14:paraId="7377B00E" w14:textId="0A0AC384" w:rsidR="00584561" w:rsidRPr="00DF09C3" w:rsidRDefault="00584561" w:rsidP="00584561">
      <w:pPr>
        <w:rPr>
          <w:rFonts w:ascii="Calibri" w:hAnsi="Calibri" w:cs="Calibri"/>
          <w:i/>
          <w:iCs/>
          <w:color w:val="2D2D2D"/>
          <w:shd w:val="clear" w:color="auto" w:fill="FFFFFF"/>
        </w:rPr>
      </w:pPr>
      <w:r w:rsidRPr="00BC3BD6">
        <w:rPr>
          <w:rFonts w:ascii="Calibri" w:hAnsi="Calibri" w:cs="Calibri"/>
          <w:color w:val="2D2D2D"/>
          <w:shd w:val="clear" w:color="auto" w:fill="FFFFFF"/>
        </w:rPr>
        <w:t>*</w:t>
      </w:r>
      <w:r w:rsidRPr="00DF09C3">
        <w:rPr>
          <w:rFonts w:ascii="Calibri" w:hAnsi="Calibri" w:cs="Calibri"/>
          <w:i/>
          <w:iCs/>
          <w:color w:val="2D2D2D"/>
          <w:shd w:val="clear" w:color="auto" w:fill="FFFFFF"/>
        </w:rPr>
        <w:t xml:space="preserve">W przypadku, gdy ofertę składa </w:t>
      </w:r>
      <w:r w:rsidRPr="00DF09C3">
        <w:rPr>
          <w:rFonts w:ascii="Calibri" w:hAnsi="Calibri" w:cs="Calibri"/>
          <w:b/>
          <w:bCs/>
          <w:i/>
          <w:iCs/>
          <w:color w:val="2D2D2D"/>
          <w:shd w:val="clear" w:color="auto" w:fill="FFFFFF"/>
        </w:rPr>
        <w:t>Wykonawca zagraniczny,</w:t>
      </w:r>
      <w:r w:rsidRPr="00DF09C3">
        <w:rPr>
          <w:rFonts w:ascii="Calibri" w:hAnsi="Calibri" w:cs="Calibri"/>
          <w:i/>
          <w:iCs/>
          <w:color w:val="2D2D2D"/>
          <w:shd w:val="clear" w:color="auto" w:fill="FFFFFF"/>
        </w:rPr>
        <w:t xml:space="preserve"> który na podstawie odrębnych przepisów nie jest zobowiązany do uiszczenia podatku VAT w Polsce należy wpisać cenę netto.</w:t>
      </w:r>
    </w:p>
    <w:p w14:paraId="1429DF0B" w14:textId="77777777" w:rsidR="009237AB" w:rsidRDefault="009237AB" w:rsidP="009237AB">
      <w:pPr>
        <w:rPr>
          <w:rFonts w:ascii="Calibri" w:hAnsi="Calibri" w:cs="Calibri"/>
          <w:b/>
          <w:iCs/>
        </w:rPr>
      </w:pPr>
      <w:r w:rsidRPr="009237AB">
        <w:rPr>
          <w:rFonts w:ascii="Calibri" w:hAnsi="Calibri" w:cs="Calibri"/>
          <w:b/>
          <w:iCs/>
        </w:rPr>
        <w:t xml:space="preserve">Oświadczam, że wybór naszej oferty będzie/nie będzie** prowadził do powstania u Zamawiającego obowiązku podatkowego zgodnie z przepisami o podatku od towarów i usług w myśl art. 225  ust.  1 ustawy </w:t>
      </w:r>
      <w:proofErr w:type="spellStart"/>
      <w:r w:rsidRPr="009237AB">
        <w:rPr>
          <w:rFonts w:ascii="Calibri" w:hAnsi="Calibri" w:cs="Calibri"/>
          <w:b/>
          <w:iCs/>
        </w:rPr>
        <w:t>Pzp</w:t>
      </w:r>
      <w:proofErr w:type="spellEnd"/>
      <w:r w:rsidRPr="009237AB">
        <w:rPr>
          <w:rFonts w:ascii="Calibri" w:hAnsi="Calibri" w:cs="Calibri"/>
          <w:b/>
          <w:iCs/>
        </w:rPr>
        <w:t xml:space="preserve">. Jeśli ten punkt nie zostanie wypełniony przez Wykonawcę, Zamawiający uznaje, że  wybór  oferty  Wykonawcy  nie  będzie prowadził  do  powstania  u Zamawiającego  obowiązku podatkowego zgodnie z przepisami o podatku od towarów i usług w myśl art. 225 ust. 1ustawy  </w:t>
      </w:r>
      <w:proofErr w:type="spellStart"/>
      <w:r w:rsidRPr="009237AB">
        <w:rPr>
          <w:rFonts w:ascii="Calibri" w:hAnsi="Calibri" w:cs="Calibri"/>
          <w:b/>
          <w:iCs/>
        </w:rPr>
        <w:t>Pzp</w:t>
      </w:r>
      <w:proofErr w:type="spellEnd"/>
      <w:r w:rsidRPr="009237AB">
        <w:rPr>
          <w:rFonts w:ascii="Calibri" w:hAnsi="Calibri" w:cs="Calibri"/>
          <w:b/>
          <w:iCs/>
        </w:rPr>
        <w:t>.</w:t>
      </w:r>
    </w:p>
    <w:p w14:paraId="323C068A" w14:textId="77777777" w:rsidR="009237AB" w:rsidRDefault="009237AB" w:rsidP="00584561">
      <w:pPr>
        <w:spacing w:line="276" w:lineRule="auto"/>
        <w:rPr>
          <w:b/>
          <w:u w:val="single"/>
        </w:rPr>
      </w:pPr>
    </w:p>
    <w:p w14:paraId="51AA0444" w14:textId="788833A5" w:rsidR="009237AB" w:rsidRPr="001832DE" w:rsidRDefault="009237AB" w:rsidP="00584561">
      <w:pPr>
        <w:spacing w:line="276" w:lineRule="auto"/>
        <w:rPr>
          <w:bCs/>
        </w:rPr>
        <w:sectPr w:rsidR="009237AB" w:rsidRPr="001832DE" w:rsidSect="0005124B">
          <w:footerReference w:type="default" r:id="rId8"/>
          <w:footnotePr>
            <w:pos w:val="beneathText"/>
            <w:numRestart w:val="eachPage"/>
          </w:footnotePr>
          <w:endnotePr>
            <w:numFmt w:val="decimal"/>
          </w:endnotePr>
          <w:pgSz w:w="11905" w:h="16837"/>
          <w:pgMar w:top="709" w:right="1843" w:bottom="1417" w:left="1417" w:header="708" w:footer="956" w:gutter="0"/>
          <w:cols w:space="708"/>
          <w:docGrid w:linePitch="360"/>
        </w:sectPr>
      </w:pPr>
      <w:r w:rsidRPr="001832DE">
        <w:rPr>
          <w:bCs/>
        </w:rPr>
        <w:t xml:space="preserve">** </w:t>
      </w:r>
      <w:r>
        <w:rPr>
          <w:bCs/>
        </w:rPr>
        <w:t xml:space="preserve">niepotrzebne </w:t>
      </w:r>
      <w:r w:rsidRPr="001832DE">
        <w:rPr>
          <w:bCs/>
        </w:rPr>
        <w:t xml:space="preserve">skreślić </w:t>
      </w:r>
    </w:p>
    <w:p w14:paraId="00F9C34E" w14:textId="77777777" w:rsidR="00584561" w:rsidRPr="00BC3BD6" w:rsidRDefault="00584561" w:rsidP="00584561">
      <w:pPr>
        <w:jc w:val="both"/>
        <w:rPr>
          <w:rFonts w:ascii="Calibri" w:hAnsi="Calibri" w:cs="Calibri"/>
          <w:b/>
          <w:u w:val="single"/>
        </w:rPr>
      </w:pPr>
      <w:r w:rsidRPr="00BC3BD6">
        <w:rPr>
          <w:rFonts w:ascii="Calibri" w:hAnsi="Calibri" w:cs="Calibri"/>
          <w:b/>
          <w:u w:val="single"/>
        </w:rPr>
        <w:lastRenderedPageBreak/>
        <w:t>W TYM:</w:t>
      </w:r>
    </w:p>
    <w:p w14:paraId="08C63C77" w14:textId="02048F0E" w:rsidR="00584561" w:rsidRDefault="00584561" w:rsidP="00584561">
      <w:pPr>
        <w:jc w:val="both"/>
        <w:rPr>
          <w:rFonts w:ascii="Calibri" w:hAnsi="Calibri" w:cs="Calibri"/>
          <w:b/>
          <w:u w:val="single"/>
        </w:rPr>
      </w:pPr>
    </w:p>
    <w:p w14:paraId="03F0BB38" w14:textId="52459EC3" w:rsidR="000F7406" w:rsidRPr="00BC3BD6" w:rsidRDefault="000F7406" w:rsidP="00584561">
      <w:pPr>
        <w:jc w:val="both"/>
        <w:rPr>
          <w:rFonts w:ascii="Calibri" w:hAnsi="Calibri" w:cs="Calibri"/>
          <w:b/>
          <w:u w:val="single"/>
        </w:rPr>
      </w:pPr>
    </w:p>
    <w:tbl>
      <w:tblPr>
        <w:tblW w:w="13765" w:type="dxa"/>
        <w:tblInd w:w="55" w:type="dxa"/>
        <w:tblCellMar>
          <w:left w:w="70" w:type="dxa"/>
          <w:right w:w="70" w:type="dxa"/>
        </w:tblCellMar>
        <w:tblLook w:val="04A0" w:firstRow="1" w:lastRow="0" w:firstColumn="1" w:lastColumn="0" w:noHBand="0" w:noVBand="1"/>
      </w:tblPr>
      <w:tblGrid>
        <w:gridCol w:w="465"/>
        <w:gridCol w:w="2247"/>
        <w:gridCol w:w="705"/>
        <w:gridCol w:w="1326"/>
        <w:gridCol w:w="1326"/>
        <w:gridCol w:w="1326"/>
        <w:gridCol w:w="1368"/>
        <w:gridCol w:w="2734"/>
        <w:gridCol w:w="2268"/>
      </w:tblGrid>
      <w:tr w:rsidR="00584561" w:rsidRPr="00BC3BD6" w14:paraId="6C312AA8" w14:textId="77777777" w:rsidTr="00E42CF1">
        <w:trPr>
          <w:trHeight w:val="367"/>
        </w:trPr>
        <w:tc>
          <w:tcPr>
            <w:tcW w:w="2712" w:type="dxa"/>
            <w:gridSpan w:val="2"/>
            <w:tcBorders>
              <w:top w:val="nil"/>
              <w:left w:val="nil"/>
              <w:bottom w:val="single" w:sz="4" w:space="0" w:color="auto"/>
              <w:right w:val="nil"/>
            </w:tcBorders>
            <w:shd w:val="clear" w:color="auto" w:fill="auto"/>
            <w:noWrap/>
            <w:vAlign w:val="bottom"/>
            <w:hideMark/>
          </w:tcPr>
          <w:p w14:paraId="380A6363" w14:textId="77777777" w:rsidR="00584561" w:rsidRPr="00BC3BD6" w:rsidRDefault="00584561" w:rsidP="00E42CF1">
            <w:pPr>
              <w:rPr>
                <w:rFonts w:ascii="Calibri" w:hAnsi="Calibri" w:cs="Calibri"/>
                <w:b/>
                <w:color w:val="000000"/>
              </w:rPr>
            </w:pPr>
            <w:r w:rsidRPr="00BC3BD6">
              <w:rPr>
                <w:rFonts w:ascii="Calibri" w:hAnsi="Calibri" w:cs="Calibri"/>
                <w:b/>
                <w:color w:val="000000"/>
              </w:rPr>
              <w:t xml:space="preserve">Tabela nr </w:t>
            </w:r>
            <w:r>
              <w:rPr>
                <w:rFonts w:ascii="Calibri" w:hAnsi="Calibri" w:cs="Calibri"/>
                <w:b/>
                <w:color w:val="000000"/>
              </w:rPr>
              <w:t>1</w:t>
            </w:r>
          </w:p>
        </w:tc>
        <w:tc>
          <w:tcPr>
            <w:tcW w:w="705"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0193A298"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Ilość</w:t>
            </w:r>
          </w:p>
        </w:tc>
        <w:tc>
          <w:tcPr>
            <w:tcW w:w="1326" w:type="dxa"/>
            <w:vMerge w:val="restart"/>
            <w:tcBorders>
              <w:top w:val="single" w:sz="8" w:space="0" w:color="auto"/>
              <w:left w:val="single" w:sz="8" w:space="0" w:color="auto"/>
              <w:bottom w:val="single" w:sz="4" w:space="0" w:color="auto"/>
              <w:right w:val="single" w:sz="8" w:space="0" w:color="auto"/>
            </w:tcBorders>
          </w:tcPr>
          <w:p w14:paraId="17D14DCE"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Cena jednostkowa netto</w:t>
            </w:r>
          </w:p>
        </w:tc>
        <w:tc>
          <w:tcPr>
            <w:tcW w:w="1326" w:type="dxa"/>
            <w:vMerge w:val="restart"/>
            <w:tcBorders>
              <w:top w:val="single" w:sz="8" w:space="0" w:color="auto"/>
              <w:left w:val="single" w:sz="8" w:space="0" w:color="auto"/>
              <w:bottom w:val="single" w:sz="4" w:space="0" w:color="auto"/>
              <w:right w:val="single" w:sz="8" w:space="0" w:color="auto"/>
            </w:tcBorders>
          </w:tcPr>
          <w:p w14:paraId="53A28E3C"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Cena jednostkowa brutto</w:t>
            </w:r>
          </w:p>
        </w:tc>
        <w:tc>
          <w:tcPr>
            <w:tcW w:w="1326"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1E377432"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Całkowita cena netto zamówienia (kol.3x kol.4)</w:t>
            </w:r>
          </w:p>
        </w:tc>
        <w:tc>
          <w:tcPr>
            <w:tcW w:w="1368"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50715C9C"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Całkowita cena brutto zamówienia (kol.3x kol.5)</w:t>
            </w:r>
          </w:p>
        </w:tc>
        <w:tc>
          <w:tcPr>
            <w:tcW w:w="2734"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27FA9A39"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Oferowany sprzęt- wskazać pełną nazwę produktu, typ, model, nazwę producenta, kod PKWiU</w:t>
            </w:r>
          </w:p>
        </w:tc>
        <w:tc>
          <w:tcPr>
            <w:tcW w:w="2268" w:type="dxa"/>
            <w:vMerge w:val="restart"/>
            <w:tcBorders>
              <w:top w:val="single" w:sz="8" w:space="0" w:color="auto"/>
              <w:left w:val="single" w:sz="8" w:space="0" w:color="auto"/>
              <w:bottom w:val="single" w:sz="4" w:space="0" w:color="auto"/>
              <w:right w:val="single" w:sz="8" w:space="0" w:color="auto"/>
            </w:tcBorders>
          </w:tcPr>
          <w:p w14:paraId="53FB5678"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Uwagi</w:t>
            </w:r>
          </w:p>
        </w:tc>
      </w:tr>
      <w:tr w:rsidR="00584561" w:rsidRPr="00BC3BD6" w14:paraId="236D1FCD" w14:textId="77777777" w:rsidTr="00E42CF1">
        <w:trPr>
          <w:trHeight w:val="350"/>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3E72E8"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Lp.</w:t>
            </w:r>
          </w:p>
        </w:tc>
        <w:tc>
          <w:tcPr>
            <w:tcW w:w="22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CAFC22"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Nazwa</w:t>
            </w:r>
          </w:p>
        </w:tc>
        <w:tc>
          <w:tcPr>
            <w:tcW w:w="70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13773A1" w14:textId="77777777" w:rsidR="00584561" w:rsidRPr="00BC3BD6" w:rsidRDefault="00584561" w:rsidP="00E42CF1">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tcPr>
          <w:p w14:paraId="475BA1B5" w14:textId="77777777" w:rsidR="00584561" w:rsidRPr="00BC3BD6" w:rsidRDefault="00584561" w:rsidP="00E42CF1">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tcPr>
          <w:p w14:paraId="21577BC4" w14:textId="77777777" w:rsidR="00584561" w:rsidRPr="00BC3BD6" w:rsidRDefault="00584561" w:rsidP="00E42CF1">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33D96F" w14:textId="77777777" w:rsidR="00584561" w:rsidRPr="00BC3BD6" w:rsidRDefault="00584561" w:rsidP="00E42CF1">
            <w:pPr>
              <w:rPr>
                <w:rFonts w:ascii="Calibri" w:hAnsi="Calibri" w:cs="Calibri"/>
                <w:b/>
                <w:color w:val="000000"/>
              </w:rPr>
            </w:pPr>
          </w:p>
        </w:tc>
        <w:tc>
          <w:tcPr>
            <w:tcW w:w="13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2938E3" w14:textId="77777777" w:rsidR="00584561" w:rsidRPr="00BC3BD6" w:rsidRDefault="00584561" w:rsidP="00E42CF1">
            <w:pPr>
              <w:rPr>
                <w:rFonts w:ascii="Calibri" w:hAnsi="Calibri" w:cs="Calibri"/>
                <w:b/>
                <w:color w:val="000000"/>
              </w:rPr>
            </w:pPr>
          </w:p>
        </w:tc>
        <w:tc>
          <w:tcPr>
            <w:tcW w:w="27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C7833D4" w14:textId="77777777" w:rsidR="00584561" w:rsidRPr="00BC3BD6" w:rsidRDefault="00584561" w:rsidP="00E42CF1">
            <w:pPr>
              <w:rPr>
                <w:rFonts w:ascii="Calibri" w:hAnsi="Calibri" w:cs="Calibri"/>
                <w:b/>
                <w:color w:val="000000"/>
              </w:rPr>
            </w:pPr>
          </w:p>
        </w:tc>
        <w:tc>
          <w:tcPr>
            <w:tcW w:w="2268" w:type="dxa"/>
            <w:vMerge/>
            <w:tcBorders>
              <w:top w:val="single" w:sz="4" w:space="0" w:color="auto"/>
              <w:left w:val="single" w:sz="4" w:space="0" w:color="auto"/>
              <w:bottom w:val="single" w:sz="4" w:space="0" w:color="auto"/>
              <w:right w:val="single" w:sz="4" w:space="0" w:color="auto"/>
            </w:tcBorders>
          </w:tcPr>
          <w:p w14:paraId="2A694447" w14:textId="77777777" w:rsidR="00584561" w:rsidRPr="00BC3BD6" w:rsidRDefault="00584561" w:rsidP="00E42CF1">
            <w:pPr>
              <w:rPr>
                <w:rFonts w:ascii="Calibri" w:hAnsi="Calibri" w:cs="Calibri"/>
                <w:b/>
                <w:color w:val="000000"/>
              </w:rPr>
            </w:pPr>
          </w:p>
        </w:tc>
      </w:tr>
      <w:tr w:rsidR="00584561" w:rsidRPr="00BC3BD6" w14:paraId="55290D00" w14:textId="77777777" w:rsidTr="00E42CF1">
        <w:trPr>
          <w:trHeight w:val="113"/>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69C44E"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1</w:t>
            </w:r>
          </w:p>
        </w:tc>
        <w:tc>
          <w:tcPr>
            <w:tcW w:w="22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9CAD17"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2</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A93381"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3</w:t>
            </w:r>
          </w:p>
        </w:tc>
        <w:tc>
          <w:tcPr>
            <w:tcW w:w="1326" w:type="dxa"/>
            <w:tcBorders>
              <w:top w:val="single" w:sz="4" w:space="0" w:color="auto"/>
              <w:left w:val="single" w:sz="4" w:space="0" w:color="auto"/>
              <w:bottom w:val="single" w:sz="4" w:space="0" w:color="auto"/>
              <w:right w:val="single" w:sz="4" w:space="0" w:color="auto"/>
            </w:tcBorders>
          </w:tcPr>
          <w:p w14:paraId="0729C84A"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4</w:t>
            </w:r>
          </w:p>
        </w:tc>
        <w:tc>
          <w:tcPr>
            <w:tcW w:w="1326" w:type="dxa"/>
            <w:tcBorders>
              <w:top w:val="single" w:sz="4" w:space="0" w:color="auto"/>
              <w:left w:val="single" w:sz="4" w:space="0" w:color="auto"/>
              <w:bottom w:val="single" w:sz="4" w:space="0" w:color="auto"/>
              <w:right w:val="single" w:sz="4" w:space="0" w:color="auto"/>
            </w:tcBorders>
          </w:tcPr>
          <w:p w14:paraId="68F56BFD"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5</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CB017"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6</w:t>
            </w:r>
          </w:p>
        </w:tc>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3C1A66"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7</w:t>
            </w:r>
          </w:p>
        </w:tc>
        <w:tc>
          <w:tcPr>
            <w:tcW w:w="27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CDB62A"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8</w:t>
            </w:r>
          </w:p>
        </w:tc>
        <w:tc>
          <w:tcPr>
            <w:tcW w:w="2268" w:type="dxa"/>
            <w:tcBorders>
              <w:top w:val="single" w:sz="4" w:space="0" w:color="auto"/>
              <w:left w:val="single" w:sz="4" w:space="0" w:color="auto"/>
              <w:bottom w:val="single" w:sz="4" w:space="0" w:color="auto"/>
              <w:right w:val="single" w:sz="4" w:space="0" w:color="auto"/>
            </w:tcBorders>
          </w:tcPr>
          <w:p w14:paraId="77D22D84"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9</w:t>
            </w:r>
          </w:p>
        </w:tc>
      </w:tr>
      <w:tr w:rsidR="00584561" w:rsidRPr="00BC3BD6" w14:paraId="337DEE8B" w14:textId="77777777" w:rsidTr="00E42CF1">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49025" w14:textId="77777777" w:rsidR="00584561" w:rsidRPr="00BC3BD6" w:rsidRDefault="00584561" w:rsidP="00E42CF1">
            <w:pPr>
              <w:jc w:val="center"/>
              <w:rPr>
                <w:rFonts w:ascii="Calibri" w:hAnsi="Calibri" w:cs="Calibri"/>
                <w:color w:val="000000"/>
              </w:rPr>
            </w:pPr>
            <w:r w:rsidRPr="00BC3BD6">
              <w:rPr>
                <w:rFonts w:ascii="Calibri" w:hAnsi="Calibri" w:cs="Calibri"/>
                <w:color w:val="000000"/>
              </w:rPr>
              <w:t>1</w:t>
            </w:r>
          </w:p>
        </w:tc>
        <w:tc>
          <w:tcPr>
            <w:tcW w:w="22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7A986F" w14:textId="073F1EB4" w:rsidR="00584561" w:rsidRPr="00BC3BD6" w:rsidRDefault="00184DEB" w:rsidP="00E42CF1">
            <w:pPr>
              <w:jc w:val="center"/>
              <w:rPr>
                <w:rFonts w:ascii="Calibri" w:hAnsi="Calibri" w:cs="Calibri"/>
                <w:color w:val="000000"/>
              </w:rPr>
            </w:pPr>
            <w:bookmarkStart w:id="2" w:name="RANGE!A1:B15"/>
            <w:r w:rsidRPr="00CE1C35">
              <w:rPr>
                <w:rFonts w:ascii="Calibri" w:hAnsi="Calibri" w:cs="Calibri"/>
                <w:lang w:eastAsia="pl-PL"/>
              </w:rPr>
              <w:t>Serwer + streamer taśmowy LTO-8</w:t>
            </w:r>
            <w:bookmarkEnd w:id="2"/>
            <w:r w:rsidR="009427BD">
              <w:rPr>
                <w:rFonts w:ascii="Calibri" w:hAnsi="Calibri" w:cs="Calibri"/>
                <w:lang w:eastAsia="pl-PL"/>
              </w:rPr>
              <w:t xml:space="preserve">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36AE9F" w14:textId="1B89A59A" w:rsidR="00584561" w:rsidRPr="00BC3BD6" w:rsidRDefault="00EE51A1" w:rsidP="00E42CF1">
            <w:pPr>
              <w:jc w:val="center"/>
              <w:rPr>
                <w:rFonts w:ascii="Calibri" w:hAnsi="Calibri" w:cs="Calibri"/>
                <w:color w:val="000000"/>
              </w:rPr>
            </w:pPr>
            <w:r>
              <w:rPr>
                <w:rFonts w:ascii="Calibri" w:hAnsi="Calibri" w:cs="Calibri"/>
                <w:color w:val="000000"/>
              </w:rPr>
              <w:t>1</w:t>
            </w:r>
          </w:p>
        </w:tc>
        <w:tc>
          <w:tcPr>
            <w:tcW w:w="1326" w:type="dxa"/>
            <w:tcBorders>
              <w:top w:val="single" w:sz="4" w:space="0" w:color="auto"/>
              <w:left w:val="single" w:sz="4" w:space="0" w:color="auto"/>
              <w:bottom w:val="single" w:sz="4" w:space="0" w:color="auto"/>
              <w:right w:val="single" w:sz="4" w:space="0" w:color="auto"/>
            </w:tcBorders>
          </w:tcPr>
          <w:p w14:paraId="3BD5CA80" w14:textId="77777777" w:rsidR="00584561" w:rsidRPr="00BC3BD6" w:rsidRDefault="00584561" w:rsidP="00E42CF1">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13C667F2" w14:textId="77777777" w:rsidR="00584561" w:rsidRPr="00BC3BD6" w:rsidRDefault="00584561" w:rsidP="00E42CF1">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8E616B" w14:textId="77777777" w:rsidR="00584561" w:rsidRPr="00BC3BD6" w:rsidRDefault="00584561" w:rsidP="00E42CF1">
            <w:pPr>
              <w:rPr>
                <w:rFonts w:ascii="Calibri" w:hAnsi="Calibri" w:cs="Calibri"/>
                <w:color w:val="000000"/>
              </w:rPr>
            </w:pPr>
            <w:r w:rsidRPr="00BC3BD6">
              <w:rPr>
                <w:rFonts w:ascii="Calibri" w:hAnsi="Calibri" w:cs="Calibri"/>
                <w:color w:val="000000"/>
              </w:rPr>
              <w:t> </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3C09AF" w14:textId="77777777" w:rsidR="00584561" w:rsidRPr="00BC3BD6" w:rsidRDefault="00584561" w:rsidP="00E42CF1">
            <w:pPr>
              <w:rPr>
                <w:rFonts w:ascii="Calibri" w:hAnsi="Calibri" w:cs="Calibri"/>
                <w:color w:val="000000"/>
              </w:rPr>
            </w:pPr>
            <w:r w:rsidRPr="00BC3BD6">
              <w:rPr>
                <w:rFonts w:ascii="Calibri" w:hAnsi="Calibri" w:cs="Calibri"/>
                <w:color w:val="000000"/>
              </w:rPr>
              <w:t> </w:t>
            </w: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4C40D0" w14:textId="77777777" w:rsidR="00584561" w:rsidRPr="00BC3BD6" w:rsidRDefault="00584561" w:rsidP="00E42CF1">
            <w:pPr>
              <w:rPr>
                <w:rFonts w:ascii="Calibri" w:hAnsi="Calibri" w:cs="Calibri"/>
                <w:color w:val="000000"/>
              </w:rPr>
            </w:pPr>
            <w:r w:rsidRPr="00BC3BD6">
              <w:rPr>
                <w:rFonts w:ascii="Calibri" w:hAnsi="Calibri" w:cs="Calibri"/>
                <w:color w:val="000000"/>
              </w:rPr>
              <w:t> </w:t>
            </w:r>
          </w:p>
        </w:tc>
        <w:tc>
          <w:tcPr>
            <w:tcW w:w="2268" w:type="dxa"/>
            <w:tcBorders>
              <w:top w:val="single" w:sz="4" w:space="0" w:color="auto"/>
              <w:left w:val="single" w:sz="4" w:space="0" w:color="auto"/>
              <w:bottom w:val="single" w:sz="4" w:space="0" w:color="auto"/>
              <w:right w:val="single" w:sz="4" w:space="0" w:color="auto"/>
            </w:tcBorders>
          </w:tcPr>
          <w:p w14:paraId="645F34EA" w14:textId="77777777" w:rsidR="00584561" w:rsidRPr="00BC3BD6" w:rsidRDefault="00584561" w:rsidP="00E42CF1">
            <w:pPr>
              <w:rPr>
                <w:rFonts w:ascii="Calibri" w:hAnsi="Calibri" w:cs="Calibri"/>
                <w:color w:val="000000"/>
              </w:rPr>
            </w:pPr>
          </w:p>
        </w:tc>
      </w:tr>
      <w:tr w:rsidR="00584561" w:rsidRPr="00BC3BD6" w14:paraId="7E625A4F" w14:textId="77777777" w:rsidTr="00E42CF1">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515CE" w14:textId="77777777" w:rsidR="00584561" w:rsidRPr="00BC3BD6" w:rsidRDefault="00584561" w:rsidP="00E42CF1">
            <w:pPr>
              <w:jc w:val="center"/>
              <w:rPr>
                <w:rFonts w:ascii="Calibri" w:hAnsi="Calibri" w:cs="Calibri"/>
                <w:color w:val="000000"/>
              </w:rPr>
            </w:pPr>
            <w:r w:rsidRPr="00BC3BD6">
              <w:rPr>
                <w:rFonts w:ascii="Calibri" w:hAnsi="Calibri" w:cs="Calibri"/>
                <w:color w:val="000000"/>
              </w:rPr>
              <w:t>2</w:t>
            </w:r>
          </w:p>
        </w:tc>
        <w:tc>
          <w:tcPr>
            <w:tcW w:w="2247" w:type="dxa"/>
            <w:tcBorders>
              <w:top w:val="nil"/>
              <w:left w:val="single" w:sz="4" w:space="0" w:color="auto"/>
              <w:bottom w:val="single" w:sz="4" w:space="0" w:color="auto"/>
              <w:right w:val="single" w:sz="4" w:space="0" w:color="auto"/>
            </w:tcBorders>
            <w:shd w:val="clear" w:color="auto" w:fill="auto"/>
            <w:noWrap/>
            <w:vAlign w:val="center"/>
          </w:tcPr>
          <w:p w14:paraId="6CC5ACFA" w14:textId="77777777" w:rsidR="00EE51A1" w:rsidRPr="00CE1C35" w:rsidRDefault="00EE51A1" w:rsidP="00EE51A1">
            <w:pPr>
              <w:widowControl/>
              <w:autoSpaceDE/>
              <w:autoSpaceDN/>
              <w:jc w:val="center"/>
              <w:rPr>
                <w:rFonts w:ascii="Calibri" w:hAnsi="Calibri" w:cs="Calibri"/>
                <w:sz w:val="24"/>
                <w:szCs w:val="24"/>
                <w:lang w:eastAsia="pl-PL"/>
              </w:rPr>
            </w:pPr>
            <w:r w:rsidRPr="00CE1C35">
              <w:rPr>
                <w:rFonts w:ascii="Calibri" w:hAnsi="Calibri" w:cs="Calibri"/>
                <w:sz w:val="24"/>
                <w:szCs w:val="24"/>
                <w:lang w:eastAsia="pl-PL"/>
              </w:rPr>
              <w:t>Urządzenie pamięci masowej (Network Attached Storage)</w:t>
            </w:r>
          </w:p>
          <w:p w14:paraId="6C922200" w14:textId="0AA2BFFE" w:rsidR="00584561" w:rsidRPr="00BC3BD6" w:rsidRDefault="00584561" w:rsidP="00E42CF1">
            <w:pPr>
              <w:jc w:val="center"/>
              <w:rPr>
                <w:rFonts w:ascii="Calibri" w:hAnsi="Calibri" w:cs="Calibri"/>
                <w:color w:val="000000"/>
              </w:rPr>
            </w:pP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2F539C" w14:textId="20AC2BD9" w:rsidR="00584561" w:rsidRPr="00BC3BD6" w:rsidRDefault="00EE51A1" w:rsidP="00E42CF1">
            <w:pPr>
              <w:jc w:val="center"/>
              <w:rPr>
                <w:rFonts w:ascii="Calibri" w:hAnsi="Calibri" w:cs="Calibri"/>
                <w:color w:val="000000"/>
              </w:rPr>
            </w:pPr>
            <w:r>
              <w:rPr>
                <w:rFonts w:ascii="Calibri" w:hAnsi="Calibri" w:cs="Calibri"/>
                <w:color w:val="000000"/>
              </w:rPr>
              <w:t>1</w:t>
            </w:r>
          </w:p>
        </w:tc>
        <w:tc>
          <w:tcPr>
            <w:tcW w:w="1326" w:type="dxa"/>
            <w:tcBorders>
              <w:top w:val="single" w:sz="4" w:space="0" w:color="auto"/>
              <w:left w:val="single" w:sz="4" w:space="0" w:color="auto"/>
              <w:bottom w:val="single" w:sz="4" w:space="0" w:color="auto"/>
              <w:right w:val="single" w:sz="4" w:space="0" w:color="auto"/>
            </w:tcBorders>
          </w:tcPr>
          <w:p w14:paraId="5BA7658E" w14:textId="77777777" w:rsidR="00584561" w:rsidRPr="00BC3BD6" w:rsidRDefault="00584561" w:rsidP="00E42CF1">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3FEFE947" w14:textId="77777777" w:rsidR="00584561" w:rsidRPr="00BC3BD6" w:rsidRDefault="00584561" w:rsidP="00E42CF1">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D529D3" w14:textId="77777777" w:rsidR="00584561" w:rsidRPr="00BC3BD6" w:rsidRDefault="00584561" w:rsidP="00E42CF1">
            <w:pPr>
              <w:rPr>
                <w:rFonts w:ascii="Calibri" w:hAnsi="Calibri" w:cs="Calibri"/>
                <w:color w:val="000000"/>
              </w:rPr>
            </w:pPr>
            <w:r w:rsidRPr="00BC3BD6">
              <w:rPr>
                <w:rFonts w:ascii="Calibri" w:hAnsi="Calibri" w:cs="Calibri"/>
                <w:color w:val="000000"/>
              </w:rPr>
              <w:t> </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B2661C" w14:textId="77777777" w:rsidR="00584561" w:rsidRPr="00BC3BD6" w:rsidRDefault="00584561" w:rsidP="00E42CF1">
            <w:pPr>
              <w:rPr>
                <w:rFonts w:ascii="Calibri" w:hAnsi="Calibri" w:cs="Calibri"/>
                <w:color w:val="000000"/>
              </w:rPr>
            </w:pPr>
            <w:r w:rsidRPr="00BC3BD6">
              <w:rPr>
                <w:rFonts w:ascii="Calibri" w:hAnsi="Calibri" w:cs="Calibri"/>
                <w:color w:val="000000"/>
              </w:rPr>
              <w:t> </w:t>
            </w: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040DB8" w14:textId="77777777" w:rsidR="00584561" w:rsidRPr="00BC3BD6" w:rsidRDefault="00584561" w:rsidP="00E42CF1">
            <w:pPr>
              <w:rPr>
                <w:rFonts w:ascii="Calibri" w:hAnsi="Calibri" w:cs="Calibri"/>
                <w:color w:val="000000"/>
              </w:rPr>
            </w:pPr>
            <w:r w:rsidRPr="00BC3BD6">
              <w:rPr>
                <w:rFonts w:ascii="Calibri" w:hAnsi="Calibri" w:cs="Calibri"/>
                <w:color w:val="000000"/>
              </w:rPr>
              <w:t> </w:t>
            </w:r>
          </w:p>
        </w:tc>
        <w:tc>
          <w:tcPr>
            <w:tcW w:w="2268" w:type="dxa"/>
            <w:tcBorders>
              <w:top w:val="single" w:sz="4" w:space="0" w:color="auto"/>
              <w:left w:val="single" w:sz="4" w:space="0" w:color="auto"/>
              <w:bottom w:val="single" w:sz="4" w:space="0" w:color="auto"/>
              <w:right w:val="single" w:sz="4" w:space="0" w:color="auto"/>
            </w:tcBorders>
          </w:tcPr>
          <w:p w14:paraId="728F4BF8" w14:textId="77777777" w:rsidR="00584561" w:rsidRPr="00BC3BD6" w:rsidRDefault="00584561" w:rsidP="00E42CF1">
            <w:pPr>
              <w:rPr>
                <w:rFonts w:ascii="Calibri" w:hAnsi="Calibri" w:cs="Calibri"/>
                <w:color w:val="000000"/>
              </w:rPr>
            </w:pPr>
          </w:p>
        </w:tc>
      </w:tr>
      <w:tr w:rsidR="00584561" w:rsidRPr="00BC3BD6" w14:paraId="157B1855" w14:textId="77777777" w:rsidTr="00E42CF1">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2F7439" w14:textId="77777777" w:rsidR="00584561" w:rsidRPr="00BC3BD6" w:rsidRDefault="00584561" w:rsidP="00E42CF1">
            <w:pPr>
              <w:jc w:val="center"/>
              <w:rPr>
                <w:rFonts w:ascii="Calibri" w:hAnsi="Calibri" w:cs="Calibri"/>
                <w:color w:val="000000"/>
              </w:rPr>
            </w:pPr>
            <w:r w:rsidRPr="00BC3BD6">
              <w:rPr>
                <w:rFonts w:ascii="Calibri" w:hAnsi="Calibri" w:cs="Calibri"/>
                <w:color w:val="000000"/>
              </w:rPr>
              <w:t>3</w:t>
            </w:r>
          </w:p>
        </w:tc>
        <w:tc>
          <w:tcPr>
            <w:tcW w:w="2247" w:type="dxa"/>
            <w:tcBorders>
              <w:top w:val="nil"/>
              <w:left w:val="single" w:sz="4" w:space="0" w:color="auto"/>
              <w:bottom w:val="single" w:sz="4" w:space="0" w:color="auto"/>
              <w:right w:val="single" w:sz="4" w:space="0" w:color="auto"/>
            </w:tcBorders>
            <w:shd w:val="clear" w:color="auto" w:fill="auto"/>
            <w:noWrap/>
            <w:vAlign w:val="center"/>
          </w:tcPr>
          <w:p w14:paraId="1D8A7B5C" w14:textId="081ADCA2" w:rsidR="00584561" w:rsidRPr="008229A4" w:rsidRDefault="00EE51A1" w:rsidP="00E42CF1">
            <w:pPr>
              <w:jc w:val="center"/>
              <w:rPr>
                <w:rFonts w:ascii="Calibri" w:hAnsi="Calibri" w:cs="Calibri"/>
                <w:color w:val="000000"/>
              </w:rPr>
            </w:pPr>
            <w:r w:rsidRPr="003B728D">
              <w:rPr>
                <w:rFonts w:ascii="Calibri" w:hAnsi="Calibri" w:cs="Calibri"/>
                <w:color w:val="000000"/>
                <w:lang w:eastAsia="pl-PL"/>
              </w:rPr>
              <w:t>Oprogramowanie do tworzenia kopii zapasowych</w:t>
            </w:r>
            <w:r w:rsidRPr="00C74A94" w:rsidDel="00CF0C69">
              <w:rPr>
                <w:rFonts w:ascii="Calibri" w:hAnsi="Calibri" w:cs="Calibri"/>
              </w:rPr>
              <w:t xml:space="preserve">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AB4B4A" w14:textId="098EDA31" w:rsidR="00584561" w:rsidRPr="00BC3BD6" w:rsidRDefault="006B4F5D" w:rsidP="00E42CF1">
            <w:pPr>
              <w:jc w:val="center"/>
              <w:rPr>
                <w:rFonts w:ascii="Calibri" w:hAnsi="Calibri" w:cs="Calibri"/>
                <w:color w:val="000000"/>
              </w:rPr>
            </w:pPr>
            <w:r>
              <w:rPr>
                <w:rFonts w:ascii="Calibri" w:hAnsi="Calibri" w:cs="Calibri"/>
                <w:color w:val="000000"/>
              </w:rPr>
              <w:t>1</w:t>
            </w:r>
          </w:p>
        </w:tc>
        <w:tc>
          <w:tcPr>
            <w:tcW w:w="1326" w:type="dxa"/>
            <w:tcBorders>
              <w:top w:val="single" w:sz="4" w:space="0" w:color="auto"/>
              <w:left w:val="single" w:sz="4" w:space="0" w:color="auto"/>
              <w:bottom w:val="single" w:sz="4" w:space="0" w:color="auto"/>
              <w:right w:val="single" w:sz="4" w:space="0" w:color="auto"/>
            </w:tcBorders>
          </w:tcPr>
          <w:p w14:paraId="1A74520B" w14:textId="77777777" w:rsidR="00584561" w:rsidRPr="00BC3BD6" w:rsidRDefault="00584561" w:rsidP="00E42CF1">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7B7C22A5" w14:textId="77777777" w:rsidR="00584561" w:rsidRPr="00BC3BD6" w:rsidRDefault="00584561" w:rsidP="00E42CF1">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A0C0D" w14:textId="77777777" w:rsidR="00584561" w:rsidRPr="00BC3BD6" w:rsidRDefault="00584561" w:rsidP="00E42CF1">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D2F29" w14:textId="77777777" w:rsidR="00584561" w:rsidRPr="00BC3BD6" w:rsidRDefault="00584561" w:rsidP="00E42CF1">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C6E29A" w14:textId="77777777" w:rsidR="00584561" w:rsidRPr="00BC3BD6" w:rsidRDefault="00584561" w:rsidP="00E42CF1">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0BF01C51" w14:textId="77777777" w:rsidR="00584561" w:rsidRPr="00BC3BD6" w:rsidRDefault="00584561" w:rsidP="00E42CF1">
            <w:pPr>
              <w:rPr>
                <w:rFonts w:ascii="Calibri" w:hAnsi="Calibri" w:cs="Calibri"/>
                <w:color w:val="000000"/>
              </w:rPr>
            </w:pPr>
          </w:p>
        </w:tc>
      </w:tr>
      <w:tr w:rsidR="00584561" w:rsidRPr="00BC3BD6" w14:paraId="155E3058" w14:textId="77777777" w:rsidTr="00E42CF1">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61449B" w14:textId="77777777" w:rsidR="00584561" w:rsidRPr="00BC3BD6" w:rsidRDefault="00584561" w:rsidP="00E42CF1">
            <w:pPr>
              <w:jc w:val="center"/>
              <w:rPr>
                <w:rFonts w:ascii="Calibri" w:hAnsi="Calibri" w:cs="Calibri"/>
                <w:color w:val="000000"/>
              </w:rPr>
            </w:pPr>
            <w:r w:rsidRPr="00BC3BD6">
              <w:rPr>
                <w:rFonts w:ascii="Calibri" w:hAnsi="Calibri" w:cs="Calibri"/>
                <w:color w:val="000000"/>
              </w:rPr>
              <w:t>4</w:t>
            </w:r>
          </w:p>
        </w:tc>
        <w:tc>
          <w:tcPr>
            <w:tcW w:w="2247" w:type="dxa"/>
            <w:tcBorders>
              <w:top w:val="nil"/>
              <w:left w:val="single" w:sz="4" w:space="0" w:color="auto"/>
              <w:bottom w:val="single" w:sz="4" w:space="0" w:color="auto"/>
              <w:right w:val="single" w:sz="4" w:space="0" w:color="auto"/>
            </w:tcBorders>
            <w:shd w:val="clear" w:color="auto" w:fill="auto"/>
            <w:noWrap/>
            <w:vAlign w:val="center"/>
          </w:tcPr>
          <w:p w14:paraId="6491ABF9" w14:textId="0B30668B" w:rsidR="00584561" w:rsidRPr="00BC3BD6" w:rsidRDefault="00C11B32" w:rsidP="00E42CF1">
            <w:pPr>
              <w:jc w:val="center"/>
              <w:rPr>
                <w:rFonts w:ascii="Calibri" w:hAnsi="Calibri" w:cs="Calibri"/>
                <w:color w:val="000000"/>
              </w:rPr>
            </w:pPr>
            <w:r w:rsidRPr="00C11B32">
              <w:rPr>
                <w:rFonts w:ascii="Calibri" w:hAnsi="Calibri" w:cs="Calibri"/>
              </w:rPr>
              <w:t>Dyski do macierzy zapasowe</w:t>
            </w:r>
            <w:r w:rsidRPr="00C11B32" w:rsidDel="00CF0C69">
              <w:rPr>
                <w:rFonts w:ascii="Calibri" w:hAnsi="Calibri" w:cs="Calibri"/>
              </w:rPr>
              <w:t xml:space="preserve">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7F5C1A" w14:textId="5ADA9A64" w:rsidR="00584561" w:rsidRPr="00BC3BD6" w:rsidRDefault="00C11B32" w:rsidP="00E42CF1">
            <w:pPr>
              <w:jc w:val="center"/>
              <w:rPr>
                <w:rFonts w:ascii="Calibri" w:hAnsi="Calibri" w:cs="Calibri"/>
                <w:color w:val="000000"/>
              </w:rPr>
            </w:pPr>
            <w:r>
              <w:rPr>
                <w:rFonts w:ascii="Calibri" w:hAnsi="Calibri" w:cs="Calibri"/>
                <w:color w:val="000000"/>
              </w:rPr>
              <w:t>4</w:t>
            </w:r>
          </w:p>
        </w:tc>
        <w:tc>
          <w:tcPr>
            <w:tcW w:w="1326" w:type="dxa"/>
            <w:tcBorders>
              <w:top w:val="single" w:sz="4" w:space="0" w:color="auto"/>
              <w:left w:val="single" w:sz="4" w:space="0" w:color="auto"/>
              <w:bottom w:val="single" w:sz="4" w:space="0" w:color="auto"/>
              <w:right w:val="single" w:sz="4" w:space="0" w:color="auto"/>
            </w:tcBorders>
          </w:tcPr>
          <w:p w14:paraId="07FD39D3" w14:textId="77777777" w:rsidR="00584561" w:rsidRPr="00BC3BD6" w:rsidRDefault="00584561" w:rsidP="00E42CF1">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18A0081B" w14:textId="77777777" w:rsidR="00584561" w:rsidRPr="00BC3BD6" w:rsidRDefault="00584561" w:rsidP="00E42CF1">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63ACFA" w14:textId="77777777" w:rsidR="00584561" w:rsidRPr="00BC3BD6" w:rsidRDefault="00584561" w:rsidP="00E42CF1">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EFE35C" w14:textId="77777777" w:rsidR="00584561" w:rsidRPr="00BC3BD6" w:rsidRDefault="00584561" w:rsidP="00E42CF1">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F239E1" w14:textId="77777777" w:rsidR="00584561" w:rsidRPr="00BC3BD6" w:rsidRDefault="00584561" w:rsidP="00E42CF1">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00A35771" w14:textId="77777777" w:rsidR="00584561" w:rsidRPr="00BC3BD6" w:rsidRDefault="00584561" w:rsidP="00E42CF1">
            <w:pPr>
              <w:rPr>
                <w:rFonts w:ascii="Calibri" w:hAnsi="Calibri" w:cs="Calibri"/>
                <w:color w:val="000000"/>
              </w:rPr>
            </w:pPr>
          </w:p>
        </w:tc>
      </w:tr>
      <w:tr w:rsidR="00F10B19" w:rsidRPr="00BC3BD6" w14:paraId="6D17A7FC" w14:textId="77777777" w:rsidTr="00E42CF1">
        <w:trPr>
          <w:trHeight w:val="150"/>
        </w:trPr>
        <w:tc>
          <w:tcPr>
            <w:tcW w:w="7395" w:type="dxa"/>
            <w:gridSpan w:val="6"/>
            <w:tcBorders>
              <w:top w:val="single" w:sz="4" w:space="0" w:color="auto"/>
              <w:left w:val="single" w:sz="4" w:space="0" w:color="auto"/>
              <w:bottom w:val="single" w:sz="4" w:space="0" w:color="auto"/>
              <w:right w:val="single" w:sz="4" w:space="0" w:color="auto"/>
            </w:tcBorders>
          </w:tcPr>
          <w:p w14:paraId="36E3BF9C" w14:textId="77777777" w:rsidR="00F10B19" w:rsidRPr="00BC3BD6" w:rsidRDefault="00F10B19" w:rsidP="00F10B19">
            <w:pPr>
              <w:jc w:val="right"/>
              <w:rPr>
                <w:rFonts w:ascii="Calibri" w:hAnsi="Calibri" w:cs="Calibri"/>
                <w:b/>
                <w:color w:val="000000"/>
              </w:rPr>
            </w:pPr>
            <w:r w:rsidRPr="00BC3BD6">
              <w:rPr>
                <w:rFonts w:ascii="Calibri" w:hAnsi="Calibri" w:cs="Calibri"/>
                <w:b/>
                <w:color w:val="000000"/>
              </w:rPr>
              <w:t>RAZEM</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3AA3BB" w14:textId="77777777" w:rsidR="00F10B19" w:rsidRPr="00BC3BD6" w:rsidRDefault="00F10B19" w:rsidP="00F10B19">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bottom"/>
          </w:tcPr>
          <w:p w14:paraId="16A81188" w14:textId="77777777" w:rsidR="00F10B19" w:rsidRPr="00BC3BD6" w:rsidRDefault="00F10B19" w:rsidP="00F10B19">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l2br w:val="single" w:sz="4" w:space="0" w:color="auto"/>
            </w:tcBorders>
          </w:tcPr>
          <w:p w14:paraId="48B544A7" w14:textId="77777777" w:rsidR="00F10B19" w:rsidRPr="00BC3BD6" w:rsidRDefault="00F10B19" w:rsidP="00F10B19">
            <w:pPr>
              <w:rPr>
                <w:rFonts w:ascii="Calibri" w:hAnsi="Calibri" w:cs="Calibri"/>
                <w:color w:val="000000"/>
              </w:rPr>
            </w:pPr>
          </w:p>
        </w:tc>
      </w:tr>
    </w:tbl>
    <w:p w14:paraId="3F946F46" w14:textId="541B7A20" w:rsidR="00584561" w:rsidRDefault="00584561" w:rsidP="00584561">
      <w:pPr>
        <w:tabs>
          <w:tab w:val="left" w:pos="284"/>
          <w:tab w:val="left" w:pos="426"/>
        </w:tabs>
        <w:rPr>
          <w:rFonts w:ascii="Calibri" w:hAnsi="Calibri" w:cs="Calibri"/>
          <w:color w:val="000000"/>
        </w:rPr>
      </w:pPr>
    </w:p>
    <w:p w14:paraId="18D2D399" w14:textId="77777777" w:rsidR="00F97713" w:rsidRDefault="00F97713" w:rsidP="00584561">
      <w:pPr>
        <w:tabs>
          <w:tab w:val="left" w:pos="284"/>
          <w:tab w:val="left" w:pos="426"/>
        </w:tabs>
        <w:rPr>
          <w:rFonts w:ascii="Calibri" w:hAnsi="Calibri" w:cs="Calibri"/>
          <w:color w:val="000000"/>
        </w:rPr>
      </w:pPr>
    </w:p>
    <w:p w14:paraId="3C7DACAB" w14:textId="3F2D0465" w:rsidR="00584561" w:rsidRDefault="00584561" w:rsidP="00415D44">
      <w:pPr>
        <w:tabs>
          <w:tab w:val="left" w:pos="284"/>
          <w:tab w:val="left" w:pos="426"/>
        </w:tabs>
        <w:jc w:val="both"/>
        <w:rPr>
          <w:rFonts w:ascii="Calibri" w:hAnsi="Calibri" w:cs="Calibri"/>
          <w:color w:val="000000"/>
        </w:rPr>
      </w:pPr>
      <w:r w:rsidRPr="000D7226">
        <w:rPr>
          <w:rFonts w:ascii="Calibri" w:hAnsi="Calibri" w:cs="Calibri"/>
          <w:color w:val="000000"/>
        </w:rPr>
        <w:t xml:space="preserve">Dla jednoznacznej identyfikacji oferowanego sprzętu należy </w:t>
      </w:r>
      <w:r>
        <w:rPr>
          <w:rFonts w:ascii="Calibri" w:hAnsi="Calibri" w:cs="Calibri"/>
          <w:color w:val="000000"/>
        </w:rPr>
        <w:t xml:space="preserve">w tabeli poniżej </w:t>
      </w:r>
      <w:r w:rsidRPr="000D7226">
        <w:rPr>
          <w:rFonts w:ascii="Calibri" w:hAnsi="Calibri" w:cs="Calibri"/>
          <w:color w:val="000000"/>
        </w:rPr>
        <w:t>podać pełną nazwę produktu, umożliwiającą jego jednoznaczną identyfikację, to jest nazwę producenta, typ, nazwę i model oferowanego sprzętu</w:t>
      </w:r>
      <w:r>
        <w:rPr>
          <w:rFonts w:ascii="Calibri" w:hAnsi="Calibri" w:cs="Calibri"/>
          <w:color w:val="000000"/>
        </w:rPr>
        <w:t>.</w:t>
      </w:r>
      <w:r w:rsidRPr="000D7226">
        <w:rPr>
          <w:rFonts w:ascii="Calibri" w:hAnsi="Calibri" w:cs="Calibri"/>
          <w:color w:val="000000"/>
        </w:rPr>
        <w:t xml:space="preserve"> Zamawiający wymaga również podania faktycznych parametrów sprzętu, w taki sposób, by oceniający byli w stanie stwierdzić, czy zaoferowany sprzęt spełnia wymagania specyfikacji. Przedmiotowe informacje są składane na potwierdzenie, iż oferowane urządzenia spełniają wymagania Zamawiającego. Zamawiający będzie weryfikował zgodność ofertowanych sprzętów z SWZ- deklarowanych przez Wykonawcę parametrów sprzętu z informacjami producentów sprzętu udostępnianymi na stronach internetowych.</w:t>
      </w:r>
    </w:p>
    <w:bookmarkEnd w:id="1"/>
    <w:p w14:paraId="0970F015" w14:textId="77777777" w:rsidR="00E166E3" w:rsidRPr="00CE1C35" w:rsidRDefault="00E166E3" w:rsidP="00E166E3">
      <w:pPr>
        <w:widowControl/>
        <w:tabs>
          <w:tab w:val="left" w:pos="284"/>
          <w:tab w:val="left" w:pos="426"/>
        </w:tabs>
        <w:autoSpaceDE/>
        <w:autoSpaceDN/>
        <w:rPr>
          <w:rFonts w:ascii="Calibri" w:hAnsi="Calibri" w:cs="Calibri"/>
          <w:b/>
          <w:bCs/>
          <w:color w:val="000000"/>
          <w:lang w:eastAsia="pl-PL"/>
        </w:rPr>
      </w:pPr>
      <w:r w:rsidRPr="00CE1C35">
        <w:rPr>
          <w:rFonts w:ascii="Calibri" w:hAnsi="Calibri" w:cs="Calibri"/>
          <w:b/>
          <w:bCs/>
          <w:color w:val="000000"/>
          <w:lang w:eastAsia="pl-PL"/>
        </w:rPr>
        <w:t xml:space="preserve">Poz. 1  </w:t>
      </w:r>
    </w:p>
    <w:tbl>
      <w:tblPr>
        <w:tblW w:w="12536" w:type="dxa"/>
        <w:tblInd w:w="75" w:type="dxa"/>
        <w:tblCellMar>
          <w:left w:w="70" w:type="dxa"/>
          <w:right w:w="70" w:type="dxa"/>
        </w:tblCellMar>
        <w:tblLook w:val="04A0" w:firstRow="1" w:lastRow="0" w:firstColumn="1" w:lastColumn="0" w:noHBand="0" w:noVBand="1"/>
      </w:tblPr>
      <w:tblGrid>
        <w:gridCol w:w="3606"/>
        <w:gridCol w:w="4819"/>
        <w:gridCol w:w="4111"/>
      </w:tblGrid>
      <w:tr w:rsidR="00E166E3" w:rsidRPr="00CE1C35" w14:paraId="24D3E342" w14:textId="3656D3B1" w:rsidTr="00994414">
        <w:trPr>
          <w:trHeight w:val="300"/>
        </w:trPr>
        <w:tc>
          <w:tcPr>
            <w:tcW w:w="8425" w:type="dxa"/>
            <w:gridSpan w:val="2"/>
            <w:tcBorders>
              <w:top w:val="single" w:sz="4" w:space="0" w:color="auto"/>
              <w:left w:val="single" w:sz="4" w:space="0" w:color="auto"/>
              <w:bottom w:val="single" w:sz="4" w:space="0" w:color="auto"/>
              <w:right w:val="single" w:sz="4" w:space="0" w:color="auto"/>
            </w:tcBorders>
            <w:shd w:val="clear" w:color="FFFF00" w:fill="FFFF00"/>
            <w:noWrap/>
            <w:vAlign w:val="center"/>
            <w:hideMark/>
          </w:tcPr>
          <w:p w14:paraId="4CB708A8"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Serwer + streamer taśmowy LTO-8</w:t>
            </w:r>
          </w:p>
        </w:tc>
        <w:tc>
          <w:tcPr>
            <w:tcW w:w="4111" w:type="dxa"/>
            <w:tcBorders>
              <w:top w:val="single" w:sz="4" w:space="0" w:color="auto"/>
              <w:left w:val="single" w:sz="4" w:space="0" w:color="auto"/>
              <w:bottom w:val="single" w:sz="4" w:space="0" w:color="auto"/>
              <w:right w:val="single" w:sz="4" w:space="0" w:color="auto"/>
            </w:tcBorders>
            <w:shd w:val="clear" w:color="FFFF00" w:fill="FFFF00"/>
          </w:tcPr>
          <w:p w14:paraId="3C03F2D6" w14:textId="6156D38C" w:rsidR="00E166E3" w:rsidRPr="00CE1C35" w:rsidRDefault="00E166E3" w:rsidP="001947BF">
            <w:pPr>
              <w:widowControl/>
              <w:autoSpaceDE/>
              <w:autoSpaceDN/>
              <w:rPr>
                <w:rFonts w:ascii="Calibri" w:hAnsi="Calibri" w:cs="Calibri"/>
                <w:lang w:eastAsia="pl-PL"/>
              </w:rPr>
            </w:pPr>
            <w:r w:rsidRPr="00B752D8">
              <w:rPr>
                <w:rFonts w:ascii="Calibri" w:hAnsi="Calibri" w:cs="Calibri"/>
                <w:b/>
                <w:bCs/>
                <w:color w:val="000000"/>
                <w:sz w:val="20"/>
                <w:szCs w:val="20"/>
              </w:rPr>
              <w:t>Faktyczne parametry oferowanego sprzętu, zgodnie z informacjami producentów sprzętu udostępnianymi na stronach internetowych.</w:t>
            </w:r>
          </w:p>
        </w:tc>
      </w:tr>
      <w:tr w:rsidR="00E166E3" w:rsidRPr="00CE1C35" w14:paraId="77878EAC" w14:textId="7E87D042" w:rsidTr="00994414">
        <w:trPr>
          <w:trHeight w:val="300"/>
        </w:trPr>
        <w:tc>
          <w:tcPr>
            <w:tcW w:w="3606" w:type="dxa"/>
            <w:tcBorders>
              <w:top w:val="nil"/>
              <w:left w:val="single" w:sz="4" w:space="0" w:color="auto"/>
              <w:bottom w:val="single" w:sz="4" w:space="0" w:color="auto"/>
              <w:right w:val="single" w:sz="4" w:space="0" w:color="auto"/>
            </w:tcBorders>
            <w:shd w:val="clear" w:color="auto" w:fill="auto"/>
            <w:noWrap/>
            <w:vAlign w:val="center"/>
            <w:hideMark/>
          </w:tcPr>
          <w:p w14:paraId="6FC226BA"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Serwer</w:t>
            </w:r>
          </w:p>
        </w:tc>
        <w:tc>
          <w:tcPr>
            <w:tcW w:w="4819" w:type="dxa"/>
            <w:tcBorders>
              <w:top w:val="nil"/>
              <w:left w:val="nil"/>
              <w:bottom w:val="single" w:sz="4" w:space="0" w:color="auto"/>
              <w:right w:val="single" w:sz="4" w:space="0" w:color="auto"/>
            </w:tcBorders>
            <w:shd w:val="clear" w:color="auto" w:fill="auto"/>
            <w:noWrap/>
            <w:vAlign w:val="center"/>
            <w:hideMark/>
          </w:tcPr>
          <w:p w14:paraId="06549FEA"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 xml:space="preserve">maksymalnie wielkość 2U </w:t>
            </w:r>
            <w:proofErr w:type="spellStart"/>
            <w:r w:rsidRPr="00CE1C35">
              <w:rPr>
                <w:rFonts w:ascii="Calibri" w:hAnsi="Calibri" w:cs="Calibri"/>
                <w:lang w:eastAsia="pl-PL"/>
              </w:rPr>
              <w:t>Rack</w:t>
            </w:r>
            <w:proofErr w:type="spellEnd"/>
            <w:r w:rsidRPr="00CE1C35">
              <w:rPr>
                <w:rFonts w:ascii="Calibri" w:hAnsi="Calibri" w:cs="Calibri"/>
                <w:lang w:eastAsia="pl-PL"/>
              </w:rPr>
              <w:t xml:space="preserve"> 19cali</w:t>
            </w:r>
          </w:p>
        </w:tc>
        <w:tc>
          <w:tcPr>
            <w:tcW w:w="4111" w:type="dxa"/>
            <w:tcBorders>
              <w:top w:val="nil"/>
              <w:left w:val="nil"/>
              <w:bottom w:val="single" w:sz="4" w:space="0" w:color="auto"/>
              <w:right w:val="single" w:sz="4" w:space="0" w:color="auto"/>
            </w:tcBorders>
          </w:tcPr>
          <w:p w14:paraId="3B4D6FFC" w14:textId="77777777" w:rsidR="00E166E3" w:rsidRPr="00CE1C35" w:rsidRDefault="00E166E3" w:rsidP="001947BF">
            <w:pPr>
              <w:widowControl/>
              <w:autoSpaceDE/>
              <w:autoSpaceDN/>
              <w:rPr>
                <w:rFonts w:ascii="Calibri" w:hAnsi="Calibri" w:cs="Calibri"/>
                <w:lang w:eastAsia="pl-PL"/>
              </w:rPr>
            </w:pPr>
          </w:p>
        </w:tc>
      </w:tr>
      <w:tr w:rsidR="00E166E3" w:rsidRPr="00CE1C35" w14:paraId="4583943B" w14:textId="24CDE1B4" w:rsidTr="00994414">
        <w:trPr>
          <w:trHeight w:val="300"/>
        </w:trPr>
        <w:tc>
          <w:tcPr>
            <w:tcW w:w="3606" w:type="dxa"/>
            <w:tcBorders>
              <w:top w:val="nil"/>
              <w:left w:val="single" w:sz="4" w:space="0" w:color="auto"/>
              <w:bottom w:val="single" w:sz="4" w:space="0" w:color="auto"/>
              <w:right w:val="single" w:sz="4" w:space="0" w:color="auto"/>
            </w:tcBorders>
            <w:shd w:val="clear" w:color="auto" w:fill="auto"/>
            <w:noWrap/>
            <w:vAlign w:val="center"/>
            <w:hideMark/>
          </w:tcPr>
          <w:p w14:paraId="2679654E"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Procesor</w:t>
            </w:r>
          </w:p>
        </w:tc>
        <w:tc>
          <w:tcPr>
            <w:tcW w:w="4819" w:type="dxa"/>
            <w:tcBorders>
              <w:top w:val="nil"/>
              <w:left w:val="nil"/>
              <w:bottom w:val="single" w:sz="4" w:space="0" w:color="auto"/>
              <w:right w:val="single" w:sz="4" w:space="0" w:color="auto"/>
            </w:tcBorders>
            <w:shd w:val="clear" w:color="auto" w:fill="auto"/>
            <w:noWrap/>
            <w:vAlign w:val="center"/>
            <w:hideMark/>
          </w:tcPr>
          <w:p w14:paraId="1A302EE4"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 xml:space="preserve">Zainstalowany procesor minimum 4 </w:t>
            </w:r>
            <w:proofErr w:type="spellStart"/>
            <w:r w:rsidRPr="00CE1C35">
              <w:rPr>
                <w:rFonts w:ascii="Calibri" w:hAnsi="Calibri" w:cs="Calibri"/>
                <w:lang w:eastAsia="pl-PL"/>
              </w:rPr>
              <w:t>core</w:t>
            </w:r>
            <w:proofErr w:type="spellEnd"/>
            <w:r w:rsidRPr="00CE1C35">
              <w:rPr>
                <w:rFonts w:ascii="Calibri" w:hAnsi="Calibri" w:cs="Calibri"/>
                <w:lang w:eastAsia="pl-PL"/>
              </w:rPr>
              <w:t xml:space="preserve"> 64Bit, 6MB cache</w:t>
            </w:r>
          </w:p>
        </w:tc>
        <w:tc>
          <w:tcPr>
            <w:tcW w:w="4111" w:type="dxa"/>
            <w:tcBorders>
              <w:top w:val="nil"/>
              <w:left w:val="nil"/>
              <w:bottom w:val="single" w:sz="4" w:space="0" w:color="auto"/>
              <w:right w:val="single" w:sz="4" w:space="0" w:color="auto"/>
            </w:tcBorders>
          </w:tcPr>
          <w:p w14:paraId="095870FD" w14:textId="77777777" w:rsidR="00E166E3" w:rsidRPr="00CE1C35" w:rsidRDefault="00E166E3" w:rsidP="001947BF">
            <w:pPr>
              <w:widowControl/>
              <w:autoSpaceDE/>
              <w:autoSpaceDN/>
              <w:rPr>
                <w:rFonts w:ascii="Calibri" w:hAnsi="Calibri" w:cs="Calibri"/>
                <w:lang w:eastAsia="pl-PL"/>
              </w:rPr>
            </w:pPr>
          </w:p>
        </w:tc>
      </w:tr>
      <w:tr w:rsidR="00E166E3" w:rsidRPr="00CE1C35" w14:paraId="5E99C0EB" w14:textId="20F34F09" w:rsidTr="00994414">
        <w:trPr>
          <w:trHeight w:val="300"/>
        </w:trPr>
        <w:tc>
          <w:tcPr>
            <w:tcW w:w="3606" w:type="dxa"/>
            <w:tcBorders>
              <w:top w:val="nil"/>
              <w:left w:val="single" w:sz="4" w:space="0" w:color="auto"/>
              <w:bottom w:val="single" w:sz="4" w:space="0" w:color="auto"/>
              <w:right w:val="single" w:sz="4" w:space="0" w:color="auto"/>
            </w:tcBorders>
            <w:shd w:val="clear" w:color="auto" w:fill="auto"/>
            <w:noWrap/>
            <w:vAlign w:val="center"/>
            <w:hideMark/>
          </w:tcPr>
          <w:p w14:paraId="63DA6623"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lastRenderedPageBreak/>
              <w:t>Zainstalowana pamięć RAM</w:t>
            </w:r>
          </w:p>
        </w:tc>
        <w:tc>
          <w:tcPr>
            <w:tcW w:w="4819" w:type="dxa"/>
            <w:tcBorders>
              <w:top w:val="nil"/>
              <w:left w:val="nil"/>
              <w:bottom w:val="single" w:sz="4" w:space="0" w:color="auto"/>
              <w:right w:val="single" w:sz="4" w:space="0" w:color="auto"/>
            </w:tcBorders>
            <w:shd w:val="clear" w:color="auto" w:fill="auto"/>
            <w:noWrap/>
            <w:vAlign w:val="center"/>
            <w:hideMark/>
          </w:tcPr>
          <w:p w14:paraId="4C8D2A3A"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32GB RAM</w:t>
            </w:r>
          </w:p>
        </w:tc>
        <w:tc>
          <w:tcPr>
            <w:tcW w:w="4111" w:type="dxa"/>
            <w:tcBorders>
              <w:top w:val="nil"/>
              <w:left w:val="nil"/>
              <w:bottom w:val="single" w:sz="4" w:space="0" w:color="auto"/>
              <w:right w:val="single" w:sz="4" w:space="0" w:color="auto"/>
            </w:tcBorders>
          </w:tcPr>
          <w:p w14:paraId="312BDDCB" w14:textId="77777777" w:rsidR="00E166E3" w:rsidRPr="00CE1C35" w:rsidRDefault="00E166E3" w:rsidP="001947BF">
            <w:pPr>
              <w:widowControl/>
              <w:autoSpaceDE/>
              <w:autoSpaceDN/>
              <w:rPr>
                <w:rFonts w:ascii="Calibri" w:hAnsi="Calibri" w:cs="Calibri"/>
                <w:lang w:eastAsia="pl-PL"/>
              </w:rPr>
            </w:pPr>
          </w:p>
        </w:tc>
      </w:tr>
      <w:tr w:rsidR="00E166E3" w:rsidRPr="00CE1C35" w14:paraId="179D23B6" w14:textId="7AE88032" w:rsidTr="00994414">
        <w:trPr>
          <w:trHeight w:val="300"/>
        </w:trPr>
        <w:tc>
          <w:tcPr>
            <w:tcW w:w="3606" w:type="dxa"/>
            <w:tcBorders>
              <w:top w:val="nil"/>
              <w:left w:val="single" w:sz="4" w:space="0" w:color="auto"/>
              <w:bottom w:val="single" w:sz="4" w:space="0" w:color="auto"/>
              <w:right w:val="single" w:sz="4" w:space="0" w:color="auto"/>
            </w:tcBorders>
            <w:shd w:val="clear" w:color="auto" w:fill="auto"/>
            <w:noWrap/>
            <w:vAlign w:val="center"/>
            <w:hideMark/>
          </w:tcPr>
          <w:p w14:paraId="4B8AED02"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Dyski zainstalowane</w:t>
            </w:r>
          </w:p>
        </w:tc>
        <w:tc>
          <w:tcPr>
            <w:tcW w:w="4819" w:type="dxa"/>
            <w:tcBorders>
              <w:top w:val="nil"/>
              <w:left w:val="nil"/>
              <w:bottom w:val="single" w:sz="4" w:space="0" w:color="auto"/>
              <w:right w:val="single" w:sz="4" w:space="0" w:color="auto"/>
            </w:tcBorders>
            <w:shd w:val="clear" w:color="auto" w:fill="auto"/>
            <w:noWrap/>
            <w:vAlign w:val="center"/>
            <w:hideMark/>
          </w:tcPr>
          <w:p w14:paraId="2BB34650"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2x SSD 480GB oraz 4x HDD 16TB</w:t>
            </w:r>
          </w:p>
        </w:tc>
        <w:tc>
          <w:tcPr>
            <w:tcW w:w="4111" w:type="dxa"/>
            <w:tcBorders>
              <w:top w:val="nil"/>
              <w:left w:val="nil"/>
              <w:bottom w:val="single" w:sz="4" w:space="0" w:color="auto"/>
              <w:right w:val="single" w:sz="4" w:space="0" w:color="auto"/>
            </w:tcBorders>
          </w:tcPr>
          <w:p w14:paraId="448AFAFF" w14:textId="77777777" w:rsidR="00E166E3" w:rsidRPr="00CE1C35" w:rsidRDefault="00E166E3" w:rsidP="001947BF">
            <w:pPr>
              <w:widowControl/>
              <w:autoSpaceDE/>
              <w:autoSpaceDN/>
              <w:rPr>
                <w:rFonts w:ascii="Calibri" w:hAnsi="Calibri" w:cs="Calibri"/>
                <w:lang w:eastAsia="pl-PL"/>
              </w:rPr>
            </w:pPr>
          </w:p>
        </w:tc>
      </w:tr>
      <w:tr w:rsidR="00E166E3" w:rsidRPr="00CE1C35" w14:paraId="136A424B" w14:textId="22CBD3CB" w:rsidTr="00994414">
        <w:trPr>
          <w:trHeight w:val="300"/>
        </w:trPr>
        <w:tc>
          <w:tcPr>
            <w:tcW w:w="3606" w:type="dxa"/>
            <w:tcBorders>
              <w:top w:val="nil"/>
              <w:left w:val="single" w:sz="4" w:space="0" w:color="auto"/>
              <w:bottom w:val="single" w:sz="4" w:space="0" w:color="auto"/>
              <w:right w:val="single" w:sz="4" w:space="0" w:color="auto"/>
            </w:tcBorders>
            <w:shd w:val="clear" w:color="auto" w:fill="auto"/>
            <w:noWrap/>
            <w:vAlign w:val="center"/>
            <w:hideMark/>
          </w:tcPr>
          <w:p w14:paraId="026FBCE3"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obsługa RAID</w:t>
            </w:r>
          </w:p>
        </w:tc>
        <w:tc>
          <w:tcPr>
            <w:tcW w:w="4819" w:type="dxa"/>
            <w:tcBorders>
              <w:top w:val="nil"/>
              <w:left w:val="nil"/>
              <w:bottom w:val="single" w:sz="4" w:space="0" w:color="auto"/>
              <w:right w:val="single" w:sz="4" w:space="0" w:color="auto"/>
            </w:tcBorders>
            <w:shd w:val="clear" w:color="auto" w:fill="auto"/>
            <w:noWrap/>
            <w:vAlign w:val="center"/>
            <w:hideMark/>
          </w:tcPr>
          <w:p w14:paraId="13ADF3AF"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0,1,5,10</w:t>
            </w:r>
          </w:p>
        </w:tc>
        <w:tc>
          <w:tcPr>
            <w:tcW w:w="4111" w:type="dxa"/>
            <w:tcBorders>
              <w:top w:val="nil"/>
              <w:left w:val="nil"/>
              <w:bottom w:val="single" w:sz="4" w:space="0" w:color="auto"/>
              <w:right w:val="single" w:sz="4" w:space="0" w:color="auto"/>
            </w:tcBorders>
          </w:tcPr>
          <w:p w14:paraId="0088CD58" w14:textId="77777777" w:rsidR="00E166E3" w:rsidRPr="00CE1C35" w:rsidRDefault="00E166E3" w:rsidP="001947BF">
            <w:pPr>
              <w:widowControl/>
              <w:autoSpaceDE/>
              <w:autoSpaceDN/>
              <w:rPr>
                <w:rFonts w:ascii="Calibri" w:hAnsi="Calibri" w:cs="Calibri"/>
                <w:lang w:eastAsia="pl-PL"/>
              </w:rPr>
            </w:pPr>
          </w:p>
        </w:tc>
      </w:tr>
      <w:tr w:rsidR="00E166E3" w:rsidRPr="00CE1C35" w14:paraId="63B5EAF6" w14:textId="1B3A5E18" w:rsidTr="00994414">
        <w:trPr>
          <w:trHeight w:val="300"/>
        </w:trPr>
        <w:tc>
          <w:tcPr>
            <w:tcW w:w="3606" w:type="dxa"/>
            <w:tcBorders>
              <w:top w:val="nil"/>
              <w:left w:val="single" w:sz="4" w:space="0" w:color="auto"/>
              <w:bottom w:val="single" w:sz="4" w:space="0" w:color="auto"/>
              <w:right w:val="single" w:sz="4" w:space="0" w:color="auto"/>
            </w:tcBorders>
            <w:shd w:val="clear" w:color="auto" w:fill="auto"/>
            <w:noWrap/>
            <w:vAlign w:val="center"/>
            <w:hideMark/>
          </w:tcPr>
          <w:p w14:paraId="6E7DE6D3"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Karta sieciowa</w:t>
            </w:r>
          </w:p>
        </w:tc>
        <w:tc>
          <w:tcPr>
            <w:tcW w:w="4819" w:type="dxa"/>
            <w:tcBorders>
              <w:top w:val="nil"/>
              <w:left w:val="nil"/>
              <w:bottom w:val="single" w:sz="4" w:space="0" w:color="auto"/>
              <w:right w:val="single" w:sz="4" w:space="0" w:color="auto"/>
            </w:tcBorders>
            <w:shd w:val="clear" w:color="auto" w:fill="auto"/>
            <w:noWrap/>
            <w:vAlign w:val="center"/>
            <w:hideMark/>
          </w:tcPr>
          <w:p w14:paraId="6F0D139A"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2x 10Gbit Ethernet RJ45</w:t>
            </w:r>
          </w:p>
        </w:tc>
        <w:tc>
          <w:tcPr>
            <w:tcW w:w="4111" w:type="dxa"/>
            <w:tcBorders>
              <w:top w:val="nil"/>
              <w:left w:val="nil"/>
              <w:bottom w:val="single" w:sz="4" w:space="0" w:color="auto"/>
              <w:right w:val="single" w:sz="4" w:space="0" w:color="auto"/>
            </w:tcBorders>
          </w:tcPr>
          <w:p w14:paraId="2938903E" w14:textId="77777777" w:rsidR="00E166E3" w:rsidRPr="00CE1C35" w:rsidRDefault="00E166E3" w:rsidP="001947BF">
            <w:pPr>
              <w:widowControl/>
              <w:autoSpaceDE/>
              <w:autoSpaceDN/>
              <w:rPr>
                <w:rFonts w:ascii="Calibri" w:hAnsi="Calibri" w:cs="Calibri"/>
                <w:lang w:eastAsia="pl-PL"/>
              </w:rPr>
            </w:pPr>
          </w:p>
        </w:tc>
      </w:tr>
      <w:tr w:rsidR="00E166E3" w:rsidRPr="00CE1C35" w14:paraId="6325916F" w14:textId="7A027179" w:rsidTr="00994414">
        <w:trPr>
          <w:trHeight w:val="300"/>
        </w:trPr>
        <w:tc>
          <w:tcPr>
            <w:tcW w:w="3606" w:type="dxa"/>
            <w:tcBorders>
              <w:top w:val="nil"/>
              <w:left w:val="single" w:sz="4" w:space="0" w:color="auto"/>
              <w:bottom w:val="single" w:sz="4" w:space="0" w:color="auto"/>
              <w:right w:val="single" w:sz="4" w:space="0" w:color="auto"/>
            </w:tcBorders>
            <w:shd w:val="clear" w:color="auto" w:fill="auto"/>
            <w:noWrap/>
            <w:vAlign w:val="center"/>
            <w:hideMark/>
          </w:tcPr>
          <w:p w14:paraId="5503CE7C"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Zasilanie redundantne</w:t>
            </w:r>
          </w:p>
        </w:tc>
        <w:tc>
          <w:tcPr>
            <w:tcW w:w="4819" w:type="dxa"/>
            <w:tcBorders>
              <w:top w:val="nil"/>
              <w:left w:val="nil"/>
              <w:bottom w:val="single" w:sz="4" w:space="0" w:color="auto"/>
              <w:right w:val="single" w:sz="4" w:space="0" w:color="auto"/>
            </w:tcBorders>
            <w:shd w:val="clear" w:color="auto" w:fill="auto"/>
            <w:noWrap/>
            <w:vAlign w:val="center"/>
            <w:hideMark/>
          </w:tcPr>
          <w:p w14:paraId="0E155333"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tak, 230V 50Hz</w:t>
            </w:r>
          </w:p>
        </w:tc>
        <w:tc>
          <w:tcPr>
            <w:tcW w:w="4111" w:type="dxa"/>
            <w:tcBorders>
              <w:top w:val="nil"/>
              <w:left w:val="nil"/>
              <w:bottom w:val="single" w:sz="4" w:space="0" w:color="auto"/>
              <w:right w:val="single" w:sz="4" w:space="0" w:color="auto"/>
            </w:tcBorders>
          </w:tcPr>
          <w:p w14:paraId="4AC83A70" w14:textId="77777777" w:rsidR="00E166E3" w:rsidRPr="00CE1C35" w:rsidRDefault="00E166E3" w:rsidP="001947BF">
            <w:pPr>
              <w:widowControl/>
              <w:autoSpaceDE/>
              <w:autoSpaceDN/>
              <w:rPr>
                <w:rFonts w:ascii="Calibri" w:hAnsi="Calibri" w:cs="Calibri"/>
                <w:lang w:eastAsia="pl-PL"/>
              </w:rPr>
            </w:pPr>
          </w:p>
        </w:tc>
      </w:tr>
      <w:tr w:rsidR="00E166E3" w:rsidRPr="00CE1C35" w14:paraId="7649907F" w14:textId="7E76A623" w:rsidTr="00994414">
        <w:trPr>
          <w:trHeight w:val="300"/>
        </w:trPr>
        <w:tc>
          <w:tcPr>
            <w:tcW w:w="3606" w:type="dxa"/>
            <w:tcBorders>
              <w:top w:val="nil"/>
              <w:left w:val="single" w:sz="4" w:space="0" w:color="auto"/>
              <w:bottom w:val="single" w:sz="4" w:space="0" w:color="auto"/>
              <w:right w:val="single" w:sz="4" w:space="0" w:color="auto"/>
            </w:tcBorders>
            <w:shd w:val="clear" w:color="auto" w:fill="auto"/>
            <w:noWrap/>
            <w:vAlign w:val="center"/>
            <w:hideMark/>
          </w:tcPr>
          <w:p w14:paraId="33493B39"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Port USB 3.0</w:t>
            </w:r>
          </w:p>
        </w:tc>
        <w:tc>
          <w:tcPr>
            <w:tcW w:w="4819" w:type="dxa"/>
            <w:tcBorders>
              <w:top w:val="nil"/>
              <w:left w:val="nil"/>
              <w:bottom w:val="single" w:sz="4" w:space="0" w:color="auto"/>
              <w:right w:val="single" w:sz="4" w:space="0" w:color="auto"/>
            </w:tcBorders>
            <w:shd w:val="clear" w:color="auto" w:fill="auto"/>
            <w:noWrap/>
            <w:vAlign w:val="center"/>
            <w:hideMark/>
          </w:tcPr>
          <w:p w14:paraId="1B71C2C4"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Tak, 2x</w:t>
            </w:r>
          </w:p>
        </w:tc>
        <w:tc>
          <w:tcPr>
            <w:tcW w:w="4111" w:type="dxa"/>
            <w:tcBorders>
              <w:top w:val="nil"/>
              <w:left w:val="nil"/>
              <w:bottom w:val="single" w:sz="4" w:space="0" w:color="auto"/>
              <w:right w:val="single" w:sz="4" w:space="0" w:color="auto"/>
            </w:tcBorders>
          </w:tcPr>
          <w:p w14:paraId="28D0898C" w14:textId="77777777" w:rsidR="00E166E3" w:rsidRPr="00CE1C35" w:rsidRDefault="00E166E3" w:rsidP="001947BF">
            <w:pPr>
              <w:widowControl/>
              <w:autoSpaceDE/>
              <w:autoSpaceDN/>
              <w:rPr>
                <w:rFonts w:ascii="Calibri" w:hAnsi="Calibri" w:cs="Calibri"/>
                <w:lang w:eastAsia="pl-PL"/>
              </w:rPr>
            </w:pPr>
          </w:p>
        </w:tc>
      </w:tr>
      <w:tr w:rsidR="00E166E3" w:rsidRPr="00CE1C35" w14:paraId="5F25C549" w14:textId="63398B03" w:rsidTr="00994414">
        <w:trPr>
          <w:trHeight w:val="300"/>
        </w:trPr>
        <w:tc>
          <w:tcPr>
            <w:tcW w:w="3606" w:type="dxa"/>
            <w:tcBorders>
              <w:top w:val="nil"/>
              <w:left w:val="single" w:sz="4" w:space="0" w:color="auto"/>
              <w:bottom w:val="single" w:sz="4" w:space="0" w:color="auto"/>
              <w:right w:val="single" w:sz="4" w:space="0" w:color="auto"/>
            </w:tcBorders>
            <w:shd w:val="clear" w:color="auto" w:fill="auto"/>
            <w:noWrap/>
            <w:vAlign w:val="center"/>
            <w:hideMark/>
          </w:tcPr>
          <w:p w14:paraId="7F395A49"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port VGA lub HDMI</w:t>
            </w:r>
          </w:p>
        </w:tc>
        <w:tc>
          <w:tcPr>
            <w:tcW w:w="4819" w:type="dxa"/>
            <w:tcBorders>
              <w:top w:val="nil"/>
              <w:left w:val="nil"/>
              <w:bottom w:val="single" w:sz="4" w:space="0" w:color="auto"/>
              <w:right w:val="single" w:sz="4" w:space="0" w:color="auto"/>
            </w:tcBorders>
            <w:shd w:val="clear" w:color="auto" w:fill="auto"/>
            <w:noWrap/>
            <w:vAlign w:val="center"/>
            <w:hideMark/>
          </w:tcPr>
          <w:p w14:paraId="56498FFD"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Tak</w:t>
            </w:r>
          </w:p>
        </w:tc>
        <w:tc>
          <w:tcPr>
            <w:tcW w:w="4111" w:type="dxa"/>
            <w:tcBorders>
              <w:top w:val="nil"/>
              <w:left w:val="nil"/>
              <w:bottom w:val="single" w:sz="4" w:space="0" w:color="auto"/>
              <w:right w:val="single" w:sz="4" w:space="0" w:color="auto"/>
            </w:tcBorders>
          </w:tcPr>
          <w:p w14:paraId="3196D30C" w14:textId="77777777" w:rsidR="00E166E3" w:rsidRPr="00CE1C35" w:rsidRDefault="00E166E3" w:rsidP="001947BF">
            <w:pPr>
              <w:widowControl/>
              <w:autoSpaceDE/>
              <w:autoSpaceDN/>
              <w:rPr>
                <w:rFonts w:ascii="Calibri" w:hAnsi="Calibri" w:cs="Calibri"/>
                <w:lang w:eastAsia="pl-PL"/>
              </w:rPr>
            </w:pPr>
          </w:p>
        </w:tc>
      </w:tr>
      <w:tr w:rsidR="00E166E3" w:rsidRPr="00CE1C35" w14:paraId="48C494B0" w14:textId="022B4EDA" w:rsidTr="00994414">
        <w:trPr>
          <w:trHeight w:val="1500"/>
        </w:trPr>
        <w:tc>
          <w:tcPr>
            <w:tcW w:w="3606" w:type="dxa"/>
            <w:tcBorders>
              <w:top w:val="nil"/>
              <w:left w:val="single" w:sz="4" w:space="0" w:color="auto"/>
              <w:bottom w:val="single" w:sz="4" w:space="0" w:color="auto"/>
              <w:right w:val="single" w:sz="4" w:space="0" w:color="auto"/>
            </w:tcBorders>
            <w:shd w:val="clear" w:color="auto" w:fill="auto"/>
            <w:noWrap/>
            <w:vAlign w:val="center"/>
            <w:hideMark/>
          </w:tcPr>
          <w:p w14:paraId="470E5C55"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Zainstalowany system operacyjny</w:t>
            </w:r>
          </w:p>
        </w:tc>
        <w:tc>
          <w:tcPr>
            <w:tcW w:w="4819" w:type="dxa"/>
            <w:tcBorders>
              <w:top w:val="nil"/>
              <w:left w:val="nil"/>
              <w:bottom w:val="single" w:sz="4" w:space="0" w:color="auto"/>
              <w:right w:val="single" w:sz="4" w:space="0" w:color="auto"/>
            </w:tcBorders>
            <w:shd w:val="clear" w:color="auto" w:fill="auto"/>
            <w:vAlign w:val="center"/>
            <w:hideMark/>
          </w:tcPr>
          <w:p w14:paraId="0CF9086A"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 xml:space="preserve">Windows Server 2019 64-bit, Zamawiający posiada infrastrukturę sieciową zbudowaną w oparciu o platformę Microsoft Windows. Oferowany system operacyjny musi zapewnić pełną integrację z wdrożonym przez Zamawiającego rozwiązaniem Microsoft Active Directory oraz umożliwić instalację oprogramowania do tworzenia kopii zapasowych typu: </w:t>
            </w:r>
            <w:proofErr w:type="spellStart"/>
            <w:r w:rsidRPr="00CE1C35">
              <w:rPr>
                <w:rFonts w:ascii="Calibri" w:hAnsi="Calibri" w:cs="Calibri"/>
                <w:lang w:eastAsia="pl-PL"/>
              </w:rPr>
              <w:t>Veeam</w:t>
            </w:r>
            <w:proofErr w:type="spellEnd"/>
            <w:r w:rsidRPr="00CE1C35">
              <w:rPr>
                <w:rFonts w:ascii="Calibri" w:hAnsi="Calibri" w:cs="Calibri"/>
                <w:lang w:eastAsia="pl-PL"/>
              </w:rPr>
              <w:t xml:space="preserve">, Veritas </w:t>
            </w:r>
            <w:proofErr w:type="spellStart"/>
            <w:r w:rsidRPr="00CE1C35">
              <w:rPr>
                <w:rFonts w:ascii="Calibri" w:hAnsi="Calibri" w:cs="Calibri"/>
                <w:lang w:eastAsia="pl-PL"/>
              </w:rPr>
              <w:t>BackupExec</w:t>
            </w:r>
            <w:proofErr w:type="spellEnd"/>
            <w:r w:rsidRPr="00CE1C35">
              <w:rPr>
                <w:rFonts w:ascii="Calibri" w:hAnsi="Calibri" w:cs="Calibri"/>
                <w:lang w:eastAsia="pl-PL"/>
              </w:rPr>
              <w:t xml:space="preserve">, </w:t>
            </w:r>
            <w:proofErr w:type="spellStart"/>
            <w:r w:rsidRPr="00CE1C35">
              <w:rPr>
                <w:rFonts w:ascii="Calibri" w:hAnsi="Calibri" w:cs="Calibri"/>
                <w:lang w:eastAsia="pl-PL"/>
              </w:rPr>
              <w:t>Acronis</w:t>
            </w:r>
            <w:proofErr w:type="spellEnd"/>
            <w:r w:rsidRPr="00CE1C35">
              <w:rPr>
                <w:rFonts w:ascii="Calibri" w:hAnsi="Calibri" w:cs="Calibri"/>
                <w:lang w:eastAsia="pl-PL"/>
              </w:rPr>
              <w:t>.</w:t>
            </w:r>
          </w:p>
        </w:tc>
        <w:tc>
          <w:tcPr>
            <w:tcW w:w="4111" w:type="dxa"/>
            <w:tcBorders>
              <w:top w:val="nil"/>
              <w:left w:val="nil"/>
              <w:bottom w:val="single" w:sz="4" w:space="0" w:color="auto"/>
              <w:right w:val="single" w:sz="4" w:space="0" w:color="auto"/>
            </w:tcBorders>
          </w:tcPr>
          <w:p w14:paraId="527CAC5A" w14:textId="77777777" w:rsidR="00E166E3" w:rsidRPr="00CE1C35" w:rsidRDefault="00E166E3" w:rsidP="001947BF">
            <w:pPr>
              <w:widowControl/>
              <w:autoSpaceDE/>
              <w:autoSpaceDN/>
              <w:rPr>
                <w:rFonts w:ascii="Calibri" w:hAnsi="Calibri" w:cs="Calibri"/>
                <w:lang w:eastAsia="pl-PL"/>
              </w:rPr>
            </w:pPr>
          </w:p>
        </w:tc>
      </w:tr>
      <w:tr w:rsidR="00E166E3" w:rsidRPr="00CE1C35" w14:paraId="52777EF6" w14:textId="13ECEA84" w:rsidTr="00994414">
        <w:trPr>
          <w:trHeight w:val="1200"/>
        </w:trPr>
        <w:tc>
          <w:tcPr>
            <w:tcW w:w="3606" w:type="dxa"/>
            <w:tcBorders>
              <w:top w:val="nil"/>
              <w:left w:val="single" w:sz="4" w:space="0" w:color="auto"/>
              <w:bottom w:val="single" w:sz="4" w:space="0" w:color="auto"/>
              <w:right w:val="single" w:sz="4" w:space="0" w:color="auto"/>
            </w:tcBorders>
            <w:shd w:val="clear" w:color="auto" w:fill="auto"/>
            <w:hideMark/>
          </w:tcPr>
          <w:p w14:paraId="3888F709"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Dodatkowo kompatybilny napęd LTO może być zewnętrzny montowany do szafy RACK 19cali lub wewnętrzny w obudowie serwera.</w:t>
            </w:r>
          </w:p>
        </w:tc>
        <w:tc>
          <w:tcPr>
            <w:tcW w:w="4819" w:type="dxa"/>
            <w:tcBorders>
              <w:top w:val="nil"/>
              <w:left w:val="nil"/>
              <w:bottom w:val="single" w:sz="4" w:space="0" w:color="auto"/>
              <w:right w:val="single" w:sz="4" w:space="0" w:color="auto"/>
            </w:tcBorders>
            <w:shd w:val="clear" w:color="auto" w:fill="auto"/>
            <w:hideMark/>
          </w:tcPr>
          <w:p w14:paraId="7979D89A"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 xml:space="preserve">Należy dostarczyć streamer LTO-8 ze wszystkimi </w:t>
            </w:r>
            <w:proofErr w:type="spellStart"/>
            <w:r w:rsidRPr="00CE1C35">
              <w:rPr>
                <w:rFonts w:ascii="Calibri" w:hAnsi="Calibri" w:cs="Calibri"/>
                <w:lang w:eastAsia="pl-PL"/>
              </w:rPr>
              <w:t>wymaganami</w:t>
            </w:r>
            <w:proofErr w:type="spellEnd"/>
            <w:r w:rsidRPr="00CE1C35">
              <w:rPr>
                <w:rFonts w:ascii="Calibri" w:hAnsi="Calibri" w:cs="Calibri"/>
                <w:lang w:eastAsia="pl-PL"/>
              </w:rPr>
              <w:t xml:space="preserve"> akcesoriami typu kable, karty PCI, które umożliwią prawidłowe podłączenie do serwera i transfer danych z dysków na taśmę przy użyciu wymienionego wyżej oprogramowania </w:t>
            </w:r>
            <w:proofErr w:type="spellStart"/>
            <w:r w:rsidRPr="00CE1C35">
              <w:rPr>
                <w:rFonts w:ascii="Calibri" w:hAnsi="Calibri" w:cs="Calibri"/>
                <w:lang w:eastAsia="pl-PL"/>
              </w:rPr>
              <w:t>Veeam</w:t>
            </w:r>
            <w:proofErr w:type="spellEnd"/>
            <w:r w:rsidRPr="00CE1C35">
              <w:rPr>
                <w:rFonts w:ascii="Calibri" w:hAnsi="Calibri" w:cs="Calibri"/>
                <w:lang w:eastAsia="pl-PL"/>
              </w:rPr>
              <w:t xml:space="preserve">, Veritas, </w:t>
            </w:r>
            <w:proofErr w:type="spellStart"/>
            <w:r w:rsidRPr="00CE1C35">
              <w:rPr>
                <w:rFonts w:ascii="Calibri" w:hAnsi="Calibri" w:cs="Calibri"/>
                <w:lang w:eastAsia="pl-PL"/>
              </w:rPr>
              <w:t>BackupExec</w:t>
            </w:r>
            <w:proofErr w:type="spellEnd"/>
            <w:r w:rsidRPr="00CE1C35">
              <w:rPr>
                <w:rFonts w:ascii="Calibri" w:hAnsi="Calibri" w:cs="Calibri"/>
                <w:lang w:eastAsia="pl-PL"/>
              </w:rPr>
              <w:t xml:space="preserve">, </w:t>
            </w:r>
            <w:proofErr w:type="spellStart"/>
            <w:r w:rsidRPr="00CE1C35">
              <w:rPr>
                <w:rFonts w:ascii="Calibri" w:hAnsi="Calibri" w:cs="Calibri"/>
                <w:lang w:eastAsia="pl-PL"/>
              </w:rPr>
              <w:t>Acronis</w:t>
            </w:r>
            <w:proofErr w:type="spellEnd"/>
            <w:r w:rsidRPr="00CE1C35">
              <w:rPr>
                <w:rFonts w:ascii="Calibri" w:hAnsi="Calibri" w:cs="Calibri"/>
                <w:lang w:eastAsia="pl-PL"/>
              </w:rPr>
              <w:t>.</w:t>
            </w:r>
          </w:p>
        </w:tc>
        <w:tc>
          <w:tcPr>
            <w:tcW w:w="4111" w:type="dxa"/>
            <w:tcBorders>
              <w:top w:val="nil"/>
              <w:left w:val="nil"/>
              <w:bottom w:val="single" w:sz="4" w:space="0" w:color="auto"/>
              <w:right w:val="single" w:sz="4" w:space="0" w:color="auto"/>
            </w:tcBorders>
          </w:tcPr>
          <w:p w14:paraId="02ED9110" w14:textId="77777777" w:rsidR="00E166E3" w:rsidRPr="00CE1C35" w:rsidRDefault="00E166E3" w:rsidP="001947BF">
            <w:pPr>
              <w:widowControl/>
              <w:autoSpaceDE/>
              <w:autoSpaceDN/>
              <w:rPr>
                <w:rFonts w:ascii="Calibri" w:hAnsi="Calibri" w:cs="Calibri"/>
                <w:lang w:eastAsia="pl-PL"/>
              </w:rPr>
            </w:pPr>
          </w:p>
        </w:tc>
      </w:tr>
      <w:tr w:rsidR="00E166E3" w:rsidRPr="00CE1C35" w14:paraId="4D21EE8C" w14:textId="6EE2D4BF" w:rsidTr="00994414">
        <w:trPr>
          <w:trHeight w:val="300"/>
        </w:trPr>
        <w:tc>
          <w:tcPr>
            <w:tcW w:w="3606" w:type="dxa"/>
            <w:tcBorders>
              <w:top w:val="nil"/>
              <w:left w:val="single" w:sz="4" w:space="0" w:color="auto"/>
              <w:bottom w:val="single" w:sz="4" w:space="0" w:color="auto"/>
              <w:right w:val="single" w:sz="4" w:space="0" w:color="auto"/>
            </w:tcBorders>
            <w:shd w:val="clear" w:color="auto" w:fill="auto"/>
            <w:hideMark/>
          </w:tcPr>
          <w:p w14:paraId="4D4E7650"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Szyny montażowe</w:t>
            </w:r>
          </w:p>
        </w:tc>
        <w:tc>
          <w:tcPr>
            <w:tcW w:w="4819" w:type="dxa"/>
            <w:tcBorders>
              <w:top w:val="nil"/>
              <w:left w:val="nil"/>
              <w:bottom w:val="single" w:sz="4" w:space="0" w:color="auto"/>
              <w:right w:val="single" w:sz="4" w:space="0" w:color="auto"/>
            </w:tcBorders>
            <w:shd w:val="clear" w:color="auto" w:fill="auto"/>
            <w:hideMark/>
          </w:tcPr>
          <w:p w14:paraId="561DB7D3"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Tak, dla szafy 19 cali typu RACK</w:t>
            </w:r>
          </w:p>
        </w:tc>
        <w:tc>
          <w:tcPr>
            <w:tcW w:w="4111" w:type="dxa"/>
            <w:tcBorders>
              <w:top w:val="nil"/>
              <w:left w:val="nil"/>
              <w:bottom w:val="single" w:sz="4" w:space="0" w:color="auto"/>
              <w:right w:val="single" w:sz="4" w:space="0" w:color="auto"/>
            </w:tcBorders>
          </w:tcPr>
          <w:p w14:paraId="0F089D9A" w14:textId="77777777" w:rsidR="00E166E3" w:rsidRPr="00CE1C35" w:rsidRDefault="00E166E3" w:rsidP="001947BF">
            <w:pPr>
              <w:widowControl/>
              <w:autoSpaceDE/>
              <w:autoSpaceDN/>
              <w:rPr>
                <w:rFonts w:ascii="Calibri" w:hAnsi="Calibri" w:cs="Calibri"/>
                <w:lang w:eastAsia="pl-PL"/>
              </w:rPr>
            </w:pPr>
          </w:p>
        </w:tc>
      </w:tr>
      <w:tr w:rsidR="00E166E3" w:rsidRPr="00CE1C35" w14:paraId="1D3EBFAE" w14:textId="5892CAE0" w:rsidTr="00994414">
        <w:trPr>
          <w:trHeight w:val="300"/>
        </w:trPr>
        <w:tc>
          <w:tcPr>
            <w:tcW w:w="3606" w:type="dxa"/>
            <w:tcBorders>
              <w:top w:val="nil"/>
              <w:left w:val="single" w:sz="4" w:space="0" w:color="auto"/>
              <w:bottom w:val="single" w:sz="4" w:space="0" w:color="auto"/>
              <w:right w:val="single" w:sz="4" w:space="0" w:color="auto"/>
            </w:tcBorders>
            <w:shd w:val="clear" w:color="auto" w:fill="auto"/>
            <w:hideMark/>
          </w:tcPr>
          <w:p w14:paraId="29C942FC"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Dodatkowo nośnik wymienny kasety LTO-8</w:t>
            </w:r>
          </w:p>
        </w:tc>
        <w:tc>
          <w:tcPr>
            <w:tcW w:w="4819" w:type="dxa"/>
            <w:tcBorders>
              <w:top w:val="nil"/>
              <w:left w:val="nil"/>
              <w:bottom w:val="single" w:sz="4" w:space="0" w:color="auto"/>
              <w:right w:val="single" w:sz="4" w:space="0" w:color="auto"/>
            </w:tcBorders>
            <w:shd w:val="clear" w:color="auto" w:fill="auto"/>
            <w:hideMark/>
          </w:tcPr>
          <w:p w14:paraId="291B7405"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18 taśm LTO-8 (12TB bez kompresji) wielokrotnego zapisu + 3 kasety czyszczące LTO</w:t>
            </w:r>
          </w:p>
        </w:tc>
        <w:tc>
          <w:tcPr>
            <w:tcW w:w="4111" w:type="dxa"/>
            <w:tcBorders>
              <w:top w:val="nil"/>
              <w:left w:val="nil"/>
              <w:bottom w:val="single" w:sz="4" w:space="0" w:color="auto"/>
              <w:right w:val="single" w:sz="4" w:space="0" w:color="auto"/>
            </w:tcBorders>
          </w:tcPr>
          <w:p w14:paraId="127DDA7B" w14:textId="77777777" w:rsidR="00E166E3" w:rsidRPr="00CE1C35" w:rsidRDefault="00E166E3" w:rsidP="001947BF">
            <w:pPr>
              <w:widowControl/>
              <w:autoSpaceDE/>
              <w:autoSpaceDN/>
              <w:rPr>
                <w:rFonts w:ascii="Calibri" w:hAnsi="Calibri" w:cs="Calibri"/>
                <w:lang w:eastAsia="pl-PL"/>
              </w:rPr>
            </w:pPr>
          </w:p>
        </w:tc>
      </w:tr>
    </w:tbl>
    <w:p w14:paraId="3AD273D1" w14:textId="77777777" w:rsidR="00E166E3" w:rsidRPr="00276475" w:rsidRDefault="00E166E3" w:rsidP="00E166E3">
      <w:pPr>
        <w:widowControl/>
        <w:tabs>
          <w:tab w:val="left" w:pos="284"/>
          <w:tab w:val="left" w:pos="426"/>
        </w:tabs>
        <w:autoSpaceDE/>
        <w:autoSpaceDN/>
        <w:rPr>
          <w:rFonts w:ascii="Calibri" w:hAnsi="Calibri" w:cs="Calibri"/>
          <w:b/>
          <w:bCs/>
          <w:color w:val="000000"/>
          <w:lang w:val="en-GB" w:eastAsia="pl-PL"/>
        </w:rPr>
      </w:pPr>
    </w:p>
    <w:p w14:paraId="2252A808" w14:textId="77777777" w:rsidR="00E166E3" w:rsidRPr="00276475" w:rsidRDefault="00E166E3" w:rsidP="00E166E3">
      <w:pPr>
        <w:widowControl/>
        <w:tabs>
          <w:tab w:val="left" w:pos="284"/>
          <w:tab w:val="left" w:pos="426"/>
        </w:tabs>
        <w:autoSpaceDE/>
        <w:autoSpaceDN/>
        <w:rPr>
          <w:rFonts w:ascii="Calibri" w:hAnsi="Calibri" w:cs="Calibri"/>
          <w:b/>
          <w:bCs/>
          <w:color w:val="000000"/>
          <w:lang w:val="en-GB" w:eastAsia="pl-PL"/>
        </w:rPr>
      </w:pPr>
    </w:p>
    <w:tbl>
      <w:tblPr>
        <w:tblW w:w="14366" w:type="dxa"/>
        <w:tblInd w:w="354" w:type="dxa"/>
        <w:tblCellMar>
          <w:left w:w="70" w:type="dxa"/>
          <w:right w:w="70" w:type="dxa"/>
        </w:tblCellMar>
        <w:tblLook w:val="04A0" w:firstRow="1" w:lastRow="0" w:firstColumn="1" w:lastColumn="0" w:noHBand="0" w:noVBand="1"/>
      </w:tblPr>
      <w:tblGrid>
        <w:gridCol w:w="14366"/>
      </w:tblGrid>
      <w:tr w:rsidR="00E166E3" w:rsidRPr="00CE1C35" w14:paraId="2E090D5E" w14:textId="77777777" w:rsidTr="001947BF">
        <w:trPr>
          <w:trHeight w:val="300"/>
        </w:trPr>
        <w:tc>
          <w:tcPr>
            <w:tcW w:w="14366" w:type="dxa"/>
            <w:tcBorders>
              <w:top w:val="nil"/>
              <w:left w:val="nil"/>
              <w:bottom w:val="nil"/>
              <w:right w:val="nil"/>
            </w:tcBorders>
            <w:shd w:val="clear" w:color="auto" w:fill="auto"/>
            <w:noWrap/>
            <w:vAlign w:val="bottom"/>
            <w:hideMark/>
          </w:tcPr>
          <w:p w14:paraId="5804EF48" w14:textId="77777777" w:rsidR="00E166E3" w:rsidRPr="00CE1C35" w:rsidRDefault="00E166E3" w:rsidP="001947BF">
            <w:pPr>
              <w:widowControl/>
              <w:autoSpaceDE/>
              <w:autoSpaceDN/>
              <w:rPr>
                <w:rFonts w:ascii="Calibri" w:hAnsi="Calibri" w:cs="Calibri"/>
                <w:b/>
                <w:bCs/>
                <w:color w:val="000000"/>
                <w:lang w:eastAsia="pl-PL"/>
              </w:rPr>
            </w:pPr>
            <w:r w:rsidRPr="00CE1C35">
              <w:rPr>
                <w:rFonts w:ascii="Calibri" w:hAnsi="Calibri" w:cs="Calibri"/>
                <w:b/>
                <w:bCs/>
                <w:color w:val="000000"/>
                <w:lang w:eastAsia="pl-PL"/>
              </w:rPr>
              <w:t xml:space="preserve">Poz. 2.   </w:t>
            </w:r>
          </w:p>
          <w:p w14:paraId="505C75B9" w14:textId="77777777" w:rsidR="00E166E3" w:rsidRPr="00CE1C35" w:rsidRDefault="00E166E3" w:rsidP="001947BF">
            <w:pPr>
              <w:widowControl/>
              <w:autoSpaceDE/>
              <w:autoSpaceDN/>
              <w:rPr>
                <w:rFonts w:ascii="Calibri" w:hAnsi="Calibri" w:cs="Calibri"/>
                <w:b/>
                <w:bCs/>
                <w:color w:val="000000"/>
                <w:lang w:eastAsia="pl-PL"/>
              </w:rPr>
            </w:pPr>
          </w:p>
          <w:tbl>
            <w:tblPr>
              <w:tblW w:w="12191" w:type="dxa"/>
              <w:tblCellMar>
                <w:left w:w="70" w:type="dxa"/>
                <w:right w:w="70" w:type="dxa"/>
              </w:tblCellMar>
              <w:tblLook w:val="04A0" w:firstRow="1" w:lastRow="0" w:firstColumn="1" w:lastColumn="0" w:noHBand="0" w:noVBand="1"/>
            </w:tblPr>
            <w:tblGrid>
              <w:gridCol w:w="3112"/>
              <w:gridCol w:w="5819"/>
              <w:gridCol w:w="3260"/>
            </w:tblGrid>
            <w:tr w:rsidR="00E166E3" w:rsidRPr="00CE1C35" w14:paraId="22DC35F3" w14:textId="11548EA6" w:rsidTr="00CA5902">
              <w:trPr>
                <w:trHeight w:val="315"/>
              </w:trPr>
              <w:tc>
                <w:tcPr>
                  <w:tcW w:w="8931" w:type="dxa"/>
                  <w:gridSpan w:val="2"/>
                  <w:tcBorders>
                    <w:top w:val="single" w:sz="4" w:space="0" w:color="auto"/>
                    <w:left w:val="single" w:sz="4" w:space="0" w:color="auto"/>
                    <w:bottom w:val="single" w:sz="4" w:space="0" w:color="auto"/>
                    <w:right w:val="single" w:sz="4" w:space="0" w:color="auto"/>
                  </w:tcBorders>
                  <w:shd w:val="clear" w:color="FFFF00" w:fill="FFFF00"/>
                  <w:noWrap/>
                  <w:vAlign w:val="center"/>
                  <w:hideMark/>
                </w:tcPr>
                <w:p w14:paraId="061D0883" w14:textId="77777777" w:rsidR="00E166E3" w:rsidRPr="00CE1C35" w:rsidRDefault="00E166E3" w:rsidP="001947BF">
                  <w:pPr>
                    <w:widowControl/>
                    <w:autoSpaceDE/>
                    <w:autoSpaceDN/>
                    <w:rPr>
                      <w:rFonts w:ascii="Calibri" w:hAnsi="Calibri" w:cs="Calibri"/>
                      <w:sz w:val="24"/>
                      <w:szCs w:val="24"/>
                      <w:lang w:eastAsia="pl-PL"/>
                    </w:rPr>
                  </w:pPr>
                  <w:r w:rsidRPr="00CE1C35">
                    <w:rPr>
                      <w:rFonts w:ascii="Calibri" w:hAnsi="Calibri" w:cs="Calibri"/>
                      <w:sz w:val="24"/>
                      <w:szCs w:val="24"/>
                      <w:lang w:eastAsia="pl-PL"/>
                    </w:rPr>
                    <w:t>Urządzenie pamięci masowej (Network Attached Storage)</w:t>
                  </w:r>
                </w:p>
              </w:tc>
              <w:tc>
                <w:tcPr>
                  <w:tcW w:w="3260" w:type="dxa"/>
                  <w:tcBorders>
                    <w:top w:val="single" w:sz="4" w:space="0" w:color="auto"/>
                    <w:left w:val="single" w:sz="4" w:space="0" w:color="auto"/>
                    <w:bottom w:val="single" w:sz="4" w:space="0" w:color="auto"/>
                    <w:right w:val="single" w:sz="4" w:space="0" w:color="auto"/>
                  </w:tcBorders>
                  <w:shd w:val="clear" w:color="FFFF00" w:fill="FFFF00"/>
                </w:tcPr>
                <w:p w14:paraId="73F12A3A" w14:textId="2FECAFA8" w:rsidR="00E166E3" w:rsidRPr="00CE1C35" w:rsidRDefault="00A42B5C" w:rsidP="001947BF">
                  <w:pPr>
                    <w:widowControl/>
                    <w:autoSpaceDE/>
                    <w:autoSpaceDN/>
                    <w:rPr>
                      <w:rFonts w:ascii="Calibri" w:hAnsi="Calibri" w:cs="Calibri"/>
                      <w:sz w:val="24"/>
                      <w:szCs w:val="24"/>
                      <w:lang w:eastAsia="pl-PL"/>
                    </w:rPr>
                  </w:pPr>
                  <w:r w:rsidRPr="00B752D8">
                    <w:rPr>
                      <w:rFonts w:ascii="Calibri" w:hAnsi="Calibri" w:cs="Calibri"/>
                      <w:b/>
                      <w:bCs/>
                      <w:color w:val="000000"/>
                      <w:sz w:val="20"/>
                      <w:szCs w:val="20"/>
                    </w:rPr>
                    <w:t>Faktyczne parametry oferowanego sprzętu, zgodnie z informacjami producentów sprzętu udostępnianymi na stronach internetowych.</w:t>
                  </w:r>
                </w:p>
              </w:tc>
            </w:tr>
            <w:tr w:rsidR="00E166E3" w:rsidRPr="00CE1C35" w14:paraId="7BE0F1D1" w14:textId="05EDEE8E" w:rsidTr="00CA5902">
              <w:trPr>
                <w:trHeight w:val="315"/>
              </w:trPr>
              <w:tc>
                <w:tcPr>
                  <w:tcW w:w="3112" w:type="dxa"/>
                  <w:tcBorders>
                    <w:top w:val="nil"/>
                    <w:left w:val="single" w:sz="4" w:space="0" w:color="auto"/>
                    <w:bottom w:val="single" w:sz="4" w:space="0" w:color="auto"/>
                    <w:right w:val="single" w:sz="4" w:space="0" w:color="auto"/>
                  </w:tcBorders>
                  <w:shd w:val="clear" w:color="FFFFFF" w:fill="FFFF00"/>
                  <w:noWrap/>
                  <w:vAlign w:val="center"/>
                  <w:hideMark/>
                </w:tcPr>
                <w:p w14:paraId="750E7321" w14:textId="77777777" w:rsidR="00E166E3" w:rsidRPr="00CE1C35" w:rsidRDefault="00E166E3" w:rsidP="001947BF">
                  <w:pPr>
                    <w:widowControl/>
                    <w:autoSpaceDE/>
                    <w:autoSpaceDN/>
                    <w:rPr>
                      <w:rFonts w:ascii="Calibri" w:hAnsi="Calibri" w:cs="Calibri"/>
                      <w:sz w:val="24"/>
                      <w:szCs w:val="24"/>
                      <w:lang w:eastAsia="pl-PL"/>
                    </w:rPr>
                  </w:pPr>
                  <w:r w:rsidRPr="00CE1C35">
                    <w:rPr>
                      <w:rFonts w:ascii="Calibri" w:hAnsi="Calibri" w:cs="Calibri"/>
                      <w:sz w:val="24"/>
                      <w:szCs w:val="24"/>
                      <w:lang w:eastAsia="pl-PL"/>
                    </w:rPr>
                    <w:lastRenderedPageBreak/>
                    <w:t xml:space="preserve">ilość </w:t>
                  </w:r>
                </w:p>
              </w:tc>
              <w:tc>
                <w:tcPr>
                  <w:tcW w:w="5819" w:type="dxa"/>
                  <w:tcBorders>
                    <w:top w:val="nil"/>
                    <w:left w:val="nil"/>
                    <w:bottom w:val="single" w:sz="4" w:space="0" w:color="auto"/>
                    <w:right w:val="single" w:sz="4" w:space="0" w:color="auto"/>
                  </w:tcBorders>
                  <w:shd w:val="clear" w:color="FFFFFF" w:fill="FFFF00"/>
                  <w:noWrap/>
                  <w:vAlign w:val="center"/>
                  <w:hideMark/>
                </w:tcPr>
                <w:p w14:paraId="4663C09C" w14:textId="77777777" w:rsidR="00E166E3" w:rsidRPr="00CE1C35" w:rsidRDefault="00E166E3" w:rsidP="001947BF">
                  <w:pPr>
                    <w:widowControl/>
                    <w:autoSpaceDE/>
                    <w:autoSpaceDN/>
                    <w:rPr>
                      <w:rFonts w:ascii="Calibri" w:hAnsi="Calibri" w:cs="Calibri"/>
                      <w:sz w:val="24"/>
                      <w:szCs w:val="24"/>
                      <w:lang w:eastAsia="pl-PL"/>
                    </w:rPr>
                  </w:pPr>
                  <w:r w:rsidRPr="00CE1C35">
                    <w:rPr>
                      <w:rFonts w:ascii="Calibri" w:hAnsi="Calibri" w:cs="Calibri"/>
                      <w:sz w:val="24"/>
                      <w:szCs w:val="24"/>
                      <w:lang w:eastAsia="pl-PL"/>
                    </w:rPr>
                    <w:t>1</w:t>
                  </w:r>
                </w:p>
              </w:tc>
              <w:tc>
                <w:tcPr>
                  <w:tcW w:w="3260" w:type="dxa"/>
                  <w:tcBorders>
                    <w:top w:val="nil"/>
                    <w:left w:val="nil"/>
                    <w:bottom w:val="single" w:sz="4" w:space="0" w:color="auto"/>
                    <w:right w:val="single" w:sz="4" w:space="0" w:color="auto"/>
                  </w:tcBorders>
                  <w:shd w:val="clear" w:color="FFFFFF" w:fill="FFFF00"/>
                </w:tcPr>
                <w:p w14:paraId="13E57E41" w14:textId="77777777" w:rsidR="00E166E3" w:rsidRPr="00CE1C35" w:rsidRDefault="00E166E3" w:rsidP="001947BF">
                  <w:pPr>
                    <w:widowControl/>
                    <w:autoSpaceDE/>
                    <w:autoSpaceDN/>
                    <w:rPr>
                      <w:rFonts w:ascii="Calibri" w:hAnsi="Calibri" w:cs="Calibri"/>
                      <w:sz w:val="24"/>
                      <w:szCs w:val="24"/>
                      <w:lang w:eastAsia="pl-PL"/>
                    </w:rPr>
                  </w:pPr>
                </w:p>
              </w:tc>
            </w:tr>
            <w:tr w:rsidR="00E166E3" w:rsidRPr="00CE1C35" w14:paraId="24B2E075" w14:textId="66292DB9" w:rsidTr="00CA5902">
              <w:trPr>
                <w:trHeight w:val="420"/>
              </w:trPr>
              <w:tc>
                <w:tcPr>
                  <w:tcW w:w="3112" w:type="dxa"/>
                  <w:tcBorders>
                    <w:top w:val="nil"/>
                    <w:left w:val="single" w:sz="4" w:space="0" w:color="auto"/>
                    <w:bottom w:val="single" w:sz="4" w:space="0" w:color="auto"/>
                    <w:right w:val="single" w:sz="4" w:space="0" w:color="auto"/>
                  </w:tcBorders>
                  <w:shd w:val="clear" w:color="auto" w:fill="auto"/>
                  <w:hideMark/>
                </w:tcPr>
                <w:p w14:paraId="7FA9D443"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Procesor</w:t>
                  </w:r>
                </w:p>
              </w:tc>
              <w:tc>
                <w:tcPr>
                  <w:tcW w:w="5819" w:type="dxa"/>
                  <w:tcBorders>
                    <w:top w:val="nil"/>
                    <w:left w:val="nil"/>
                    <w:bottom w:val="single" w:sz="4" w:space="0" w:color="auto"/>
                    <w:right w:val="single" w:sz="4" w:space="0" w:color="auto"/>
                  </w:tcBorders>
                  <w:shd w:val="clear" w:color="auto" w:fill="auto"/>
                  <w:hideMark/>
                </w:tcPr>
                <w:p w14:paraId="3140F990"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minimum 4-rdzeniowy, 4-wątkowy</w:t>
                  </w:r>
                </w:p>
              </w:tc>
              <w:tc>
                <w:tcPr>
                  <w:tcW w:w="3260" w:type="dxa"/>
                  <w:tcBorders>
                    <w:top w:val="nil"/>
                    <w:left w:val="nil"/>
                    <w:bottom w:val="single" w:sz="4" w:space="0" w:color="auto"/>
                    <w:right w:val="single" w:sz="4" w:space="0" w:color="auto"/>
                  </w:tcBorders>
                </w:tcPr>
                <w:p w14:paraId="54CBEF31" w14:textId="77777777" w:rsidR="00E166E3" w:rsidRPr="00CE1C35" w:rsidRDefault="00E166E3" w:rsidP="001947BF">
                  <w:pPr>
                    <w:widowControl/>
                    <w:autoSpaceDE/>
                    <w:autoSpaceDN/>
                    <w:rPr>
                      <w:rFonts w:ascii="Calibri" w:hAnsi="Calibri" w:cs="Calibri"/>
                      <w:lang w:eastAsia="pl-PL"/>
                    </w:rPr>
                  </w:pPr>
                </w:p>
              </w:tc>
            </w:tr>
            <w:tr w:rsidR="00E166E3" w:rsidRPr="00CE1C35" w14:paraId="658BDC23" w14:textId="2EA4149A" w:rsidTr="00CA5902">
              <w:trPr>
                <w:trHeight w:val="300"/>
              </w:trPr>
              <w:tc>
                <w:tcPr>
                  <w:tcW w:w="3112" w:type="dxa"/>
                  <w:tcBorders>
                    <w:top w:val="nil"/>
                    <w:left w:val="single" w:sz="4" w:space="0" w:color="auto"/>
                    <w:bottom w:val="single" w:sz="4" w:space="0" w:color="auto"/>
                    <w:right w:val="single" w:sz="4" w:space="0" w:color="auto"/>
                  </w:tcBorders>
                  <w:shd w:val="clear" w:color="auto" w:fill="auto"/>
                  <w:hideMark/>
                </w:tcPr>
                <w:p w14:paraId="7D59A57E"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Pamięć RAM</w:t>
                  </w:r>
                </w:p>
              </w:tc>
              <w:tc>
                <w:tcPr>
                  <w:tcW w:w="5819" w:type="dxa"/>
                  <w:tcBorders>
                    <w:top w:val="nil"/>
                    <w:left w:val="nil"/>
                    <w:bottom w:val="single" w:sz="4" w:space="0" w:color="auto"/>
                    <w:right w:val="single" w:sz="4" w:space="0" w:color="auto"/>
                  </w:tcBorders>
                  <w:shd w:val="clear" w:color="auto" w:fill="auto"/>
                  <w:hideMark/>
                </w:tcPr>
                <w:p w14:paraId="732ECD6E"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32GB</w:t>
                  </w:r>
                </w:p>
              </w:tc>
              <w:tc>
                <w:tcPr>
                  <w:tcW w:w="3260" w:type="dxa"/>
                  <w:tcBorders>
                    <w:top w:val="nil"/>
                    <w:left w:val="nil"/>
                    <w:bottom w:val="single" w:sz="4" w:space="0" w:color="auto"/>
                    <w:right w:val="single" w:sz="4" w:space="0" w:color="auto"/>
                  </w:tcBorders>
                </w:tcPr>
                <w:p w14:paraId="67B71DB4" w14:textId="77777777" w:rsidR="00E166E3" w:rsidRPr="00CE1C35" w:rsidRDefault="00E166E3" w:rsidP="001947BF">
                  <w:pPr>
                    <w:widowControl/>
                    <w:autoSpaceDE/>
                    <w:autoSpaceDN/>
                    <w:rPr>
                      <w:rFonts w:ascii="Calibri" w:hAnsi="Calibri" w:cs="Calibri"/>
                      <w:lang w:eastAsia="pl-PL"/>
                    </w:rPr>
                  </w:pPr>
                </w:p>
              </w:tc>
            </w:tr>
            <w:tr w:rsidR="00E166E3" w:rsidRPr="00CE1C35" w14:paraId="53C59B96" w14:textId="76FB6059" w:rsidTr="00CA5902">
              <w:trPr>
                <w:trHeight w:val="300"/>
              </w:trPr>
              <w:tc>
                <w:tcPr>
                  <w:tcW w:w="3112" w:type="dxa"/>
                  <w:tcBorders>
                    <w:top w:val="nil"/>
                    <w:left w:val="single" w:sz="4" w:space="0" w:color="auto"/>
                    <w:bottom w:val="single" w:sz="4" w:space="0" w:color="auto"/>
                    <w:right w:val="single" w:sz="4" w:space="0" w:color="auto"/>
                  </w:tcBorders>
                  <w:shd w:val="clear" w:color="auto" w:fill="auto"/>
                  <w:hideMark/>
                </w:tcPr>
                <w:p w14:paraId="41890933"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USB 3.0</w:t>
                  </w:r>
                </w:p>
              </w:tc>
              <w:tc>
                <w:tcPr>
                  <w:tcW w:w="5819" w:type="dxa"/>
                  <w:tcBorders>
                    <w:top w:val="nil"/>
                    <w:left w:val="nil"/>
                    <w:bottom w:val="single" w:sz="4" w:space="0" w:color="auto"/>
                    <w:right w:val="single" w:sz="4" w:space="0" w:color="auto"/>
                  </w:tcBorders>
                  <w:shd w:val="clear" w:color="auto" w:fill="auto"/>
                  <w:hideMark/>
                </w:tcPr>
                <w:p w14:paraId="4132C53D"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2 porty</w:t>
                  </w:r>
                </w:p>
              </w:tc>
              <w:tc>
                <w:tcPr>
                  <w:tcW w:w="3260" w:type="dxa"/>
                  <w:tcBorders>
                    <w:top w:val="nil"/>
                    <w:left w:val="nil"/>
                    <w:bottom w:val="single" w:sz="4" w:space="0" w:color="auto"/>
                    <w:right w:val="single" w:sz="4" w:space="0" w:color="auto"/>
                  </w:tcBorders>
                </w:tcPr>
                <w:p w14:paraId="24AC2DFF" w14:textId="77777777" w:rsidR="00E166E3" w:rsidRPr="00CE1C35" w:rsidRDefault="00E166E3" w:rsidP="001947BF">
                  <w:pPr>
                    <w:widowControl/>
                    <w:autoSpaceDE/>
                    <w:autoSpaceDN/>
                    <w:rPr>
                      <w:rFonts w:ascii="Calibri" w:hAnsi="Calibri" w:cs="Calibri"/>
                      <w:lang w:eastAsia="pl-PL"/>
                    </w:rPr>
                  </w:pPr>
                </w:p>
              </w:tc>
            </w:tr>
            <w:tr w:rsidR="00E166E3" w:rsidRPr="00CE1C35" w14:paraId="57D5A8AA" w14:textId="7C6D4642" w:rsidTr="00CA5902">
              <w:trPr>
                <w:trHeight w:val="300"/>
              </w:trPr>
              <w:tc>
                <w:tcPr>
                  <w:tcW w:w="3112" w:type="dxa"/>
                  <w:tcBorders>
                    <w:top w:val="nil"/>
                    <w:left w:val="single" w:sz="4" w:space="0" w:color="auto"/>
                    <w:bottom w:val="single" w:sz="4" w:space="0" w:color="auto"/>
                    <w:right w:val="single" w:sz="4" w:space="0" w:color="auto"/>
                  </w:tcBorders>
                  <w:shd w:val="clear" w:color="auto" w:fill="auto"/>
                  <w:hideMark/>
                </w:tcPr>
                <w:p w14:paraId="5EEEAEF2"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Port HDMI lub VGA</w:t>
                  </w:r>
                </w:p>
              </w:tc>
              <w:tc>
                <w:tcPr>
                  <w:tcW w:w="5819" w:type="dxa"/>
                  <w:tcBorders>
                    <w:top w:val="nil"/>
                    <w:left w:val="nil"/>
                    <w:bottom w:val="single" w:sz="4" w:space="0" w:color="auto"/>
                    <w:right w:val="single" w:sz="4" w:space="0" w:color="auto"/>
                  </w:tcBorders>
                  <w:shd w:val="clear" w:color="auto" w:fill="auto"/>
                  <w:hideMark/>
                </w:tcPr>
                <w:p w14:paraId="05BA5182"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Tak</w:t>
                  </w:r>
                </w:p>
              </w:tc>
              <w:tc>
                <w:tcPr>
                  <w:tcW w:w="3260" w:type="dxa"/>
                  <w:tcBorders>
                    <w:top w:val="nil"/>
                    <w:left w:val="nil"/>
                    <w:bottom w:val="single" w:sz="4" w:space="0" w:color="auto"/>
                    <w:right w:val="single" w:sz="4" w:space="0" w:color="auto"/>
                  </w:tcBorders>
                </w:tcPr>
                <w:p w14:paraId="072D3BC7" w14:textId="77777777" w:rsidR="00E166E3" w:rsidRPr="00CE1C35" w:rsidRDefault="00E166E3" w:rsidP="001947BF">
                  <w:pPr>
                    <w:widowControl/>
                    <w:autoSpaceDE/>
                    <w:autoSpaceDN/>
                    <w:rPr>
                      <w:rFonts w:ascii="Calibri" w:hAnsi="Calibri" w:cs="Calibri"/>
                      <w:lang w:eastAsia="pl-PL"/>
                    </w:rPr>
                  </w:pPr>
                </w:p>
              </w:tc>
            </w:tr>
            <w:tr w:rsidR="00E166E3" w:rsidRPr="00CE1C35" w14:paraId="6EEC1931" w14:textId="6D5B070C" w:rsidTr="00CA5902">
              <w:trPr>
                <w:trHeight w:val="300"/>
              </w:trPr>
              <w:tc>
                <w:tcPr>
                  <w:tcW w:w="3112" w:type="dxa"/>
                  <w:tcBorders>
                    <w:top w:val="nil"/>
                    <w:left w:val="single" w:sz="4" w:space="0" w:color="auto"/>
                    <w:bottom w:val="single" w:sz="4" w:space="0" w:color="auto"/>
                    <w:right w:val="single" w:sz="4" w:space="0" w:color="auto"/>
                  </w:tcBorders>
                  <w:shd w:val="clear" w:color="auto" w:fill="auto"/>
                  <w:hideMark/>
                </w:tcPr>
                <w:p w14:paraId="3AB463B1"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Zainstalowane dyski minimum</w:t>
                  </w:r>
                </w:p>
              </w:tc>
              <w:tc>
                <w:tcPr>
                  <w:tcW w:w="5819" w:type="dxa"/>
                  <w:tcBorders>
                    <w:top w:val="nil"/>
                    <w:left w:val="nil"/>
                    <w:bottom w:val="single" w:sz="4" w:space="0" w:color="auto"/>
                    <w:right w:val="single" w:sz="4" w:space="0" w:color="auto"/>
                  </w:tcBorders>
                  <w:shd w:val="clear" w:color="auto" w:fill="auto"/>
                  <w:hideMark/>
                </w:tcPr>
                <w:p w14:paraId="3561404A" w14:textId="70503B82"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3.5" HDD 8x 8TB</w:t>
                  </w:r>
                  <w:r w:rsidR="007F0466">
                    <w:rPr>
                      <w:rFonts w:ascii="Calibri" w:hAnsi="Calibri" w:cs="Calibri"/>
                      <w:lang w:eastAsia="pl-PL"/>
                    </w:rPr>
                    <w:t xml:space="preserve"> +</w:t>
                  </w:r>
                  <w:r w:rsidRPr="00CE1C35">
                    <w:rPr>
                      <w:rFonts w:ascii="Calibri" w:hAnsi="Calibri" w:cs="Calibri"/>
                      <w:lang w:eastAsia="pl-PL"/>
                    </w:rPr>
                    <w:t xml:space="preserve"> </w:t>
                  </w:r>
                  <w:r w:rsidR="007F0466">
                    <w:rPr>
                      <w:rFonts w:ascii="Calibri" w:hAnsi="Calibri" w:cs="Calibri"/>
                      <w:lang w:eastAsia="pl-PL"/>
                    </w:rPr>
                    <w:t>(</w:t>
                  </w:r>
                  <w:r w:rsidRPr="00CE1C35">
                    <w:rPr>
                      <w:rFonts w:ascii="Calibri" w:hAnsi="Calibri" w:cs="Calibri"/>
                      <w:b/>
                      <w:bCs/>
                      <w:lang w:eastAsia="pl-PL"/>
                    </w:rPr>
                    <w:t>dodatkowo zapasowe dyski 4x 8TB</w:t>
                  </w:r>
                  <w:r w:rsidR="007F0466">
                    <w:rPr>
                      <w:rFonts w:ascii="Calibri" w:hAnsi="Calibri" w:cs="Calibri"/>
                      <w:b/>
                      <w:bCs/>
                      <w:lang w:eastAsia="pl-PL"/>
                    </w:rPr>
                    <w:t xml:space="preserve"> -poz. 4 formularza ofertowego)</w:t>
                  </w:r>
                </w:p>
              </w:tc>
              <w:tc>
                <w:tcPr>
                  <w:tcW w:w="3260" w:type="dxa"/>
                  <w:tcBorders>
                    <w:top w:val="nil"/>
                    <w:left w:val="nil"/>
                    <w:bottom w:val="single" w:sz="4" w:space="0" w:color="auto"/>
                    <w:right w:val="single" w:sz="4" w:space="0" w:color="auto"/>
                  </w:tcBorders>
                </w:tcPr>
                <w:p w14:paraId="582A5BAE" w14:textId="77777777" w:rsidR="00E166E3" w:rsidRPr="00CE1C35" w:rsidRDefault="00E166E3" w:rsidP="001947BF">
                  <w:pPr>
                    <w:widowControl/>
                    <w:autoSpaceDE/>
                    <w:autoSpaceDN/>
                    <w:rPr>
                      <w:rFonts w:ascii="Calibri" w:hAnsi="Calibri" w:cs="Calibri"/>
                      <w:lang w:eastAsia="pl-PL"/>
                    </w:rPr>
                  </w:pPr>
                </w:p>
              </w:tc>
            </w:tr>
            <w:tr w:rsidR="00E166E3" w:rsidRPr="00CE1C35" w14:paraId="4FBB579E" w14:textId="6C0C1A05" w:rsidTr="00CA5902">
              <w:trPr>
                <w:trHeight w:val="300"/>
              </w:trPr>
              <w:tc>
                <w:tcPr>
                  <w:tcW w:w="3112" w:type="dxa"/>
                  <w:tcBorders>
                    <w:top w:val="nil"/>
                    <w:left w:val="single" w:sz="4" w:space="0" w:color="auto"/>
                    <w:bottom w:val="single" w:sz="4" w:space="0" w:color="auto"/>
                    <w:right w:val="single" w:sz="4" w:space="0" w:color="auto"/>
                  </w:tcBorders>
                  <w:shd w:val="clear" w:color="auto" w:fill="auto"/>
                  <w:hideMark/>
                </w:tcPr>
                <w:p w14:paraId="728F637C"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Porty Ethernet</w:t>
                  </w:r>
                </w:p>
              </w:tc>
              <w:tc>
                <w:tcPr>
                  <w:tcW w:w="5819" w:type="dxa"/>
                  <w:tcBorders>
                    <w:top w:val="nil"/>
                    <w:left w:val="nil"/>
                    <w:bottom w:val="single" w:sz="4" w:space="0" w:color="auto"/>
                    <w:right w:val="single" w:sz="4" w:space="0" w:color="auto"/>
                  </w:tcBorders>
                  <w:shd w:val="clear" w:color="auto" w:fill="auto"/>
                  <w:hideMark/>
                </w:tcPr>
                <w:p w14:paraId="01E88177"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2x 1GbE Rj45</w:t>
                  </w:r>
                </w:p>
              </w:tc>
              <w:tc>
                <w:tcPr>
                  <w:tcW w:w="3260" w:type="dxa"/>
                  <w:tcBorders>
                    <w:top w:val="nil"/>
                    <w:left w:val="nil"/>
                    <w:bottom w:val="single" w:sz="4" w:space="0" w:color="auto"/>
                    <w:right w:val="single" w:sz="4" w:space="0" w:color="auto"/>
                  </w:tcBorders>
                </w:tcPr>
                <w:p w14:paraId="274F1CAA" w14:textId="77777777" w:rsidR="00E166E3" w:rsidRPr="00CE1C35" w:rsidRDefault="00E166E3" w:rsidP="001947BF">
                  <w:pPr>
                    <w:widowControl/>
                    <w:autoSpaceDE/>
                    <w:autoSpaceDN/>
                    <w:rPr>
                      <w:rFonts w:ascii="Calibri" w:hAnsi="Calibri" w:cs="Calibri"/>
                      <w:lang w:eastAsia="pl-PL"/>
                    </w:rPr>
                  </w:pPr>
                </w:p>
              </w:tc>
            </w:tr>
            <w:tr w:rsidR="00E166E3" w:rsidRPr="00CE1C35" w14:paraId="33E23250" w14:textId="210B8080" w:rsidTr="00CA5902">
              <w:trPr>
                <w:trHeight w:val="300"/>
              </w:trPr>
              <w:tc>
                <w:tcPr>
                  <w:tcW w:w="3112" w:type="dxa"/>
                  <w:tcBorders>
                    <w:top w:val="nil"/>
                    <w:left w:val="single" w:sz="4" w:space="0" w:color="auto"/>
                    <w:bottom w:val="single" w:sz="4" w:space="0" w:color="auto"/>
                    <w:right w:val="single" w:sz="4" w:space="0" w:color="auto"/>
                  </w:tcBorders>
                  <w:shd w:val="clear" w:color="auto" w:fill="auto"/>
                  <w:hideMark/>
                </w:tcPr>
                <w:p w14:paraId="611D3ABD"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 </w:t>
                  </w:r>
                </w:p>
              </w:tc>
              <w:tc>
                <w:tcPr>
                  <w:tcW w:w="5819" w:type="dxa"/>
                  <w:tcBorders>
                    <w:top w:val="nil"/>
                    <w:left w:val="nil"/>
                    <w:bottom w:val="single" w:sz="4" w:space="0" w:color="auto"/>
                    <w:right w:val="single" w:sz="4" w:space="0" w:color="auto"/>
                  </w:tcBorders>
                  <w:shd w:val="clear" w:color="auto" w:fill="auto"/>
                  <w:hideMark/>
                </w:tcPr>
                <w:p w14:paraId="39635C8C"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2x 10GbE Rj45</w:t>
                  </w:r>
                </w:p>
              </w:tc>
              <w:tc>
                <w:tcPr>
                  <w:tcW w:w="3260" w:type="dxa"/>
                  <w:tcBorders>
                    <w:top w:val="nil"/>
                    <w:left w:val="nil"/>
                    <w:bottom w:val="single" w:sz="4" w:space="0" w:color="auto"/>
                    <w:right w:val="single" w:sz="4" w:space="0" w:color="auto"/>
                  </w:tcBorders>
                </w:tcPr>
                <w:p w14:paraId="514D60B4" w14:textId="77777777" w:rsidR="00E166E3" w:rsidRPr="00CE1C35" w:rsidRDefault="00E166E3" w:rsidP="001947BF">
                  <w:pPr>
                    <w:widowControl/>
                    <w:autoSpaceDE/>
                    <w:autoSpaceDN/>
                    <w:rPr>
                      <w:rFonts w:ascii="Calibri" w:hAnsi="Calibri" w:cs="Calibri"/>
                      <w:lang w:eastAsia="pl-PL"/>
                    </w:rPr>
                  </w:pPr>
                </w:p>
              </w:tc>
            </w:tr>
            <w:tr w:rsidR="00E166E3" w:rsidRPr="00CE1C35" w14:paraId="5A71302A" w14:textId="2083A7B1" w:rsidTr="00CA5902">
              <w:trPr>
                <w:trHeight w:val="300"/>
              </w:trPr>
              <w:tc>
                <w:tcPr>
                  <w:tcW w:w="3112" w:type="dxa"/>
                  <w:tcBorders>
                    <w:top w:val="nil"/>
                    <w:left w:val="single" w:sz="4" w:space="0" w:color="auto"/>
                    <w:bottom w:val="single" w:sz="4" w:space="0" w:color="auto"/>
                    <w:right w:val="single" w:sz="4" w:space="0" w:color="auto"/>
                  </w:tcBorders>
                  <w:shd w:val="clear" w:color="auto" w:fill="auto"/>
                  <w:hideMark/>
                </w:tcPr>
                <w:p w14:paraId="07B0FD89"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Zasilanie</w:t>
                  </w:r>
                </w:p>
              </w:tc>
              <w:tc>
                <w:tcPr>
                  <w:tcW w:w="5819" w:type="dxa"/>
                  <w:tcBorders>
                    <w:top w:val="nil"/>
                    <w:left w:val="nil"/>
                    <w:bottom w:val="single" w:sz="4" w:space="0" w:color="auto"/>
                    <w:right w:val="single" w:sz="4" w:space="0" w:color="auto"/>
                  </w:tcBorders>
                  <w:shd w:val="clear" w:color="auto" w:fill="auto"/>
                  <w:hideMark/>
                </w:tcPr>
                <w:p w14:paraId="2BFB1569"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zainstalowane redundantne zasilanie</w:t>
                  </w:r>
                </w:p>
              </w:tc>
              <w:tc>
                <w:tcPr>
                  <w:tcW w:w="3260" w:type="dxa"/>
                  <w:tcBorders>
                    <w:top w:val="nil"/>
                    <w:left w:val="nil"/>
                    <w:bottom w:val="single" w:sz="4" w:space="0" w:color="auto"/>
                    <w:right w:val="single" w:sz="4" w:space="0" w:color="auto"/>
                  </w:tcBorders>
                </w:tcPr>
                <w:p w14:paraId="75C50405" w14:textId="77777777" w:rsidR="00E166E3" w:rsidRPr="00CE1C35" w:rsidRDefault="00E166E3" w:rsidP="001947BF">
                  <w:pPr>
                    <w:widowControl/>
                    <w:autoSpaceDE/>
                    <w:autoSpaceDN/>
                    <w:rPr>
                      <w:rFonts w:ascii="Calibri" w:hAnsi="Calibri" w:cs="Calibri"/>
                      <w:lang w:eastAsia="pl-PL"/>
                    </w:rPr>
                  </w:pPr>
                </w:p>
              </w:tc>
            </w:tr>
            <w:tr w:rsidR="00E166E3" w:rsidRPr="00276475" w14:paraId="02EBAC13" w14:textId="2238220A" w:rsidTr="00CA5902">
              <w:trPr>
                <w:trHeight w:val="300"/>
              </w:trPr>
              <w:tc>
                <w:tcPr>
                  <w:tcW w:w="3112" w:type="dxa"/>
                  <w:tcBorders>
                    <w:top w:val="nil"/>
                    <w:left w:val="single" w:sz="4" w:space="0" w:color="auto"/>
                    <w:bottom w:val="single" w:sz="4" w:space="0" w:color="auto"/>
                    <w:right w:val="single" w:sz="4" w:space="0" w:color="auto"/>
                  </w:tcBorders>
                  <w:shd w:val="clear" w:color="auto" w:fill="auto"/>
                  <w:hideMark/>
                </w:tcPr>
                <w:p w14:paraId="43519EFD"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Funkcje urządzenia</w:t>
                  </w:r>
                </w:p>
              </w:tc>
              <w:tc>
                <w:tcPr>
                  <w:tcW w:w="5819" w:type="dxa"/>
                  <w:tcBorders>
                    <w:top w:val="nil"/>
                    <w:left w:val="nil"/>
                    <w:bottom w:val="single" w:sz="4" w:space="0" w:color="auto"/>
                    <w:right w:val="single" w:sz="4" w:space="0" w:color="auto"/>
                  </w:tcBorders>
                  <w:shd w:val="clear" w:color="auto" w:fill="auto"/>
                  <w:hideMark/>
                </w:tcPr>
                <w:p w14:paraId="2D4D20AF" w14:textId="77777777" w:rsidR="00E166E3" w:rsidRPr="00276475" w:rsidRDefault="00E166E3" w:rsidP="001947BF">
                  <w:pPr>
                    <w:widowControl/>
                    <w:autoSpaceDE/>
                    <w:autoSpaceDN/>
                    <w:rPr>
                      <w:rFonts w:ascii="Calibri" w:hAnsi="Calibri" w:cs="Calibri"/>
                      <w:lang w:val="en-GB" w:eastAsia="pl-PL"/>
                    </w:rPr>
                  </w:pPr>
                  <w:r w:rsidRPr="00276475">
                    <w:rPr>
                      <w:rFonts w:ascii="Calibri" w:hAnsi="Calibri" w:cs="Calibri"/>
                      <w:lang w:val="en-GB" w:eastAsia="pl-PL"/>
                    </w:rPr>
                    <w:t xml:space="preserve">RAID 0, 1, 5, 6, 10, 50, 60 </w:t>
                  </w:r>
                  <w:proofErr w:type="spellStart"/>
                  <w:r w:rsidRPr="00276475">
                    <w:rPr>
                      <w:rFonts w:ascii="Calibri" w:hAnsi="Calibri" w:cs="Calibri"/>
                      <w:lang w:val="en-GB" w:eastAsia="pl-PL"/>
                    </w:rPr>
                    <w:t>obsługa</w:t>
                  </w:r>
                  <w:proofErr w:type="spellEnd"/>
                  <w:r w:rsidRPr="00276475">
                    <w:rPr>
                      <w:rFonts w:ascii="Calibri" w:hAnsi="Calibri" w:cs="Calibri"/>
                      <w:lang w:val="en-GB" w:eastAsia="pl-PL"/>
                    </w:rPr>
                    <w:t xml:space="preserve"> hot spare disk</w:t>
                  </w:r>
                </w:p>
              </w:tc>
              <w:tc>
                <w:tcPr>
                  <w:tcW w:w="3260" w:type="dxa"/>
                  <w:tcBorders>
                    <w:top w:val="nil"/>
                    <w:left w:val="nil"/>
                    <w:bottom w:val="single" w:sz="4" w:space="0" w:color="auto"/>
                    <w:right w:val="single" w:sz="4" w:space="0" w:color="auto"/>
                  </w:tcBorders>
                </w:tcPr>
                <w:p w14:paraId="5E7E949A" w14:textId="77777777" w:rsidR="00E166E3" w:rsidRPr="00276475" w:rsidRDefault="00E166E3" w:rsidP="001947BF">
                  <w:pPr>
                    <w:widowControl/>
                    <w:autoSpaceDE/>
                    <w:autoSpaceDN/>
                    <w:rPr>
                      <w:rFonts w:ascii="Calibri" w:hAnsi="Calibri" w:cs="Calibri"/>
                      <w:lang w:val="en-GB" w:eastAsia="pl-PL"/>
                    </w:rPr>
                  </w:pPr>
                </w:p>
              </w:tc>
            </w:tr>
            <w:tr w:rsidR="00E166E3" w:rsidRPr="00CE1C35" w14:paraId="1E19EFCE" w14:textId="3917AFE9" w:rsidTr="00CA5902">
              <w:trPr>
                <w:trHeight w:val="300"/>
              </w:trPr>
              <w:tc>
                <w:tcPr>
                  <w:tcW w:w="3112" w:type="dxa"/>
                  <w:tcBorders>
                    <w:top w:val="nil"/>
                    <w:left w:val="single" w:sz="4" w:space="0" w:color="auto"/>
                    <w:bottom w:val="single" w:sz="4" w:space="0" w:color="auto"/>
                    <w:right w:val="single" w:sz="4" w:space="0" w:color="auto"/>
                  </w:tcBorders>
                  <w:shd w:val="clear" w:color="auto" w:fill="auto"/>
                  <w:hideMark/>
                </w:tcPr>
                <w:p w14:paraId="263507DB" w14:textId="77777777" w:rsidR="00E166E3" w:rsidRPr="00276475" w:rsidRDefault="00E166E3" w:rsidP="001947BF">
                  <w:pPr>
                    <w:widowControl/>
                    <w:autoSpaceDE/>
                    <w:autoSpaceDN/>
                    <w:rPr>
                      <w:rFonts w:ascii="Calibri" w:hAnsi="Calibri" w:cs="Calibri"/>
                      <w:lang w:val="en-GB" w:eastAsia="pl-PL"/>
                    </w:rPr>
                  </w:pPr>
                  <w:r w:rsidRPr="00276475">
                    <w:rPr>
                      <w:rFonts w:ascii="Calibri" w:hAnsi="Calibri" w:cs="Calibri"/>
                      <w:lang w:val="en-GB" w:eastAsia="pl-PL"/>
                    </w:rPr>
                    <w:t> </w:t>
                  </w:r>
                </w:p>
              </w:tc>
              <w:tc>
                <w:tcPr>
                  <w:tcW w:w="5819" w:type="dxa"/>
                  <w:tcBorders>
                    <w:top w:val="nil"/>
                    <w:left w:val="nil"/>
                    <w:bottom w:val="single" w:sz="4" w:space="0" w:color="auto"/>
                    <w:right w:val="single" w:sz="4" w:space="0" w:color="auto"/>
                  </w:tcBorders>
                  <w:shd w:val="clear" w:color="auto" w:fill="auto"/>
                  <w:hideMark/>
                </w:tcPr>
                <w:p w14:paraId="5B7B23D1"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zarządzanie uprawnieniami Windows ACL kompatybilne z Active Directory oraz LDAP, zarządzanie użytkownikami i grupami</w:t>
                  </w:r>
                </w:p>
              </w:tc>
              <w:tc>
                <w:tcPr>
                  <w:tcW w:w="3260" w:type="dxa"/>
                  <w:tcBorders>
                    <w:top w:val="nil"/>
                    <w:left w:val="nil"/>
                    <w:bottom w:val="single" w:sz="4" w:space="0" w:color="auto"/>
                    <w:right w:val="single" w:sz="4" w:space="0" w:color="auto"/>
                  </w:tcBorders>
                </w:tcPr>
                <w:p w14:paraId="5CC460EC" w14:textId="77777777" w:rsidR="00E166E3" w:rsidRPr="00CE1C35" w:rsidRDefault="00E166E3" w:rsidP="001947BF">
                  <w:pPr>
                    <w:widowControl/>
                    <w:autoSpaceDE/>
                    <w:autoSpaceDN/>
                    <w:rPr>
                      <w:rFonts w:ascii="Calibri" w:hAnsi="Calibri" w:cs="Calibri"/>
                      <w:lang w:eastAsia="pl-PL"/>
                    </w:rPr>
                  </w:pPr>
                </w:p>
              </w:tc>
            </w:tr>
            <w:tr w:rsidR="00E166E3" w:rsidRPr="00CE1C35" w14:paraId="7B424CB5" w14:textId="74C7316C" w:rsidTr="00CA5902">
              <w:trPr>
                <w:trHeight w:val="300"/>
              </w:trPr>
              <w:tc>
                <w:tcPr>
                  <w:tcW w:w="3112" w:type="dxa"/>
                  <w:tcBorders>
                    <w:top w:val="nil"/>
                    <w:left w:val="single" w:sz="4" w:space="0" w:color="auto"/>
                    <w:bottom w:val="single" w:sz="4" w:space="0" w:color="auto"/>
                    <w:right w:val="single" w:sz="4" w:space="0" w:color="auto"/>
                  </w:tcBorders>
                  <w:shd w:val="clear" w:color="auto" w:fill="auto"/>
                  <w:hideMark/>
                </w:tcPr>
                <w:p w14:paraId="6411745F"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 </w:t>
                  </w:r>
                </w:p>
              </w:tc>
              <w:tc>
                <w:tcPr>
                  <w:tcW w:w="5819" w:type="dxa"/>
                  <w:tcBorders>
                    <w:top w:val="nil"/>
                    <w:left w:val="nil"/>
                    <w:bottom w:val="single" w:sz="4" w:space="0" w:color="auto"/>
                    <w:right w:val="single" w:sz="4" w:space="0" w:color="auto"/>
                  </w:tcBorders>
                  <w:shd w:val="clear" w:color="auto" w:fill="auto"/>
                  <w:hideMark/>
                </w:tcPr>
                <w:p w14:paraId="0CAA45BE"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Wirtualizacja zgodność z Hyper-V oraz Vmware</w:t>
                  </w:r>
                </w:p>
              </w:tc>
              <w:tc>
                <w:tcPr>
                  <w:tcW w:w="3260" w:type="dxa"/>
                  <w:tcBorders>
                    <w:top w:val="nil"/>
                    <w:left w:val="nil"/>
                    <w:bottom w:val="single" w:sz="4" w:space="0" w:color="auto"/>
                    <w:right w:val="single" w:sz="4" w:space="0" w:color="auto"/>
                  </w:tcBorders>
                </w:tcPr>
                <w:p w14:paraId="18BFE776" w14:textId="77777777" w:rsidR="00E166E3" w:rsidRPr="00CE1C35" w:rsidRDefault="00E166E3" w:rsidP="001947BF">
                  <w:pPr>
                    <w:widowControl/>
                    <w:autoSpaceDE/>
                    <w:autoSpaceDN/>
                    <w:rPr>
                      <w:rFonts w:ascii="Calibri" w:hAnsi="Calibri" w:cs="Calibri"/>
                      <w:lang w:eastAsia="pl-PL"/>
                    </w:rPr>
                  </w:pPr>
                </w:p>
              </w:tc>
            </w:tr>
            <w:tr w:rsidR="00E166E3" w:rsidRPr="00CE1C35" w14:paraId="4C8AE822" w14:textId="151F4AA6" w:rsidTr="00CA5902">
              <w:trPr>
                <w:trHeight w:val="300"/>
              </w:trPr>
              <w:tc>
                <w:tcPr>
                  <w:tcW w:w="3112" w:type="dxa"/>
                  <w:tcBorders>
                    <w:top w:val="nil"/>
                    <w:left w:val="single" w:sz="4" w:space="0" w:color="auto"/>
                    <w:bottom w:val="single" w:sz="4" w:space="0" w:color="auto"/>
                    <w:right w:val="single" w:sz="4" w:space="0" w:color="auto"/>
                  </w:tcBorders>
                  <w:shd w:val="clear" w:color="auto" w:fill="auto"/>
                  <w:hideMark/>
                </w:tcPr>
                <w:p w14:paraId="3985AEEB"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 </w:t>
                  </w:r>
                </w:p>
              </w:tc>
              <w:tc>
                <w:tcPr>
                  <w:tcW w:w="5819" w:type="dxa"/>
                  <w:tcBorders>
                    <w:top w:val="nil"/>
                    <w:left w:val="nil"/>
                    <w:bottom w:val="single" w:sz="4" w:space="0" w:color="auto"/>
                    <w:right w:val="single" w:sz="4" w:space="0" w:color="auto"/>
                  </w:tcBorders>
                  <w:shd w:val="clear" w:color="auto" w:fill="auto"/>
                  <w:hideMark/>
                </w:tcPr>
                <w:p w14:paraId="58944E41"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Agregacja portów LAN IPv4</w:t>
                  </w:r>
                </w:p>
              </w:tc>
              <w:tc>
                <w:tcPr>
                  <w:tcW w:w="3260" w:type="dxa"/>
                  <w:tcBorders>
                    <w:top w:val="nil"/>
                    <w:left w:val="nil"/>
                    <w:bottom w:val="single" w:sz="4" w:space="0" w:color="auto"/>
                    <w:right w:val="single" w:sz="4" w:space="0" w:color="auto"/>
                  </w:tcBorders>
                </w:tcPr>
                <w:p w14:paraId="6C7F7F4B" w14:textId="77777777" w:rsidR="00E166E3" w:rsidRPr="00CE1C35" w:rsidRDefault="00E166E3" w:rsidP="001947BF">
                  <w:pPr>
                    <w:widowControl/>
                    <w:autoSpaceDE/>
                    <w:autoSpaceDN/>
                    <w:rPr>
                      <w:rFonts w:ascii="Calibri" w:hAnsi="Calibri" w:cs="Calibri"/>
                      <w:lang w:eastAsia="pl-PL"/>
                    </w:rPr>
                  </w:pPr>
                </w:p>
              </w:tc>
            </w:tr>
            <w:tr w:rsidR="00E166E3" w:rsidRPr="00CE1C35" w14:paraId="1AD84079" w14:textId="72435AE7" w:rsidTr="00CA5902">
              <w:trPr>
                <w:trHeight w:val="900"/>
              </w:trPr>
              <w:tc>
                <w:tcPr>
                  <w:tcW w:w="3112" w:type="dxa"/>
                  <w:tcBorders>
                    <w:top w:val="nil"/>
                    <w:left w:val="single" w:sz="4" w:space="0" w:color="auto"/>
                    <w:bottom w:val="single" w:sz="4" w:space="0" w:color="auto"/>
                    <w:right w:val="single" w:sz="4" w:space="0" w:color="auto"/>
                  </w:tcBorders>
                  <w:shd w:val="clear" w:color="auto" w:fill="auto"/>
                  <w:hideMark/>
                </w:tcPr>
                <w:p w14:paraId="07F83600"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 </w:t>
                  </w:r>
                </w:p>
              </w:tc>
              <w:tc>
                <w:tcPr>
                  <w:tcW w:w="5819" w:type="dxa"/>
                  <w:tcBorders>
                    <w:top w:val="nil"/>
                    <w:left w:val="nil"/>
                    <w:bottom w:val="single" w:sz="4" w:space="0" w:color="auto"/>
                    <w:right w:val="single" w:sz="4" w:space="0" w:color="auto"/>
                  </w:tcBorders>
                  <w:shd w:val="clear" w:color="auto" w:fill="auto"/>
                  <w:hideMark/>
                </w:tcPr>
                <w:p w14:paraId="583C42B7" w14:textId="77777777" w:rsidR="00E166E3" w:rsidRPr="00CE1C35" w:rsidRDefault="00E166E3" w:rsidP="001947BF">
                  <w:pPr>
                    <w:widowControl/>
                    <w:autoSpaceDE/>
                    <w:autoSpaceDN/>
                    <w:rPr>
                      <w:rFonts w:ascii="Calibri" w:hAnsi="Calibri" w:cs="Calibri"/>
                      <w:lang w:eastAsia="pl-PL"/>
                    </w:rPr>
                  </w:pPr>
                  <w:proofErr w:type="spellStart"/>
                  <w:r w:rsidRPr="00CE1C35">
                    <w:rPr>
                      <w:rFonts w:ascii="Calibri" w:hAnsi="Calibri" w:cs="Calibri"/>
                      <w:lang w:eastAsia="pl-PL"/>
                    </w:rPr>
                    <w:t>deduplikacja</w:t>
                  </w:r>
                  <w:proofErr w:type="spellEnd"/>
                  <w:r w:rsidRPr="00CE1C35">
                    <w:rPr>
                      <w:rFonts w:ascii="Calibri" w:hAnsi="Calibri" w:cs="Calibri"/>
                      <w:lang w:eastAsia="pl-PL"/>
                    </w:rPr>
                    <w:t xml:space="preserve">, migawki, replikacja, backup i archiwizacja danych, FTP, SFTP, udostępnianie folderów sieciowych dla Windows, zarządzanie przez WWW, NFS, NTP, SNMP, SMTP, system log, </w:t>
                  </w:r>
                  <w:proofErr w:type="spellStart"/>
                  <w:r w:rsidRPr="00CE1C35">
                    <w:rPr>
                      <w:rFonts w:ascii="Calibri" w:hAnsi="Calibri" w:cs="Calibri"/>
                      <w:lang w:eastAsia="pl-PL"/>
                    </w:rPr>
                    <w:t>iSCSI</w:t>
                  </w:r>
                  <w:proofErr w:type="spellEnd"/>
                  <w:r w:rsidRPr="00CE1C35">
                    <w:rPr>
                      <w:rFonts w:ascii="Calibri" w:hAnsi="Calibri" w:cs="Calibri"/>
                      <w:lang w:eastAsia="pl-PL"/>
                    </w:rPr>
                    <w:t xml:space="preserve">, SSH, ograniczenie przestrzeni dla folderów (Folder </w:t>
                  </w:r>
                  <w:proofErr w:type="spellStart"/>
                  <w:r w:rsidRPr="00CE1C35">
                    <w:rPr>
                      <w:rFonts w:ascii="Calibri" w:hAnsi="Calibri" w:cs="Calibri"/>
                      <w:lang w:eastAsia="pl-PL"/>
                    </w:rPr>
                    <w:t>Quota</w:t>
                  </w:r>
                  <w:proofErr w:type="spellEnd"/>
                  <w:r w:rsidRPr="00CE1C35">
                    <w:rPr>
                      <w:rFonts w:ascii="Calibri" w:hAnsi="Calibri" w:cs="Calibri"/>
                      <w:lang w:eastAsia="pl-PL"/>
                    </w:rPr>
                    <w:t xml:space="preserve">), IP </w:t>
                  </w:r>
                  <w:proofErr w:type="spellStart"/>
                  <w:r w:rsidRPr="00CE1C35">
                    <w:rPr>
                      <w:rFonts w:ascii="Calibri" w:hAnsi="Calibri" w:cs="Calibri"/>
                      <w:lang w:eastAsia="pl-PL"/>
                    </w:rPr>
                    <w:t>access</w:t>
                  </w:r>
                  <w:proofErr w:type="spellEnd"/>
                  <w:r w:rsidRPr="00CE1C35">
                    <w:rPr>
                      <w:rFonts w:ascii="Calibri" w:hAnsi="Calibri" w:cs="Calibri"/>
                      <w:lang w:eastAsia="pl-PL"/>
                    </w:rPr>
                    <w:t xml:space="preserve"> </w:t>
                  </w:r>
                  <w:proofErr w:type="spellStart"/>
                  <w:r w:rsidRPr="00CE1C35">
                    <w:rPr>
                      <w:rFonts w:ascii="Calibri" w:hAnsi="Calibri" w:cs="Calibri"/>
                      <w:lang w:eastAsia="pl-PL"/>
                    </w:rPr>
                    <w:t>control</w:t>
                  </w:r>
                  <w:proofErr w:type="spellEnd"/>
                  <w:r w:rsidRPr="00CE1C35">
                    <w:rPr>
                      <w:rFonts w:ascii="Calibri" w:hAnsi="Calibri" w:cs="Calibri"/>
                      <w:lang w:eastAsia="pl-PL"/>
                    </w:rPr>
                    <w:t>,</w:t>
                  </w:r>
                  <w:r w:rsidRPr="00CE1C35">
                    <w:rPr>
                      <w:sz w:val="24"/>
                      <w:szCs w:val="24"/>
                      <w:lang w:eastAsia="pl-PL"/>
                    </w:rPr>
                    <w:t xml:space="preserve"> </w:t>
                  </w:r>
                  <w:r w:rsidRPr="00CE1C35">
                    <w:rPr>
                      <w:rFonts w:ascii="Calibri" w:hAnsi="Calibri" w:cs="Calibri"/>
                      <w:lang w:eastAsia="pl-PL"/>
                    </w:rPr>
                    <w:t xml:space="preserve">Disk S.M.A.R.T </w:t>
                  </w:r>
                  <w:proofErr w:type="spellStart"/>
                  <w:r w:rsidRPr="00CE1C35">
                    <w:rPr>
                      <w:rFonts w:ascii="Calibri" w:hAnsi="Calibri" w:cs="Calibri"/>
                      <w:lang w:eastAsia="pl-PL"/>
                    </w:rPr>
                    <w:t>check</w:t>
                  </w:r>
                  <w:proofErr w:type="spellEnd"/>
                  <w:r w:rsidRPr="00CE1C35">
                    <w:rPr>
                      <w:rFonts w:ascii="Calibri" w:hAnsi="Calibri" w:cs="Calibri"/>
                      <w:lang w:eastAsia="pl-PL"/>
                    </w:rPr>
                    <w:t xml:space="preserve">, </w:t>
                  </w:r>
                  <w:proofErr w:type="spellStart"/>
                  <w:r w:rsidRPr="00CE1C35">
                    <w:rPr>
                      <w:rFonts w:ascii="Calibri" w:hAnsi="Calibri" w:cs="Calibri"/>
                      <w:lang w:eastAsia="pl-PL"/>
                    </w:rPr>
                    <w:t>Pool</w:t>
                  </w:r>
                  <w:proofErr w:type="spellEnd"/>
                  <w:r w:rsidRPr="00CE1C35">
                    <w:rPr>
                      <w:rFonts w:ascii="Calibri" w:hAnsi="Calibri" w:cs="Calibri"/>
                      <w:lang w:eastAsia="pl-PL"/>
                    </w:rPr>
                    <w:t xml:space="preserve"> </w:t>
                  </w:r>
                  <w:proofErr w:type="spellStart"/>
                  <w:r w:rsidRPr="00CE1C35">
                    <w:rPr>
                      <w:rFonts w:ascii="Calibri" w:hAnsi="Calibri" w:cs="Calibri"/>
                      <w:lang w:eastAsia="pl-PL"/>
                    </w:rPr>
                    <w:t>Encryption</w:t>
                  </w:r>
                  <w:proofErr w:type="spellEnd"/>
                  <w:r w:rsidRPr="00CE1C35">
                    <w:rPr>
                      <w:rFonts w:ascii="Calibri" w:hAnsi="Calibri" w:cs="Calibri"/>
                      <w:lang w:eastAsia="pl-PL"/>
                    </w:rPr>
                    <w:t xml:space="preserve">, </w:t>
                  </w:r>
                  <w:proofErr w:type="spellStart"/>
                  <w:r w:rsidRPr="00CE1C35">
                    <w:rPr>
                      <w:rFonts w:ascii="Calibri" w:hAnsi="Calibri" w:cs="Calibri"/>
                      <w:lang w:eastAsia="pl-PL"/>
                    </w:rPr>
                    <w:t>Support</w:t>
                  </w:r>
                  <w:proofErr w:type="spellEnd"/>
                  <w:r w:rsidRPr="00CE1C35">
                    <w:rPr>
                      <w:rFonts w:ascii="Calibri" w:hAnsi="Calibri" w:cs="Calibri"/>
                      <w:lang w:eastAsia="pl-PL"/>
                    </w:rPr>
                    <w:t xml:space="preserve"> Disk cache.</w:t>
                  </w:r>
                </w:p>
              </w:tc>
              <w:tc>
                <w:tcPr>
                  <w:tcW w:w="3260" w:type="dxa"/>
                  <w:tcBorders>
                    <w:top w:val="nil"/>
                    <w:left w:val="nil"/>
                    <w:bottom w:val="single" w:sz="4" w:space="0" w:color="auto"/>
                    <w:right w:val="single" w:sz="4" w:space="0" w:color="auto"/>
                  </w:tcBorders>
                </w:tcPr>
                <w:p w14:paraId="1D033719" w14:textId="77777777" w:rsidR="00E166E3" w:rsidRPr="00CE1C35" w:rsidRDefault="00E166E3" w:rsidP="001947BF">
                  <w:pPr>
                    <w:widowControl/>
                    <w:autoSpaceDE/>
                    <w:autoSpaceDN/>
                    <w:rPr>
                      <w:rFonts w:ascii="Calibri" w:hAnsi="Calibri" w:cs="Calibri"/>
                      <w:lang w:eastAsia="pl-PL"/>
                    </w:rPr>
                  </w:pPr>
                </w:p>
              </w:tc>
            </w:tr>
            <w:tr w:rsidR="00E166E3" w:rsidRPr="00CE1C35" w14:paraId="30D52DAF" w14:textId="1F657235" w:rsidTr="00CA5902">
              <w:trPr>
                <w:trHeight w:val="600"/>
              </w:trPr>
              <w:tc>
                <w:tcPr>
                  <w:tcW w:w="3112" w:type="dxa"/>
                  <w:tcBorders>
                    <w:top w:val="nil"/>
                    <w:left w:val="single" w:sz="4" w:space="0" w:color="auto"/>
                    <w:bottom w:val="single" w:sz="4" w:space="0" w:color="auto"/>
                    <w:right w:val="single" w:sz="4" w:space="0" w:color="auto"/>
                  </w:tcBorders>
                  <w:shd w:val="clear" w:color="auto" w:fill="auto"/>
                  <w:hideMark/>
                </w:tcPr>
                <w:p w14:paraId="752E1B33"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System</w:t>
                  </w:r>
                </w:p>
              </w:tc>
              <w:tc>
                <w:tcPr>
                  <w:tcW w:w="5819" w:type="dxa"/>
                  <w:tcBorders>
                    <w:top w:val="nil"/>
                    <w:left w:val="nil"/>
                    <w:bottom w:val="single" w:sz="4" w:space="0" w:color="auto"/>
                    <w:right w:val="single" w:sz="4" w:space="0" w:color="auto"/>
                  </w:tcBorders>
                  <w:shd w:val="clear" w:color="auto" w:fill="auto"/>
                  <w:hideMark/>
                </w:tcPr>
                <w:p w14:paraId="04D66B0B"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Zainstalowany system producenta, aktualizacja oprogramowania i systemu bezpośrednio poprzez www.</w:t>
                  </w:r>
                </w:p>
              </w:tc>
              <w:tc>
                <w:tcPr>
                  <w:tcW w:w="3260" w:type="dxa"/>
                  <w:tcBorders>
                    <w:top w:val="nil"/>
                    <w:left w:val="nil"/>
                    <w:bottom w:val="single" w:sz="4" w:space="0" w:color="auto"/>
                    <w:right w:val="single" w:sz="4" w:space="0" w:color="auto"/>
                  </w:tcBorders>
                </w:tcPr>
                <w:p w14:paraId="11DB109B" w14:textId="77777777" w:rsidR="00E166E3" w:rsidRPr="00CE1C35" w:rsidRDefault="00E166E3" w:rsidP="001947BF">
                  <w:pPr>
                    <w:widowControl/>
                    <w:autoSpaceDE/>
                    <w:autoSpaceDN/>
                    <w:rPr>
                      <w:rFonts w:ascii="Calibri" w:hAnsi="Calibri" w:cs="Calibri"/>
                      <w:lang w:eastAsia="pl-PL"/>
                    </w:rPr>
                  </w:pPr>
                </w:p>
              </w:tc>
            </w:tr>
            <w:tr w:rsidR="00E166E3" w:rsidRPr="00CE1C35" w14:paraId="3B43C0D7" w14:textId="1C18CA60" w:rsidTr="00CA5902">
              <w:trPr>
                <w:trHeight w:val="300"/>
              </w:trPr>
              <w:tc>
                <w:tcPr>
                  <w:tcW w:w="3112" w:type="dxa"/>
                  <w:tcBorders>
                    <w:top w:val="nil"/>
                    <w:left w:val="single" w:sz="4" w:space="0" w:color="auto"/>
                    <w:bottom w:val="single" w:sz="4" w:space="0" w:color="auto"/>
                    <w:right w:val="single" w:sz="4" w:space="0" w:color="auto"/>
                  </w:tcBorders>
                  <w:shd w:val="clear" w:color="auto" w:fill="auto"/>
                  <w:hideMark/>
                </w:tcPr>
                <w:p w14:paraId="7D465E40"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obudowa</w:t>
                  </w:r>
                </w:p>
              </w:tc>
              <w:tc>
                <w:tcPr>
                  <w:tcW w:w="5819" w:type="dxa"/>
                  <w:tcBorders>
                    <w:top w:val="nil"/>
                    <w:left w:val="nil"/>
                    <w:bottom w:val="single" w:sz="4" w:space="0" w:color="auto"/>
                    <w:right w:val="single" w:sz="4" w:space="0" w:color="auto"/>
                  </w:tcBorders>
                  <w:shd w:val="clear" w:color="auto" w:fill="auto"/>
                  <w:hideMark/>
                </w:tcPr>
                <w:p w14:paraId="0F9AA8A0" w14:textId="77777777" w:rsidR="00E166E3" w:rsidRPr="00CE1C35" w:rsidRDefault="00E166E3" w:rsidP="001947BF">
                  <w:pPr>
                    <w:widowControl/>
                    <w:autoSpaceDE/>
                    <w:autoSpaceDN/>
                    <w:rPr>
                      <w:rFonts w:ascii="Calibri" w:hAnsi="Calibri" w:cs="Calibri"/>
                      <w:lang w:eastAsia="pl-PL"/>
                    </w:rPr>
                  </w:pPr>
                  <w:proofErr w:type="spellStart"/>
                  <w:r w:rsidRPr="00CE1C35">
                    <w:rPr>
                      <w:rFonts w:ascii="Calibri" w:hAnsi="Calibri" w:cs="Calibri"/>
                      <w:lang w:eastAsia="pl-PL"/>
                    </w:rPr>
                    <w:t>rack</w:t>
                  </w:r>
                  <w:proofErr w:type="spellEnd"/>
                  <w:r w:rsidRPr="00CE1C35">
                    <w:rPr>
                      <w:rFonts w:ascii="Calibri" w:hAnsi="Calibri" w:cs="Calibri"/>
                      <w:lang w:eastAsia="pl-PL"/>
                    </w:rPr>
                    <w:t xml:space="preserve"> 19cali maksymalnie 2U</w:t>
                  </w:r>
                </w:p>
              </w:tc>
              <w:tc>
                <w:tcPr>
                  <w:tcW w:w="3260" w:type="dxa"/>
                  <w:tcBorders>
                    <w:top w:val="nil"/>
                    <w:left w:val="nil"/>
                    <w:bottom w:val="single" w:sz="4" w:space="0" w:color="auto"/>
                    <w:right w:val="single" w:sz="4" w:space="0" w:color="auto"/>
                  </w:tcBorders>
                </w:tcPr>
                <w:p w14:paraId="7E1883F6" w14:textId="77777777" w:rsidR="00E166E3" w:rsidRPr="00CE1C35" w:rsidRDefault="00E166E3" w:rsidP="001947BF">
                  <w:pPr>
                    <w:widowControl/>
                    <w:autoSpaceDE/>
                    <w:autoSpaceDN/>
                    <w:rPr>
                      <w:rFonts w:ascii="Calibri" w:hAnsi="Calibri" w:cs="Calibri"/>
                      <w:lang w:eastAsia="pl-PL"/>
                    </w:rPr>
                  </w:pPr>
                </w:p>
              </w:tc>
            </w:tr>
            <w:tr w:rsidR="00E166E3" w:rsidRPr="00CE1C35" w14:paraId="39051606" w14:textId="0D8B7253" w:rsidTr="00CA5902">
              <w:trPr>
                <w:trHeight w:val="300"/>
              </w:trPr>
              <w:tc>
                <w:tcPr>
                  <w:tcW w:w="3112" w:type="dxa"/>
                  <w:tcBorders>
                    <w:top w:val="nil"/>
                    <w:left w:val="single" w:sz="4" w:space="0" w:color="auto"/>
                    <w:bottom w:val="single" w:sz="4" w:space="0" w:color="auto"/>
                    <w:right w:val="single" w:sz="4" w:space="0" w:color="auto"/>
                  </w:tcBorders>
                  <w:shd w:val="clear" w:color="auto" w:fill="auto"/>
                  <w:hideMark/>
                </w:tcPr>
                <w:p w14:paraId="3149D338"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Zainstalowany system producenta</w:t>
                  </w:r>
                </w:p>
              </w:tc>
              <w:tc>
                <w:tcPr>
                  <w:tcW w:w="5819" w:type="dxa"/>
                  <w:tcBorders>
                    <w:top w:val="nil"/>
                    <w:left w:val="nil"/>
                    <w:bottom w:val="single" w:sz="4" w:space="0" w:color="auto"/>
                    <w:right w:val="single" w:sz="4" w:space="0" w:color="auto"/>
                  </w:tcBorders>
                  <w:shd w:val="clear" w:color="auto" w:fill="auto"/>
                  <w:hideMark/>
                </w:tcPr>
                <w:p w14:paraId="7838E062"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TAK, obsługiwane język angielski</w:t>
                  </w:r>
                </w:p>
              </w:tc>
              <w:tc>
                <w:tcPr>
                  <w:tcW w:w="3260" w:type="dxa"/>
                  <w:tcBorders>
                    <w:top w:val="nil"/>
                    <w:left w:val="nil"/>
                    <w:bottom w:val="single" w:sz="4" w:space="0" w:color="auto"/>
                    <w:right w:val="single" w:sz="4" w:space="0" w:color="auto"/>
                  </w:tcBorders>
                </w:tcPr>
                <w:p w14:paraId="39AD9AAB" w14:textId="77777777" w:rsidR="00E166E3" w:rsidRPr="00CE1C35" w:rsidRDefault="00E166E3" w:rsidP="001947BF">
                  <w:pPr>
                    <w:widowControl/>
                    <w:autoSpaceDE/>
                    <w:autoSpaceDN/>
                    <w:rPr>
                      <w:rFonts w:ascii="Calibri" w:hAnsi="Calibri" w:cs="Calibri"/>
                      <w:lang w:eastAsia="pl-PL"/>
                    </w:rPr>
                  </w:pPr>
                </w:p>
              </w:tc>
            </w:tr>
          </w:tbl>
          <w:p w14:paraId="14508BEA" w14:textId="77777777" w:rsidR="00E166E3" w:rsidRDefault="00E166E3" w:rsidP="001947BF">
            <w:pPr>
              <w:widowControl/>
              <w:autoSpaceDE/>
              <w:autoSpaceDN/>
              <w:rPr>
                <w:rFonts w:ascii="Calibri" w:hAnsi="Calibri" w:cs="Calibri"/>
                <w:b/>
                <w:bCs/>
                <w:color w:val="000000"/>
                <w:lang w:eastAsia="pl-PL"/>
              </w:rPr>
            </w:pPr>
          </w:p>
          <w:p w14:paraId="71143EAF" w14:textId="77777777" w:rsidR="00E166E3" w:rsidRDefault="00E166E3" w:rsidP="001947BF">
            <w:pPr>
              <w:widowControl/>
              <w:autoSpaceDE/>
              <w:autoSpaceDN/>
              <w:rPr>
                <w:rFonts w:ascii="Calibri" w:hAnsi="Calibri" w:cs="Calibri"/>
                <w:b/>
                <w:bCs/>
                <w:color w:val="000000"/>
                <w:lang w:eastAsia="pl-PL"/>
              </w:rPr>
            </w:pPr>
          </w:p>
          <w:p w14:paraId="7C711FC8" w14:textId="77777777" w:rsidR="00E166E3" w:rsidRPr="00CE1C35" w:rsidRDefault="00E166E3" w:rsidP="001947BF">
            <w:pPr>
              <w:widowControl/>
              <w:autoSpaceDE/>
              <w:autoSpaceDN/>
              <w:rPr>
                <w:rFonts w:ascii="Calibri" w:hAnsi="Calibri" w:cs="Calibri"/>
                <w:b/>
                <w:bCs/>
                <w:color w:val="000000"/>
                <w:lang w:eastAsia="pl-PL"/>
              </w:rPr>
            </w:pPr>
            <w:r w:rsidRPr="00CE1C35">
              <w:rPr>
                <w:rFonts w:ascii="Calibri" w:hAnsi="Calibri" w:cs="Calibri"/>
                <w:b/>
                <w:bCs/>
                <w:color w:val="000000"/>
                <w:lang w:eastAsia="pl-PL"/>
              </w:rPr>
              <w:t xml:space="preserve">Poz.3 </w:t>
            </w:r>
          </w:p>
          <w:tbl>
            <w:tblPr>
              <w:tblW w:w="12191" w:type="dxa"/>
              <w:tblCellMar>
                <w:left w:w="70" w:type="dxa"/>
                <w:right w:w="70" w:type="dxa"/>
              </w:tblCellMar>
              <w:tblLook w:val="04A0" w:firstRow="1" w:lastRow="0" w:firstColumn="1" w:lastColumn="0" w:noHBand="0" w:noVBand="1"/>
            </w:tblPr>
            <w:tblGrid>
              <w:gridCol w:w="3179"/>
              <w:gridCol w:w="5185"/>
              <w:gridCol w:w="3827"/>
            </w:tblGrid>
            <w:tr w:rsidR="00E166E3" w:rsidRPr="00CE1C35" w14:paraId="5522E414" w14:textId="13D22374" w:rsidTr="005A7359">
              <w:trPr>
                <w:trHeight w:val="735"/>
              </w:trPr>
              <w:tc>
                <w:tcPr>
                  <w:tcW w:w="3179"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1ADD471A" w14:textId="77777777" w:rsidR="00E166E3" w:rsidRPr="00CE1C35" w:rsidRDefault="00E166E3" w:rsidP="001947BF">
                  <w:pPr>
                    <w:widowControl/>
                    <w:autoSpaceDE/>
                    <w:autoSpaceDN/>
                    <w:rPr>
                      <w:rFonts w:ascii="Calibri" w:hAnsi="Calibri" w:cs="Calibri"/>
                      <w:b/>
                      <w:bCs/>
                      <w:color w:val="000000"/>
                      <w:lang w:eastAsia="pl-PL"/>
                    </w:rPr>
                  </w:pPr>
                  <w:r w:rsidRPr="00CE1C35">
                    <w:rPr>
                      <w:rFonts w:ascii="Calibri" w:hAnsi="Calibri" w:cs="Calibri"/>
                      <w:b/>
                      <w:bCs/>
                      <w:color w:val="000000"/>
                      <w:lang w:eastAsia="pl-PL"/>
                    </w:rPr>
                    <w:lastRenderedPageBreak/>
                    <w:t>Oprogramowanie do tworzenia kopii zapasowych</w:t>
                  </w:r>
                </w:p>
              </w:tc>
              <w:tc>
                <w:tcPr>
                  <w:tcW w:w="5185" w:type="dxa"/>
                  <w:tcBorders>
                    <w:top w:val="single" w:sz="4" w:space="0" w:color="auto"/>
                    <w:left w:val="nil"/>
                    <w:bottom w:val="single" w:sz="4" w:space="0" w:color="auto"/>
                    <w:right w:val="single" w:sz="4" w:space="0" w:color="auto"/>
                  </w:tcBorders>
                  <w:shd w:val="clear" w:color="000000" w:fill="FFFF00"/>
                  <w:noWrap/>
                  <w:vAlign w:val="bottom"/>
                  <w:hideMark/>
                </w:tcPr>
                <w:p w14:paraId="35FD6545" w14:textId="77777777" w:rsidR="00E166E3" w:rsidRPr="00CE1C35" w:rsidRDefault="00E166E3" w:rsidP="001947BF">
                  <w:pPr>
                    <w:widowControl/>
                    <w:autoSpaceDE/>
                    <w:autoSpaceDN/>
                    <w:rPr>
                      <w:rFonts w:ascii="Calibri" w:hAnsi="Calibri" w:cs="Calibri"/>
                      <w:color w:val="000000"/>
                      <w:lang w:eastAsia="pl-PL"/>
                    </w:rPr>
                  </w:pPr>
                  <w:r w:rsidRPr="00CE1C35">
                    <w:rPr>
                      <w:rFonts w:ascii="Calibri" w:hAnsi="Calibri" w:cs="Calibri"/>
                      <w:color w:val="000000"/>
                      <w:lang w:eastAsia="pl-PL"/>
                    </w:rPr>
                    <w:t> </w:t>
                  </w:r>
                </w:p>
              </w:tc>
              <w:tc>
                <w:tcPr>
                  <w:tcW w:w="3827" w:type="dxa"/>
                  <w:tcBorders>
                    <w:top w:val="single" w:sz="4" w:space="0" w:color="auto"/>
                    <w:left w:val="nil"/>
                    <w:bottom w:val="single" w:sz="4" w:space="0" w:color="auto"/>
                    <w:right w:val="single" w:sz="4" w:space="0" w:color="auto"/>
                  </w:tcBorders>
                  <w:shd w:val="clear" w:color="000000" w:fill="FFFF00"/>
                </w:tcPr>
                <w:p w14:paraId="7FA6C6B2" w14:textId="13483C78" w:rsidR="00E166E3" w:rsidRPr="00CE1C35" w:rsidRDefault="00A42B5C" w:rsidP="001947BF">
                  <w:pPr>
                    <w:widowControl/>
                    <w:autoSpaceDE/>
                    <w:autoSpaceDN/>
                    <w:rPr>
                      <w:rFonts w:ascii="Calibri" w:hAnsi="Calibri" w:cs="Calibri"/>
                      <w:color w:val="000000"/>
                      <w:lang w:eastAsia="pl-PL"/>
                    </w:rPr>
                  </w:pPr>
                  <w:r w:rsidRPr="00B752D8">
                    <w:rPr>
                      <w:rFonts w:ascii="Calibri" w:hAnsi="Calibri" w:cs="Calibri"/>
                      <w:b/>
                      <w:bCs/>
                      <w:color w:val="000000"/>
                      <w:sz w:val="20"/>
                      <w:szCs w:val="20"/>
                    </w:rPr>
                    <w:t>Faktyczne parametry oferowanego sprzętu, zgodnie z informacjami producentów sprzętu udostępnianymi na stronach internetowych.</w:t>
                  </w:r>
                </w:p>
              </w:tc>
            </w:tr>
            <w:tr w:rsidR="00E166E3" w:rsidRPr="00CE1C35" w14:paraId="3235FB03" w14:textId="3C21854A" w:rsidTr="005A7359">
              <w:trPr>
                <w:trHeight w:val="735"/>
              </w:trPr>
              <w:tc>
                <w:tcPr>
                  <w:tcW w:w="3179" w:type="dxa"/>
                  <w:tcBorders>
                    <w:top w:val="nil"/>
                    <w:left w:val="single" w:sz="4" w:space="0" w:color="auto"/>
                    <w:bottom w:val="single" w:sz="4" w:space="0" w:color="auto"/>
                    <w:right w:val="single" w:sz="4" w:space="0" w:color="auto"/>
                  </w:tcBorders>
                  <w:shd w:val="clear" w:color="auto" w:fill="auto"/>
                  <w:hideMark/>
                </w:tcPr>
                <w:p w14:paraId="3694AF34"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Oprogramowanie z możliwością zainstalowania w Systemie Windows Server 2019</w:t>
                  </w:r>
                </w:p>
              </w:tc>
              <w:tc>
                <w:tcPr>
                  <w:tcW w:w="5185" w:type="dxa"/>
                  <w:tcBorders>
                    <w:top w:val="nil"/>
                    <w:left w:val="nil"/>
                    <w:bottom w:val="single" w:sz="4" w:space="0" w:color="auto"/>
                    <w:right w:val="single" w:sz="4" w:space="0" w:color="auto"/>
                  </w:tcBorders>
                  <w:shd w:val="clear" w:color="auto" w:fill="auto"/>
                  <w:hideMark/>
                </w:tcPr>
                <w:p w14:paraId="011232DD"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macierzysta obsługa napędów taśmowych LTO-8</w:t>
                  </w:r>
                </w:p>
              </w:tc>
              <w:tc>
                <w:tcPr>
                  <w:tcW w:w="3827" w:type="dxa"/>
                  <w:tcBorders>
                    <w:top w:val="nil"/>
                    <w:left w:val="nil"/>
                    <w:bottom w:val="single" w:sz="4" w:space="0" w:color="auto"/>
                    <w:right w:val="single" w:sz="4" w:space="0" w:color="auto"/>
                  </w:tcBorders>
                </w:tcPr>
                <w:p w14:paraId="6D032DA3" w14:textId="77777777" w:rsidR="00E166E3" w:rsidRPr="00CE1C35" w:rsidRDefault="00E166E3" w:rsidP="001947BF">
                  <w:pPr>
                    <w:widowControl/>
                    <w:autoSpaceDE/>
                    <w:autoSpaceDN/>
                    <w:rPr>
                      <w:rFonts w:ascii="Calibri" w:hAnsi="Calibri" w:cs="Calibri"/>
                      <w:lang w:eastAsia="pl-PL"/>
                    </w:rPr>
                  </w:pPr>
                </w:p>
              </w:tc>
            </w:tr>
            <w:tr w:rsidR="00E166E3" w:rsidRPr="00CE1C35" w14:paraId="04629892" w14:textId="2DFACA8A" w:rsidTr="005A7359">
              <w:trPr>
                <w:trHeight w:val="990"/>
              </w:trPr>
              <w:tc>
                <w:tcPr>
                  <w:tcW w:w="3179" w:type="dxa"/>
                  <w:tcBorders>
                    <w:top w:val="nil"/>
                    <w:left w:val="single" w:sz="4" w:space="0" w:color="auto"/>
                    <w:bottom w:val="single" w:sz="4" w:space="0" w:color="auto"/>
                    <w:right w:val="single" w:sz="4" w:space="0" w:color="auto"/>
                  </w:tcBorders>
                  <w:shd w:val="clear" w:color="auto" w:fill="auto"/>
                  <w:hideMark/>
                </w:tcPr>
                <w:p w14:paraId="5BEB7ACE"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 </w:t>
                  </w:r>
                </w:p>
              </w:tc>
              <w:tc>
                <w:tcPr>
                  <w:tcW w:w="5185" w:type="dxa"/>
                  <w:tcBorders>
                    <w:top w:val="nil"/>
                    <w:left w:val="nil"/>
                    <w:bottom w:val="single" w:sz="4" w:space="0" w:color="auto"/>
                    <w:right w:val="single" w:sz="4" w:space="0" w:color="auto"/>
                  </w:tcBorders>
                  <w:shd w:val="clear" w:color="auto" w:fill="auto"/>
                  <w:hideMark/>
                </w:tcPr>
                <w:p w14:paraId="73D31892"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3 lata subskrypcji na użytkowanie oprogramowania oraz dostęp do aktualizacji i wsparcia technicznego producenta.</w:t>
                  </w:r>
                </w:p>
              </w:tc>
              <w:tc>
                <w:tcPr>
                  <w:tcW w:w="3827" w:type="dxa"/>
                  <w:tcBorders>
                    <w:top w:val="nil"/>
                    <w:left w:val="nil"/>
                    <w:bottom w:val="single" w:sz="4" w:space="0" w:color="auto"/>
                    <w:right w:val="single" w:sz="4" w:space="0" w:color="auto"/>
                  </w:tcBorders>
                </w:tcPr>
                <w:p w14:paraId="0938E195" w14:textId="77777777" w:rsidR="00E166E3" w:rsidRPr="00CE1C35" w:rsidRDefault="00E166E3" w:rsidP="001947BF">
                  <w:pPr>
                    <w:widowControl/>
                    <w:autoSpaceDE/>
                    <w:autoSpaceDN/>
                    <w:rPr>
                      <w:rFonts w:ascii="Calibri" w:hAnsi="Calibri" w:cs="Calibri"/>
                      <w:lang w:eastAsia="pl-PL"/>
                    </w:rPr>
                  </w:pPr>
                </w:p>
              </w:tc>
            </w:tr>
            <w:tr w:rsidR="00E166E3" w:rsidRPr="00CE1C35" w14:paraId="68CAABC4" w14:textId="6632D59D" w:rsidTr="005A7359">
              <w:trPr>
                <w:trHeight w:val="1410"/>
              </w:trPr>
              <w:tc>
                <w:tcPr>
                  <w:tcW w:w="3179" w:type="dxa"/>
                  <w:tcBorders>
                    <w:top w:val="nil"/>
                    <w:left w:val="single" w:sz="4" w:space="0" w:color="auto"/>
                    <w:bottom w:val="single" w:sz="4" w:space="0" w:color="auto"/>
                    <w:right w:val="single" w:sz="4" w:space="0" w:color="auto"/>
                  </w:tcBorders>
                  <w:shd w:val="clear" w:color="auto" w:fill="auto"/>
                  <w:hideMark/>
                </w:tcPr>
                <w:p w14:paraId="5583D282"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 </w:t>
                  </w:r>
                </w:p>
              </w:tc>
              <w:tc>
                <w:tcPr>
                  <w:tcW w:w="5185" w:type="dxa"/>
                  <w:tcBorders>
                    <w:top w:val="nil"/>
                    <w:left w:val="nil"/>
                    <w:bottom w:val="single" w:sz="4" w:space="0" w:color="auto"/>
                    <w:right w:val="single" w:sz="4" w:space="0" w:color="auto"/>
                  </w:tcBorders>
                  <w:shd w:val="clear" w:color="auto" w:fill="auto"/>
                  <w:hideMark/>
                </w:tcPr>
                <w:p w14:paraId="3D2FAB48"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Subskrypcja musi zapewniać backup 20 maszyn wirtualnych w technologii Hyper-V i Vmware oraz 4 maszyn fizycznych i dodatkowo foldery udostępniane w sieci lokalnej o pojemności maksymalnie 5TB danych.</w:t>
                  </w:r>
                </w:p>
              </w:tc>
              <w:tc>
                <w:tcPr>
                  <w:tcW w:w="3827" w:type="dxa"/>
                  <w:tcBorders>
                    <w:top w:val="nil"/>
                    <w:left w:val="nil"/>
                    <w:bottom w:val="single" w:sz="4" w:space="0" w:color="auto"/>
                    <w:right w:val="single" w:sz="4" w:space="0" w:color="auto"/>
                  </w:tcBorders>
                </w:tcPr>
                <w:p w14:paraId="4739C2A0" w14:textId="77777777" w:rsidR="00E166E3" w:rsidRPr="00CE1C35" w:rsidRDefault="00E166E3" w:rsidP="001947BF">
                  <w:pPr>
                    <w:widowControl/>
                    <w:autoSpaceDE/>
                    <w:autoSpaceDN/>
                    <w:rPr>
                      <w:rFonts w:ascii="Calibri" w:hAnsi="Calibri" w:cs="Calibri"/>
                      <w:lang w:eastAsia="pl-PL"/>
                    </w:rPr>
                  </w:pPr>
                </w:p>
              </w:tc>
            </w:tr>
            <w:tr w:rsidR="00E166E3" w:rsidRPr="00CE1C35" w14:paraId="783E23B8" w14:textId="0DEC3EC2" w:rsidTr="005A7359">
              <w:trPr>
                <w:trHeight w:val="4819"/>
              </w:trPr>
              <w:tc>
                <w:tcPr>
                  <w:tcW w:w="3179" w:type="dxa"/>
                  <w:tcBorders>
                    <w:top w:val="nil"/>
                    <w:left w:val="single" w:sz="4" w:space="0" w:color="auto"/>
                    <w:bottom w:val="single" w:sz="4" w:space="0" w:color="auto"/>
                    <w:right w:val="single" w:sz="4" w:space="0" w:color="auto"/>
                  </w:tcBorders>
                  <w:shd w:val="clear" w:color="auto" w:fill="auto"/>
                  <w:hideMark/>
                </w:tcPr>
                <w:p w14:paraId="422C6A66"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Funkcjonalność</w:t>
                  </w:r>
                </w:p>
              </w:tc>
              <w:tc>
                <w:tcPr>
                  <w:tcW w:w="5185" w:type="dxa"/>
                  <w:tcBorders>
                    <w:top w:val="nil"/>
                    <w:left w:val="nil"/>
                    <w:bottom w:val="single" w:sz="4" w:space="0" w:color="auto"/>
                    <w:right w:val="single" w:sz="4" w:space="0" w:color="auto"/>
                  </w:tcBorders>
                  <w:shd w:val="clear" w:color="auto" w:fill="auto"/>
                  <w:hideMark/>
                </w:tcPr>
                <w:p w14:paraId="3CFAAFFC"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 xml:space="preserve">Tworzenie backupu, przywracanie danych z backupu, ustawianie harmonogramu zadań. Oprogramowanie musi mieć możliwość integracji z innymi systemami poprzez wbudowane </w:t>
                  </w:r>
                  <w:proofErr w:type="spellStart"/>
                  <w:r w:rsidRPr="00CE1C35">
                    <w:rPr>
                      <w:rFonts w:ascii="Calibri" w:hAnsi="Calibri" w:cs="Calibri"/>
                      <w:lang w:eastAsia="pl-PL"/>
                    </w:rPr>
                    <w:t>RESTful</w:t>
                  </w:r>
                  <w:proofErr w:type="spellEnd"/>
                  <w:r w:rsidRPr="00CE1C35">
                    <w:rPr>
                      <w:rFonts w:ascii="Calibri" w:hAnsi="Calibri" w:cs="Calibri"/>
                      <w:lang w:eastAsia="pl-PL"/>
                    </w:rPr>
                    <w:t xml:space="preserve"> API, integracja z Vmware oraz Hyper-V możliwość wybrania z poziomu aplikacji konkretnej maszyny do stworzenia backupu, usługa backup </w:t>
                  </w:r>
                  <w:proofErr w:type="spellStart"/>
                  <w:r w:rsidRPr="00CE1C35">
                    <w:rPr>
                      <w:rFonts w:ascii="Calibri" w:hAnsi="Calibri" w:cs="Calibri"/>
                      <w:lang w:eastAsia="pl-PL"/>
                    </w:rPr>
                    <w:t>proxy</w:t>
                  </w:r>
                  <w:proofErr w:type="spellEnd"/>
                  <w:r w:rsidRPr="00CE1C35">
                    <w:rPr>
                      <w:rFonts w:ascii="Calibri" w:hAnsi="Calibri" w:cs="Calibri"/>
                      <w:lang w:eastAsia="pl-PL"/>
                    </w:rPr>
                    <w:t xml:space="preserve">, która umożliwia zoptymalizować wydajność kilku współbieżnych zadań, możliwość dodawania repozytorium backupu z systemów Linux oraz Windows, możliwość podłączenia zewnętrznych repozytoriów rozwiązań chmurowych </w:t>
                  </w:r>
                  <w:proofErr w:type="spellStart"/>
                  <w:r w:rsidRPr="00CE1C35">
                    <w:rPr>
                      <w:rFonts w:ascii="Calibri" w:hAnsi="Calibri" w:cs="Calibri"/>
                      <w:lang w:eastAsia="pl-PL"/>
                    </w:rPr>
                    <w:t>Azure</w:t>
                  </w:r>
                  <w:proofErr w:type="spellEnd"/>
                  <w:r w:rsidRPr="00CE1C35">
                    <w:rPr>
                      <w:rFonts w:ascii="Calibri" w:hAnsi="Calibri" w:cs="Calibri"/>
                      <w:lang w:eastAsia="pl-PL"/>
                    </w:rPr>
                    <w:t xml:space="preserve">, Google </w:t>
                  </w:r>
                  <w:proofErr w:type="spellStart"/>
                  <w:r w:rsidRPr="00CE1C35">
                    <w:rPr>
                      <w:rFonts w:ascii="Calibri" w:hAnsi="Calibri" w:cs="Calibri"/>
                      <w:lang w:eastAsia="pl-PL"/>
                    </w:rPr>
                    <w:t>Cloud</w:t>
                  </w:r>
                  <w:proofErr w:type="spellEnd"/>
                  <w:r w:rsidRPr="00CE1C35">
                    <w:rPr>
                      <w:rFonts w:ascii="Calibri" w:hAnsi="Calibri" w:cs="Calibri"/>
                      <w:lang w:eastAsia="pl-PL"/>
                    </w:rPr>
                    <w:t xml:space="preserve">, AWS, oprogramowanie musi mieć wbudowane mechanizmy backupu konfiguracji w celu prostego odtworzenia systemu po całkowitej </w:t>
                  </w:r>
                  <w:proofErr w:type="spellStart"/>
                  <w:r w:rsidRPr="00CE1C35">
                    <w:rPr>
                      <w:rFonts w:ascii="Calibri" w:hAnsi="Calibri" w:cs="Calibri"/>
                      <w:lang w:eastAsia="pl-PL"/>
                    </w:rPr>
                    <w:t>reinstalacji</w:t>
                  </w:r>
                  <w:proofErr w:type="spellEnd"/>
                  <w:r w:rsidRPr="00CE1C35">
                    <w:rPr>
                      <w:rFonts w:ascii="Calibri" w:hAnsi="Calibri" w:cs="Calibri"/>
                      <w:lang w:eastAsia="pl-PL"/>
                    </w:rPr>
                    <w:t>, oprogramowanie musi zapewniać mechanizmy informowania o wykonaniu/błędzie</w:t>
                  </w:r>
                  <w:r w:rsidRPr="00CE1C35">
                    <w:rPr>
                      <w:rFonts w:ascii="Calibri" w:hAnsi="Calibri" w:cs="Calibri"/>
                      <w:lang w:eastAsia="pl-PL"/>
                    </w:rPr>
                    <w:br/>
                    <w:t xml:space="preserve">zadania poprzez email lub SNMP. Oprogramowanie musi mieć wbudowane mechanizmy szyfrowania </w:t>
                  </w:r>
                  <w:r w:rsidRPr="00CE1C35">
                    <w:rPr>
                      <w:rFonts w:ascii="Calibri" w:hAnsi="Calibri" w:cs="Calibri"/>
                      <w:lang w:eastAsia="pl-PL"/>
                    </w:rPr>
                    <w:lastRenderedPageBreak/>
                    <w:t xml:space="preserve">zarówno plików z backupami jak i transmisji sieciowej. Włączenie szyfrowania nie może skutkować utratą jakiejkolwiek funkcjonalności. Oprogramowanie musi mieć możliwość replikacji włączonych wirtualnych maszyn bezpośrednio z infrastruktury </w:t>
                  </w:r>
                  <w:proofErr w:type="spellStart"/>
                  <w:r w:rsidRPr="00CE1C35">
                    <w:rPr>
                      <w:rFonts w:ascii="Calibri" w:hAnsi="Calibri" w:cs="Calibri"/>
                      <w:lang w:eastAsia="pl-PL"/>
                    </w:rPr>
                    <w:t>VMware</w:t>
                  </w:r>
                  <w:proofErr w:type="spellEnd"/>
                  <w:r w:rsidRPr="00CE1C35">
                    <w:rPr>
                      <w:rFonts w:ascii="Calibri" w:hAnsi="Calibri" w:cs="Calibri"/>
                      <w:lang w:eastAsia="pl-PL"/>
                    </w:rPr>
                    <w:t xml:space="preserve">, Oprogramowanie musi mieć centralną konsolę z sumarycznym podglądem wszystkich obiektów infrastruktury wirtualnej.  Oprogramowanie musi mieć możliwość monitorowania obciążenia serwerów backupowych, ilości zabezpieczanych danych oraz statusu zadań kopii zapasowych, replikacji oraz weryfikacji </w:t>
                  </w:r>
                  <w:proofErr w:type="spellStart"/>
                  <w:r w:rsidRPr="00CE1C35">
                    <w:rPr>
                      <w:rFonts w:ascii="Calibri" w:hAnsi="Calibri" w:cs="Calibri"/>
                      <w:lang w:eastAsia="pl-PL"/>
                    </w:rPr>
                    <w:t>odzyskiwalności</w:t>
                  </w:r>
                  <w:proofErr w:type="spellEnd"/>
                  <w:r w:rsidRPr="00CE1C35">
                    <w:rPr>
                      <w:rFonts w:ascii="Calibri" w:hAnsi="Calibri" w:cs="Calibri"/>
                      <w:lang w:eastAsia="pl-PL"/>
                    </w:rPr>
                    <w:t xml:space="preserve"> maszyn wirtualnych. Rozwiązanie musi wspierać odzyskiwanie całej maszyny (tzw. </w:t>
                  </w:r>
                  <w:proofErr w:type="spellStart"/>
                  <w:r w:rsidRPr="00CE1C35">
                    <w:rPr>
                      <w:rFonts w:ascii="Calibri" w:hAnsi="Calibri" w:cs="Calibri"/>
                      <w:lang w:eastAsia="pl-PL"/>
                    </w:rPr>
                    <w:t>bare</w:t>
                  </w:r>
                  <w:proofErr w:type="spellEnd"/>
                  <w:r w:rsidRPr="00CE1C35">
                    <w:rPr>
                      <w:rFonts w:ascii="Calibri" w:hAnsi="Calibri" w:cs="Calibri"/>
                      <w:lang w:eastAsia="pl-PL"/>
                    </w:rPr>
                    <w:t xml:space="preserve"> metal </w:t>
                  </w:r>
                  <w:proofErr w:type="spellStart"/>
                  <w:r w:rsidRPr="00CE1C35">
                    <w:rPr>
                      <w:rFonts w:ascii="Calibri" w:hAnsi="Calibri" w:cs="Calibri"/>
                      <w:lang w:eastAsia="pl-PL"/>
                    </w:rPr>
                    <w:t>recovery</w:t>
                  </w:r>
                  <w:proofErr w:type="spellEnd"/>
                  <w:r w:rsidRPr="00CE1C35">
                    <w:rPr>
                      <w:rFonts w:ascii="Calibri" w:hAnsi="Calibri" w:cs="Calibri"/>
                      <w:lang w:eastAsia="pl-PL"/>
                    </w:rPr>
                    <w:t>) wybranych wolumenów, oraz wybranych plików i folderów.</w:t>
                  </w:r>
                </w:p>
              </w:tc>
              <w:tc>
                <w:tcPr>
                  <w:tcW w:w="3827" w:type="dxa"/>
                  <w:tcBorders>
                    <w:top w:val="nil"/>
                    <w:left w:val="nil"/>
                    <w:bottom w:val="single" w:sz="4" w:space="0" w:color="auto"/>
                    <w:right w:val="single" w:sz="4" w:space="0" w:color="auto"/>
                  </w:tcBorders>
                </w:tcPr>
                <w:p w14:paraId="3B3048A8" w14:textId="77777777" w:rsidR="00E166E3" w:rsidRPr="00CE1C35" w:rsidRDefault="00E166E3" w:rsidP="001947BF">
                  <w:pPr>
                    <w:widowControl/>
                    <w:autoSpaceDE/>
                    <w:autoSpaceDN/>
                    <w:rPr>
                      <w:rFonts w:ascii="Calibri" w:hAnsi="Calibri" w:cs="Calibri"/>
                      <w:lang w:eastAsia="pl-PL"/>
                    </w:rPr>
                  </w:pPr>
                </w:p>
              </w:tc>
            </w:tr>
            <w:tr w:rsidR="00E166E3" w:rsidRPr="00CE1C35" w14:paraId="1D6C7324" w14:textId="46602701" w:rsidTr="005A7359">
              <w:trPr>
                <w:trHeight w:val="1559"/>
              </w:trPr>
              <w:tc>
                <w:tcPr>
                  <w:tcW w:w="3179" w:type="dxa"/>
                  <w:tcBorders>
                    <w:top w:val="nil"/>
                    <w:left w:val="single" w:sz="4" w:space="0" w:color="auto"/>
                    <w:bottom w:val="single" w:sz="4" w:space="0" w:color="auto"/>
                    <w:right w:val="single" w:sz="4" w:space="0" w:color="auto"/>
                  </w:tcBorders>
                  <w:shd w:val="clear" w:color="auto" w:fill="auto"/>
                  <w:hideMark/>
                </w:tcPr>
                <w:p w14:paraId="02ED4D7F"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Inne</w:t>
                  </w:r>
                </w:p>
              </w:tc>
              <w:tc>
                <w:tcPr>
                  <w:tcW w:w="5185" w:type="dxa"/>
                  <w:tcBorders>
                    <w:top w:val="nil"/>
                    <w:left w:val="nil"/>
                    <w:bottom w:val="single" w:sz="4" w:space="0" w:color="auto"/>
                    <w:right w:val="single" w:sz="4" w:space="0" w:color="auto"/>
                  </w:tcBorders>
                  <w:shd w:val="clear" w:color="auto" w:fill="auto"/>
                  <w:hideMark/>
                </w:tcPr>
                <w:p w14:paraId="64C2BA28"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 xml:space="preserve">Zaproponowane oprogramowanie będzie zainstalowane na serwerze Windows Server 2019. Zamawiający wykorzystuje </w:t>
                  </w:r>
                  <w:proofErr w:type="spellStart"/>
                  <w:r w:rsidRPr="00CE1C35">
                    <w:rPr>
                      <w:rFonts w:ascii="Calibri" w:hAnsi="Calibri" w:cs="Calibri"/>
                      <w:lang w:eastAsia="pl-PL"/>
                    </w:rPr>
                    <w:t>Veeam</w:t>
                  </w:r>
                  <w:proofErr w:type="spellEnd"/>
                  <w:r w:rsidRPr="00CE1C35">
                    <w:rPr>
                      <w:rFonts w:ascii="Calibri" w:hAnsi="Calibri" w:cs="Calibri"/>
                      <w:lang w:eastAsia="pl-PL"/>
                    </w:rPr>
                    <w:t xml:space="preserve"> Backup &amp; Replication 11 w </w:t>
                  </w:r>
                  <w:proofErr w:type="spellStart"/>
                  <w:r w:rsidRPr="00CE1C35">
                    <w:rPr>
                      <w:rFonts w:ascii="Calibri" w:hAnsi="Calibri" w:cs="Calibri"/>
                      <w:lang w:eastAsia="pl-PL"/>
                    </w:rPr>
                    <w:t>wersij</w:t>
                  </w:r>
                  <w:proofErr w:type="spellEnd"/>
                  <w:r w:rsidRPr="00CE1C35">
                    <w:rPr>
                      <w:rFonts w:ascii="Calibri" w:hAnsi="Calibri" w:cs="Calibri"/>
                      <w:lang w:eastAsia="pl-PL"/>
                    </w:rPr>
                    <w:t xml:space="preserve"> </w:t>
                  </w:r>
                  <w:proofErr w:type="spellStart"/>
                  <w:r w:rsidRPr="00CE1C35">
                    <w:rPr>
                      <w:rFonts w:ascii="Calibri" w:hAnsi="Calibri" w:cs="Calibri"/>
                      <w:lang w:eastAsia="pl-PL"/>
                    </w:rPr>
                    <w:t>Community</w:t>
                  </w:r>
                  <w:proofErr w:type="spellEnd"/>
                  <w:r w:rsidRPr="00CE1C35">
                    <w:rPr>
                      <w:rFonts w:ascii="Calibri" w:hAnsi="Calibri" w:cs="Calibri"/>
                      <w:lang w:eastAsia="pl-PL"/>
                    </w:rPr>
                    <w:t xml:space="preserve"> Edition do backupu wybranych maszyn wirtualnych.  Przy zaproponowaniu innego niekompatybilnego rozwiązania Wykonawca na własny koszt jest zobowiązany do migracji backupów archiwalnych do zaproponowanego rozwiązania.</w:t>
                  </w:r>
                </w:p>
              </w:tc>
              <w:tc>
                <w:tcPr>
                  <w:tcW w:w="3827" w:type="dxa"/>
                  <w:tcBorders>
                    <w:top w:val="nil"/>
                    <w:left w:val="nil"/>
                    <w:bottom w:val="single" w:sz="4" w:space="0" w:color="auto"/>
                    <w:right w:val="single" w:sz="4" w:space="0" w:color="auto"/>
                  </w:tcBorders>
                </w:tcPr>
                <w:p w14:paraId="71C52043" w14:textId="77777777" w:rsidR="00E166E3" w:rsidRPr="00CE1C35" w:rsidRDefault="00E166E3" w:rsidP="001947BF">
                  <w:pPr>
                    <w:widowControl/>
                    <w:autoSpaceDE/>
                    <w:autoSpaceDN/>
                    <w:rPr>
                      <w:rFonts w:ascii="Calibri" w:hAnsi="Calibri" w:cs="Calibri"/>
                      <w:lang w:eastAsia="pl-PL"/>
                    </w:rPr>
                  </w:pPr>
                </w:p>
              </w:tc>
            </w:tr>
            <w:tr w:rsidR="00E166E3" w:rsidRPr="00CE1C35" w14:paraId="7D042B9C" w14:textId="32738E72" w:rsidTr="005A7359">
              <w:trPr>
                <w:trHeight w:val="300"/>
              </w:trPr>
              <w:tc>
                <w:tcPr>
                  <w:tcW w:w="3179" w:type="dxa"/>
                  <w:tcBorders>
                    <w:top w:val="nil"/>
                    <w:left w:val="single" w:sz="4" w:space="0" w:color="auto"/>
                    <w:bottom w:val="single" w:sz="4" w:space="0" w:color="auto"/>
                    <w:right w:val="single" w:sz="4" w:space="0" w:color="auto"/>
                  </w:tcBorders>
                  <w:shd w:val="clear" w:color="auto" w:fill="auto"/>
                  <w:hideMark/>
                </w:tcPr>
                <w:p w14:paraId="6489F80E"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Wsparcie dla systemów</w:t>
                  </w:r>
                </w:p>
              </w:tc>
              <w:tc>
                <w:tcPr>
                  <w:tcW w:w="5185" w:type="dxa"/>
                  <w:tcBorders>
                    <w:top w:val="nil"/>
                    <w:left w:val="nil"/>
                    <w:bottom w:val="single" w:sz="4" w:space="0" w:color="auto"/>
                    <w:right w:val="single" w:sz="4" w:space="0" w:color="auto"/>
                  </w:tcBorders>
                  <w:shd w:val="clear" w:color="auto" w:fill="auto"/>
                  <w:hideMark/>
                </w:tcPr>
                <w:p w14:paraId="1BFE11F9" w14:textId="77777777" w:rsidR="00E166E3" w:rsidRPr="00CE1C35" w:rsidRDefault="00E166E3" w:rsidP="001947BF">
                  <w:pPr>
                    <w:widowControl/>
                    <w:autoSpaceDE/>
                    <w:autoSpaceDN/>
                    <w:rPr>
                      <w:rFonts w:ascii="Calibri" w:hAnsi="Calibri" w:cs="Calibri"/>
                      <w:lang w:eastAsia="pl-PL"/>
                    </w:rPr>
                  </w:pPr>
                  <w:r w:rsidRPr="00CE1C35">
                    <w:rPr>
                      <w:rFonts w:ascii="Calibri" w:hAnsi="Calibri" w:cs="Calibri"/>
                      <w:lang w:eastAsia="pl-PL"/>
                    </w:rPr>
                    <w:t xml:space="preserve">Windows Server 2019, 2016, 2012, 2008R2 oraz dystrybucje </w:t>
                  </w:r>
                  <w:proofErr w:type="spellStart"/>
                  <w:r w:rsidRPr="00CE1C35">
                    <w:rPr>
                      <w:rFonts w:ascii="Calibri" w:hAnsi="Calibri" w:cs="Calibri"/>
                      <w:lang w:eastAsia="pl-PL"/>
                    </w:rPr>
                    <w:t>linux</w:t>
                  </w:r>
                  <w:proofErr w:type="spellEnd"/>
                  <w:r w:rsidRPr="00CE1C35">
                    <w:rPr>
                      <w:rFonts w:ascii="Calibri" w:hAnsi="Calibri" w:cs="Calibri"/>
                      <w:lang w:eastAsia="pl-PL"/>
                    </w:rPr>
                    <w:t xml:space="preserve"> </w:t>
                  </w:r>
                  <w:proofErr w:type="spellStart"/>
                  <w:r w:rsidRPr="00CE1C35">
                    <w:rPr>
                      <w:rFonts w:ascii="Calibri" w:hAnsi="Calibri" w:cs="Calibri"/>
                      <w:lang w:eastAsia="pl-PL"/>
                    </w:rPr>
                    <w:t>Ubuntu</w:t>
                  </w:r>
                  <w:proofErr w:type="spellEnd"/>
                  <w:r w:rsidRPr="00CE1C35">
                    <w:rPr>
                      <w:rFonts w:ascii="Calibri" w:hAnsi="Calibri" w:cs="Calibri"/>
                      <w:lang w:eastAsia="pl-PL"/>
                    </w:rPr>
                    <w:t xml:space="preserve">, </w:t>
                  </w:r>
                  <w:proofErr w:type="spellStart"/>
                  <w:r w:rsidRPr="00CE1C35">
                    <w:rPr>
                      <w:rFonts w:ascii="Calibri" w:hAnsi="Calibri" w:cs="Calibri"/>
                      <w:lang w:eastAsia="pl-PL"/>
                    </w:rPr>
                    <w:t>Debian</w:t>
                  </w:r>
                  <w:proofErr w:type="spellEnd"/>
                </w:p>
              </w:tc>
              <w:tc>
                <w:tcPr>
                  <w:tcW w:w="3827" w:type="dxa"/>
                  <w:tcBorders>
                    <w:top w:val="nil"/>
                    <w:left w:val="nil"/>
                    <w:bottom w:val="single" w:sz="4" w:space="0" w:color="auto"/>
                    <w:right w:val="single" w:sz="4" w:space="0" w:color="auto"/>
                  </w:tcBorders>
                </w:tcPr>
                <w:p w14:paraId="162C78AB" w14:textId="77777777" w:rsidR="00E166E3" w:rsidRPr="00CE1C35" w:rsidRDefault="00E166E3" w:rsidP="001947BF">
                  <w:pPr>
                    <w:widowControl/>
                    <w:autoSpaceDE/>
                    <w:autoSpaceDN/>
                    <w:rPr>
                      <w:rFonts w:ascii="Calibri" w:hAnsi="Calibri" w:cs="Calibri"/>
                      <w:lang w:eastAsia="pl-PL"/>
                    </w:rPr>
                  </w:pPr>
                </w:p>
              </w:tc>
            </w:tr>
          </w:tbl>
          <w:p w14:paraId="2409FBAE" w14:textId="77777777" w:rsidR="00E166E3" w:rsidRPr="00CE1C35" w:rsidRDefault="00E166E3" w:rsidP="001947BF">
            <w:pPr>
              <w:widowControl/>
              <w:autoSpaceDE/>
              <w:autoSpaceDN/>
              <w:rPr>
                <w:rFonts w:ascii="Calibri" w:hAnsi="Calibri" w:cs="Calibri"/>
                <w:color w:val="000000"/>
                <w:lang w:eastAsia="pl-PL"/>
              </w:rPr>
            </w:pPr>
          </w:p>
        </w:tc>
      </w:tr>
    </w:tbl>
    <w:p w14:paraId="24A7125A" w14:textId="3877BA52" w:rsidR="00E166E3" w:rsidRDefault="00E166E3">
      <w:pPr>
        <w:pStyle w:val="Tekstpodstawowy"/>
        <w:rPr>
          <w:rFonts w:asciiTheme="minorHAnsi" w:hAnsiTheme="minorHAnsi" w:cstheme="minorHAnsi"/>
          <w:b/>
        </w:rPr>
      </w:pPr>
    </w:p>
    <w:p w14:paraId="1149B9F2" w14:textId="77777777" w:rsidR="009262D7" w:rsidRPr="00BC3BD6" w:rsidRDefault="009262D7" w:rsidP="006E5647">
      <w:pPr>
        <w:widowControl/>
        <w:numPr>
          <w:ilvl w:val="0"/>
          <w:numId w:val="60"/>
        </w:numPr>
        <w:autoSpaceDE/>
        <w:autoSpaceDN/>
        <w:jc w:val="both"/>
        <w:rPr>
          <w:rFonts w:ascii="Calibri" w:hAnsi="Calibri" w:cs="Calibri"/>
        </w:rPr>
      </w:pPr>
      <w:r w:rsidRPr="00BC3BD6">
        <w:rPr>
          <w:rFonts w:ascii="Calibri" w:hAnsi="Calibri" w:cs="Calibri"/>
          <w:b/>
          <w:bCs/>
        </w:rPr>
        <w:t xml:space="preserve">Kryterium </w:t>
      </w:r>
      <w:r>
        <w:rPr>
          <w:rFonts w:ascii="Calibri" w:hAnsi="Calibri" w:cs="Calibri"/>
          <w:b/>
          <w:bCs/>
        </w:rPr>
        <w:t>o</w:t>
      </w:r>
      <w:r w:rsidRPr="00BC3BD6">
        <w:rPr>
          <w:rFonts w:ascii="Calibri" w:hAnsi="Calibri" w:cs="Calibri"/>
          <w:b/>
          <w:bCs/>
        </w:rPr>
        <w:t>kres gwarancji:</w:t>
      </w:r>
    </w:p>
    <w:p w14:paraId="546F3980" w14:textId="77777777" w:rsidR="009262D7" w:rsidRPr="00BC3BD6" w:rsidRDefault="009262D7" w:rsidP="009262D7">
      <w:pPr>
        <w:jc w:val="both"/>
        <w:rPr>
          <w:rFonts w:ascii="Calibri" w:hAnsi="Calibri" w:cs="Calibri"/>
        </w:rPr>
      </w:pPr>
      <w:r w:rsidRPr="00BC3BD6">
        <w:rPr>
          <w:rFonts w:ascii="Calibri" w:hAnsi="Calibri" w:cs="Calibri"/>
          <w:color w:val="000000"/>
        </w:rPr>
        <w:t xml:space="preserve">Oświadczam, że na zaoferowany przedmiot zamówienia udzielam gwarancji na okres (w miesiącach): </w:t>
      </w:r>
    </w:p>
    <w:p w14:paraId="49FDD35E" w14:textId="7DA4F73A" w:rsidR="009262D7" w:rsidRPr="0098679C" w:rsidRDefault="009262D7" w:rsidP="006E5647">
      <w:pPr>
        <w:widowControl/>
        <w:numPr>
          <w:ilvl w:val="0"/>
          <w:numId w:val="59"/>
        </w:numPr>
        <w:adjustRightInd w:val="0"/>
        <w:contextualSpacing/>
        <w:jc w:val="both"/>
        <w:rPr>
          <w:rFonts w:ascii="Calibri" w:hAnsi="Calibri" w:cs="Calibri"/>
        </w:rPr>
      </w:pPr>
      <w:r w:rsidRPr="0098679C">
        <w:rPr>
          <w:rFonts w:ascii="Calibri" w:hAnsi="Calibri" w:cs="Calibri"/>
        </w:rPr>
        <w:t xml:space="preserve">…..  miesięczny okres gwarancji  </w:t>
      </w:r>
      <w:r w:rsidR="00C70DC9" w:rsidRPr="00C70DC9">
        <w:rPr>
          <w:rFonts w:ascii="Calibri" w:hAnsi="Calibri" w:cs="Calibri"/>
        </w:rPr>
        <w:t>NBD (</w:t>
      </w:r>
      <w:proofErr w:type="spellStart"/>
      <w:r w:rsidR="00C70DC9" w:rsidRPr="00C70DC9">
        <w:rPr>
          <w:rFonts w:ascii="Calibri" w:hAnsi="Calibri" w:cs="Calibri"/>
        </w:rPr>
        <w:t>Next</w:t>
      </w:r>
      <w:proofErr w:type="spellEnd"/>
      <w:r w:rsidR="00C70DC9" w:rsidRPr="00C70DC9">
        <w:rPr>
          <w:rFonts w:ascii="Calibri" w:hAnsi="Calibri" w:cs="Calibri"/>
        </w:rPr>
        <w:t xml:space="preserve"> Business Day</w:t>
      </w:r>
      <w:r w:rsidR="00C70DC9">
        <w:rPr>
          <w:rFonts w:ascii="Calibri" w:hAnsi="Calibri" w:cs="Calibri"/>
        </w:rPr>
        <w:t>)</w:t>
      </w:r>
      <w:r w:rsidR="00C70DC9" w:rsidRPr="00C70DC9">
        <w:rPr>
          <w:rFonts w:ascii="Calibri" w:hAnsi="Calibri" w:cs="Calibri"/>
        </w:rPr>
        <w:t xml:space="preserve"> </w:t>
      </w:r>
      <w:r w:rsidRPr="0098679C">
        <w:rPr>
          <w:rFonts w:ascii="Calibri" w:hAnsi="Calibri" w:cs="Calibri"/>
        </w:rPr>
        <w:t xml:space="preserve">na dostarczone Urządzenia dla poz. 1 </w:t>
      </w:r>
      <w:r>
        <w:rPr>
          <w:rFonts w:ascii="Calibri" w:hAnsi="Calibri" w:cs="Calibri"/>
        </w:rPr>
        <w:t xml:space="preserve">cz. I </w:t>
      </w:r>
      <w:r w:rsidR="00A33AED" w:rsidRPr="00A33AED">
        <w:rPr>
          <w:rFonts w:ascii="Calibri" w:hAnsi="Calibri" w:cs="Calibri"/>
        </w:rPr>
        <w:t>formularza ofertowego</w:t>
      </w:r>
    </w:p>
    <w:p w14:paraId="29A29E42" w14:textId="73F77DF0" w:rsidR="009262D7" w:rsidRDefault="009262D7" w:rsidP="006E5647">
      <w:pPr>
        <w:widowControl/>
        <w:numPr>
          <w:ilvl w:val="0"/>
          <w:numId w:val="59"/>
        </w:numPr>
        <w:adjustRightInd w:val="0"/>
        <w:contextualSpacing/>
        <w:jc w:val="both"/>
        <w:rPr>
          <w:rFonts w:ascii="Calibri" w:hAnsi="Calibri" w:cs="Calibri"/>
        </w:rPr>
      </w:pPr>
      <w:r w:rsidRPr="0098679C">
        <w:rPr>
          <w:rFonts w:ascii="Calibri" w:hAnsi="Calibri" w:cs="Calibri"/>
        </w:rPr>
        <w:t xml:space="preserve"> ….. miesięczny okres gwarancji  </w:t>
      </w:r>
      <w:r w:rsidR="00C70DC9" w:rsidRPr="00C70DC9">
        <w:rPr>
          <w:rFonts w:ascii="Calibri" w:hAnsi="Calibri" w:cs="Calibri"/>
        </w:rPr>
        <w:t>NBD (</w:t>
      </w:r>
      <w:proofErr w:type="spellStart"/>
      <w:r w:rsidR="00C70DC9" w:rsidRPr="00C70DC9">
        <w:rPr>
          <w:rFonts w:ascii="Calibri" w:hAnsi="Calibri" w:cs="Calibri"/>
        </w:rPr>
        <w:t>Next</w:t>
      </w:r>
      <w:proofErr w:type="spellEnd"/>
      <w:r w:rsidR="00C70DC9" w:rsidRPr="00C70DC9">
        <w:rPr>
          <w:rFonts w:ascii="Calibri" w:hAnsi="Calibri" w:cs="Calibri"/>
        </w:rPr>
        <w:t xml:space="preserve"> Business Day</w:t>
      </w:r>
      <w:r w:rsidR="00C70DC9">
        <w:rPr>
          <w:rFonts w:ascii="Calibri" w:hAnsi="Calibri" w:cs="Calibri"/>
        </w:rPr>
        <w:t>)</w:t>
      </w:r>
      <w:r w:rsidR="00C70DC9" w:rsidRPr="00C70DC9">
        <w:rPr>
          <w:rFonts w:ascii="Calibri" w:hAnsi="Calibri" w:cs="Calibri"/>
        </w:rPr>
        <w:t xml:space="preserve"> </w:t>
      </w:r>
      <w:r w:rsidR="00C70DC9">
        <w:rPr>
          <w:rFonts w:ascii="Calibri" w:hAnsi="Calibri" w:cs="Calibri"/>
        </w:rPr>
        <w:t xml:space="preserve"> </w:t>
      </w:r>
      <w:r w:rsidRPr="0098679C">
        <w:rPr>
          <w:rFonts w:ascii="Calibri" w:hAnsi="Calibri" w:cs="Calibri"/>
        </w:rPr>
        <w:t xml:space="preserve">na dostarczone Urządzenia dla poz. 2 </w:t>
      </w:r>
      <w:r>
        <w:rPr>
          <w:rFonts w:ascii="Calibri" w:hAnsi="Calibri" w:cs="Calibri"/>
        </w:rPr>
        <w:t xml:space="preserve">cz. I </w:t>
      </w:r>
      <w:r w:rsidR="00A33AED" w:rsidRPr="00A33AED">
        <w:rPr>
          <w:rFonts w:ascii="Calibri" w:hAnsi="Calibri" w:cs="Calibri"/>
        </w:rPr>
        <w:t>formularza ofertowego</w:t>
      </w:r>
    </w:p>
    <w:p w14:paraId="0BE7386B" w14:textId="54CD2459" w:rsidR="001F3D6A" w:rsidRPr="00035B6D" w:rsidRDefault="001F3D6A" w:rsidP="00035B6D">
      <w:pPr>
        <w:pStyle w:val="Akapitzlist"/>
        <w:numPr>
          <w:ilvl w:val="0"/>
          <w:numId w:val="59"/>
        </w:numPr>
        <w:rPr>
          <w:rFonts w:ascii="Calibri" w:hAnsi="Calibri" w:cs="Calibri"/>
        </w:rPr>
      </w:pPr>
      <w:r w:rsidRPr="001F3D6A">
        <w:rPr>
          <w:rFonts w:ascii="Calibri" w:hAnsi="Calibri" w:cs="Calibri"/>
        </w:rPr>
        <w:t xml:space="preserve">…..  miesięczny okres gwarancji  </w:t>
      </w:r>
      <w:r w:rsidR="00C70DC9" w:rsidRPr="00C70DC9">
        <w:rPr>
          <w:rFonts w:ascii="Calibri" w:hAnsi="Calibri" w:cs="Calibri"/>
        </w:rPr>
        <w:t>NBD (</w:t>
      </w:r>
      <w:proofErr w:type="spellStart"/>
      <w:r w:rsidR="00C70DC9" w:rsidRPr="00C70DC9">
        <w:rPr>
          <w:rFonts w:ascii="Calibri" w:hAnsi="Calibri" w:cs="Calibri"/>
        </w:rPr>
        <w:t>Next</w:t>
      </w:r>
      <w:proofErr w:type="spellEnd"/>
      <w:r w:rsidR="00C70DC9" w:rsidRPr="00C70DC9">
        <w:rPr>
          <w:rFonts w:ascii="Calibri" w:hAnsi="Calibri" w:cs="Calibri"/>
        </w:rPr>
        <w:t xml:space="preserve"> Business Day</w:t>
      </w:r>
      <w:r w:rsidR="00C70DC9">
        <w:rPr>
          <w:rFonts w:ascii="Calibri" w:hAnsi="Calibri" w:cs="Calibri"/>
        </w:rPr>
        <w:t>)</w:t>
      </w:r>
      <w:r w:rsidR="00C70DC9" w:rsidRPr="00C70DC9">
        <w:rPr>
          <w:rFonts w:ascii="Calibri" w:hAnsi="Calibri" w:cs="Calibri"/>
        </w:rPr>
        <w:t xml:space="preserve"> </w:t>
      </w:r>
      <w:r w:rsidRPr="001F3D6A">
        <w:rPr>
          <w:rFonts w:ascii="Calibri" w:hAnsi="Calibri" w:cs="Calibri"/>
        </w:rPr>
        <w:t xml:space="preserve">na dostarczone Urządzenia dla poz. </w:t>
      </w:r>
      <w:r>
        <w:rPr>
          <w:rFonts w:ascii="Calibri" w:hAnsi="Calibri" w:cs="Calibri"/>
        </w:rPr>
        <w:t>4</w:t>
      </w:r>
      <w:r w:rsidRPr="001F3D6A">
        <w:rPr>
          <w:rFonts w:ascii="Calibri" w:hAnsi="Calibri" w:cs="Calibri"/>
        </w:rPr>
        <w:t xml:space="preserve"> cz. I </w:t>
      </w:r>
      <w:r w:rsidR="00A33AED" w:rsidRPr="00A33AED">
        <w:rPr>
          <w:rFonts w:ascii="Calibri" w:hAnsi="Calibri" w:cs="Calibri"/>
        </w:rPr>
        <w:t>formularza ofertowego</w:t>
      </w:r>
    </w:p>
    <w:p w14:paraId="1B7BC306" w14:textId="398BF80B" w:rsidR="009262D7" w:rsidRPr="004E0D77" w:rsidRDefault="009262D7" w:rsidP="009262D7">
      <w:pPr>
        <w:adjustRightInd w:val="0"/>
        <w:jc w:val="both"/>
        <w:rPr>
          <w:rFonts w:ascii="Calibri" w:hAnsi="Calibri" w:cs="Calibri"/>
          <w:b/>
          <w:bCs/>
        </w:rPr>
      </w:pPr>
      <w:r w:rsidRPr="0098679C">
        <w:rPr>
          <w:rFonts w:ascii="Calibri" w:hAnsi="Calibri" w:cs="Calibri"/>
        </w:rPr>
        <w:lastRenderedPageBreak/>
        <w:t xml:space="preserve"> ….. </w:t>
      </w:r>
      <w:r w:rsidRPr="00BC3BD6">
        <w:rPr>
          <w:rFonts w:ascii="Calibri" w:eastAsia="Calibri" w:hAnsi="Calibri" w:cs="Calibri"/>
          <w:i/>
        </w:rPr>
        <w:t>* Zamawiający nie dopuszcza okresu gwarancji krótszego niż wskazany w OPZ</w:t>
      </w:r>
      <w:r>
        <w:rPr>
          <w:rFonts w:ascii="Calibri" w:eastAsia="Calibri" w:hAnsi="Calibri" w:cs="Calibri"/>
          <w:i/>
        </w:rPr>
        <w:t xml:space="preserve"> jako minimalny- 36</w:t>
      </w:r>
      <w:r w:rsidRPr="0098679C">
        <w:rPr>
          <w:rFonts w:ascii="Calibri" w:hAnsi="Calibri" w:cs="Calibri"/>
        </w:rPr>
        <w:t xml:space="preserve"> miesiące w przypadku poz. 1-</w:t>
      </w:r>
      <w:r w:rsidR="00AC57DB">
        <w:rPr>
          <w:rFonts w:ascii="Calibri" w:hAnsi="Calibri" w:cs="Calibri"/>
        </w:rPr>
        <w:t>2</w:t>
      </w:r>
      <w:r w:rsidR="00304BAB">
        <w:rPr>
          <w:rFonts w:ascii="Calibri" w:hAnsi="Calibri" w:cs="Calibri"/>
        </w:rPr>
        <w:t>, 4</w:t>
      </w:r>
      <w:r>
        <w:rPr>
          <w:rFonts w:ascii="Calibri" w:hAnsi="Calibri" w:cs="Calibri"/>
        </w:rPr>
        <w:t xml:space="preserve"> w cz. I; </w:t>
      </w:r>
      <w:r w:rsidRPr="0098679C">
        <w:rPr>
          <w:rFonts w:ascii="Calibri" w:hAnsi="Calibri" w:cs="Calibri"/>
        </w:rPr>
        <w:t>Zaoferowanie okresów gwarancji krótszych niż wskazane</w:t>
      </w:r>
      <w:r w:rsidRPr="0098679C">
        <w:rPr>
          <w:rFonts w:ascii="Calibri" w:hAnsi="Calibri" w:cs="Calibri"/>
          <w:b/>
          <w:bCs/>
        </w:rPr>
        <w:t xml:space="preserve"> </w:t>
      </w:r>
      <w:r w:rsidRPr="0098679C">
        <w:rPr>
          <w:rFonts w:ascii="Calibri" w:hAnsi="Calibri" w:cs="Calibri"/>
        </w:rPr>
        <w:t>powyżej dla danej pozycji oznaczać będzie złożenie oferty niezgodnej z SWZ.</w:t>
      </w:r>
    </w:p>
    <w:p w14:paraId="3B8E8987" w14:textId="0B89B95D" w:rsidR="000431C3" w:rsidRDefault="000431C3" w:rsidP="000431C3">
      <w:pPr>
        <w:ind w:firstLine="708"/>
        <w:rPr>
          <w:rFonts w:ascii="Calibri" w:hAnsi="Calibri" w:cs="Calibri"/>
          <w:b/>
          <w:iCs/>
        </w:rPr>
      </w:pPr>
    </w:p>
    <w:p w14:paraId="7136CD42" w14:textId="4BE56452" w:rsidR="00D05CCA" w:rsidRPr="004E0D77" w:rsidRDefault="00D05CCA" w:rsidP="00D05CCA">
      <w:pPr>
        <w:jc w:val="both"/>
        <w:rPr>
          <w:rFonts w:ascii="Calibri" w:hAnsi="Calibri" w:cs="Calibri"/>
          <w:b/>
          <w:bCs/>
        </w:rPr>
      </w:pPr>
      <w:r w:rsidRPr="004E0D77">
        <w:rPr>
          <w:rFonts w:ascii="Calibri" w:hAnsi="Calibri" w:cs="Calibri"/>
          <w:b/>
          <w:bCs/>
        </w:rPr>
        <w:t>CZĘŚĆ I</w:t>
      </w:r>
      <w:r w:rsidR="002A33D8">
        <w:rPr>
          <w:rFonts w:ascii="Calibri" w:hAnsi="Calibri" w:cs="Calibri"/>
          <w:b/>
          <w:bCs/>
        </w:rPr>
        <w:t>I</w:t>
      </w:r>
      <w:r w:rsidRPr="004E0D77">
        <w:rPr>
          <w:rFonts w:ascii="Calibri" w:hAnsi="Calibri" w:cs="Calibri"/>
          <w:b/>
          <w:bCs/>
        </w:rPr>
        <w:t xml:space="preserve">: </w:t>
      </w:r>
    </w:p>
    <w:p w14:paraId="5E6D6160" w14:textId="77777777" w:rsidR="00D05CCA" w:rsidRPr="00B752D8" w:rsidRDefault="00D05CCA" w:rsidP="00D05CCA">
      <w:pPr>
        <w:jc w:val="both"/>
        <w:rPr>
          <w:rFonts w:ascii="Calibri" w:hAnsi="Calibri" w:cs="Calibri"/>
        </w:rPr>
      </w:pPr>
      <w:r w:rsidRPr="00B752D8">
        <w:rPr>
          <w:rFonts w:ascii="Calibri" w:hAnsi="Calibri" w:cs="Calibri"/>
        </w:rPr>
        <w:t>I.</w:t>
      </w:r>
      <w:r w:rsidRPr="00B752D8">
        <w:rPr>
          <w:rFonts w:ascii="Calibri" w:hAnsi="Calibri" w:cs="Calibri"/>
        </w:rPr>
        <w:tab/>
        <w:t xml:space="preserve"> Kryterium cena brutto zamówienia</w:t>
      </w:r>
    </w:p>
    <w:p w14:paraId="253D7838" w14:textId="54AFF96C" w:rsidR="00D05CCA" w:rsidRPr="00B752D8" w:rsidRDefault="00D05CCA" w:rsidP="00D05CCA">
      <w:pPr>
        <w:jc w:val="both"/>
        <w:rPr>
          <w:rFonts w:ascii="Calibri" w:hAnsi="Calibri" w:cs="Calibri"/>
        </w:rPr>
      </w:pPr>
      <w:r w:rsidRPr="00B752D8">
        <w:rPr>
          <w:rFonts w:ascii="Calibri" w:hAnsi="Calibri" w:cs="Calibri"/>
        </w:rPr>
        <w:t>Oferujemy wykonanie przedmiotu zamówienia w zakresie objętym SWZ za:</w:t>
      </w:r>
    </w:p>
    <w:p w14:paraId="4239B5BD" w14:textId="77777777" w:rsidR="00D05CCA" w:rsidRPr="00B752D8" w:rsidRDefault="00D05CCA" w:rsidP="00D05CCA">
      <w:pPr>
        <w:jc w:val="both"/>
        <w:rPr>
          <w:rFonts w:ascii="Calibri" w:hAnsi="Calibri" w:cs="Calibri"/>
        </w:rPr>
      </w:pPr>
      <w:r w:rsidRPr="00B752D8">
        <w:rPr>
          <w:rFonts w:ascii="Calibri" w:hAnsi="Calibri" w:cs="Calibri"/>
        </w:rPr>
        <w:t xml:space="preserve">cenę brutto (łącznie z podatkiem VAT)*: _____________PLN </w:t>
      </w:r>
    </w:p>
    <w:p w14:paraId="3AFDF2BF" w14:textId="77777777" w:rsidR="00D05CCA" w:rsidRPr="00B752D8" w:rsidRDefault="00D05CCA" w:rsidP="00D05CCA">
      <w:pPr>
        <w:jc w:val="both"/>
        <w:rPr>
          <w:rFonts w:ascii="Calibri" w:hAnsi="Calibri" w:cs="Calibri"/>
        </w:rPr>
      </w:pPr>
      <w:r w:rsidRPr="00B752D8">
        <w:rPr>
          <w:rFonts w:ascii="Calibri" w:hAnsi="Calibri" w:cs="Calibri"/>
        </w:rPr>
        <w:t xml:space="preserve">(słownie : ___________________________________________________________________) </w:t>
      </w:r>
    </w:p>
    <w:p w14:paraId="3B56501F" w14:textId="733C58B8" w:rsidR="00D05CCA" w:rsidRPr="00B752D8" w:rsidRDefault="00D05CCA" w:rsidP="00D05CCA">
      <w:pPr>
        <w:jc w:val="both"/>
        <w:rPr>
          <w:rFonts w:ascii="Calibri" w:hAnsi="Calibri" w:cs="Calibri"/>
        </w:rPr>
      </w:pPr>
      <w:r w:rsidRPr="00B752D8">
        <w:rPr>
          <w:rFonts w:ascii="Calibri" w:hAnsi="Calibri" w:cs="Calibri"/>
        </w:rPr>
        <w:t xml:space="preserve">(suma pozycji „Całkowita cena brutto zamówienia” z poniższej tabeli </w:t>
      </w:r>
      <w:r w:rsidR="009262D7">
        <w:rPr>
          <w:rFonts w:ascii="Calibri" w:hAnsi="Calibri" w:cs="Calibri"/>
        </w:rPr>
        <w:t>nr 5</w:t>
      </w:r>
      <w:r w:rsidRPr="00B752D8">
        <w:rPr>
          <w:rFonts w:ascii="Calibri" w:hAnsi="Calibri" w:cs="Calibri"/>
        </w:rPr>
        <w:t>)</w:t>
      </w:r>
    </w:p>
    <w:p w14:paraId="4EC4859B" w14:textId="12092ACD" w:rsidR="009262D7" w:rsidRDefault="00D05CCA" w:rsidP="00D05CCA">
      <w:pPr>
        <w:jc w:val="both"/>
        <w:rPr>
          <w:rFonts w:ascii="Calibri" w:hAnsi="Calibri" w:cs="Calibri"/>
        </w:rPr>
      </w:pPr>
      <w:r w:rsidRPr="00B752D8">
        <w:rPr>
          <w:rFonts w:ascii="Calibri" w:hAnsi="Calibri" w:cs="Calibri"/>
        </w:rPr>
        <w:t>*W przypadku, gdy ofertę składa Wykonawca zagraniczny, który na podstawie odrębnych przepisów nie jest zobowiązany do uiszczenia podatku VAT w Polsce należy wpisać cenę netto.</w:t>
      </w:r>
    </w:p>
    <w:p w14:paraId="25EA4564" w14:textId="04BBC375" w:rsidR="009262D7" w:rsidRPr="009262D7" w:rsidRDefault="00D05CCA" w:rsidP="009262D7">
      <w:pPr>
        <w:jc w:val="both"/>
        <w:rPr>
          <w:rFonts w:ascii="Calibri" w:hAnsi="Calibri" w:cs="Calibri"/>
        </w:rPr>
      </w:pPr>
      <w:r w:rsidRPr="00B752D8">
        <w:rPr>
          <w:rFonts w:ascii="Calibri" w:hAnsi="Calibri" w:cs="Calibri"/>
        </w:rPr>
        <w:t xml:space="preserve"> </w:t>
      </w:r>
      <w:r w:rsidR="009262D7" w:rsidRPr="001832DE">
        <w:rPr>
          <w:rFonts w:ascii="Calibri" w:hAnsi="Calibri" w:cs="Calibri"/>
          <w:b/>
          <w:bCs/>
        </w:rPr>
        <w:t xml:space="preserve">Oświadczam, że wybór naszej oferty będzie/nie będzie** prowadził do powstania u Zamawiającego obowiązku podatkowego zgodnie z przepisami o podatku od towarów i usług w myśl art. 225  ust.  1 ustawy </w:t>
      </w:r>
      <w:proofErr w:type="spellStart"/>
      <w:r w:rsidR="009262D7" w:rsidRPr="001832DE">
        <w:rPr>
          <w:rFonts w:ascii="Calibri" w:hAnsi="Calibri" w:cs="Calibri"/>
          <w:b/>
          <w:bCs/>
        </w:rPr>
        <w:t>Pzp</w:t>
      </w:r>
      <w:proofErr w:type="spellEnd"/>
      <w:r w:rsidR="009262D7" w:rsidRPr="001832DE">
        <w:rPr>
          <w:rFonts w:ascii="Calibri" w:hAnsi="Calibri" w:cs="Calibri"/>
          <w:b/>
          <w:bCs/>
        </w:rPr>
        <w:t xml:space="preserve">. Jeśli ten punkt nie zostanie wypełniony przez Wykonawcę, Zamawiający uznaje, że  wybór  oferty  Wykonawcy  nie  będzie prowadził  do  powstania  u Zamawiającego  obowiązku podatkowego zgodnie z przepisami o podatku od towarów i usług w myśl art. 225 ust. 1ustawy  </w:t>
      </w:r>
      <w:proofErr w:type="spellStart"/>
      <w:r w:rsidR="009262D7" w:rsidRPr="001832DE">
        <w:rPr>
          <w:rFonts w:ascii="Calibri" w:hAnsi="Calibri" w:cs="Calibri"/>
          <w:b/>
          <w:bCs/>
        </w:rPr>
        <w:t>Pzp</w:t>
      </w:r>
      <w:proofErr w:type="spellEnd"/>
      <w:r w:rsidR="009262D7" w:rsidRPr="009262D7">
        <w:rPr>
          <w:rFonts w:ascii="Calibri" w:hAnsi="Calibri" w:cs="Calibri"/>
        </w:rPr>
        <w:t>.</w:t>
      </w:r>
    </w:p>
    <w:p w14:paraId="2774C65A" w14:textId="77777777" w:rsidR="009262D7" w:rsidRPr="009262D7" w:rsidRDefault="009262D7" w:rsidP="009262D7">
      <w:pPr>
        <w:jc w:val="both"/>
        <w:rPr>
          <w:rFonts w:ascii="Calibri" w:hAnsi="Calibri" w:cs="Calibri"/>
        </w:rPr>
      </w:pPr>
    </w:p>
    <w:p w14:paraId="794C7AB8" w14:textId="45EA26F0" w:rsidR="00D05CCA" w:rsidRPr="00B752D8" w:rsidRDefault="009262D7" w:rsidP="009262D7">
      <w:pPr>
        <w:jc w:val="both"/>
        <w:rPr>
          <w:rFonts w:ascii="Calibri" w:hAnsi="Calibri" w:cs="Calibri"/>
        </w:rPr>
      </w:pPr>
      <w:r w:rsidRPr="009262D7">
        <w:rPr>
          <w:rFonts w:ascii="Calibri" w:hAnsi="Calibri" w:cs="Calibri"/>
        </w:rPr>
        <w:t>** niepotrzebne skreślić</w:t>
      </w:r>
    </w:p>
    <w:p w14:paraId="060CCD4C" w14:textId="77777777" w:rsidR="00D05CCA" w:rsidRPr="004E0D77" w:rsidRDefault="00D05CCA" w:rsidP="00D05CCA">
      <w:pPr>
        <w:jc w:val="both"/>
        <w:rPr>
          <w:rFonts w:ascii="Calibri" w:hAnsi="Calibri" w:cs="Calibri"/>
          <w:b/>
          <w:bCs/>
        </w:rPr>
      </w:pPr>
      <w:r w:rsidRPr="004E0D77">
        <w:rPr>
          <w:rFonts w:ascii="Calibri" w:hAnsi="Calibri" w:cs="Calibri"/>
          <w:b/>
          <w:bCs/>
        </w:rPr>
        <w:t>W TYM:</w:t>
      </w:r>
    </w:p>
    <w:p w14:paraId="342C982E" w14:textId="77777777" w:rsidR="00D05CCA" w:rsidRDefault="00D05CCA" w:rsidP="00D05CCA">
      <w:pPr>
        <w:jc w:val="both"/>
        <w:rPr>
          <w:rFonts w:ascii="Calibri" w:hAnsi="Calibri" w:cs="Calibri"/>
        </w:rPr>
      </w:pPr>
    </w:p>
    <w:tbl>
      <w:tblPr>
        <w:tblW w:w="13765" w:type="dxa"/>
        <w:tblInd w:w="55" w:type="dxa"/>
        <w:tblCellMar>
          <w:left w:w="70" w:type="dxa"/>
          <w:right w:w="70" w:type="dxa"/>
        </w:tblCellMar>
        <w:tblLook w:val="04A0" w:firstRow="1" w:lastRow="0" w:firstColumn="1" w:lastColumn="0" w:noHBand="0" w:noVBand="1"/>
      </w:tblPr>
      <w:tblGrid>
        <w:gridCol w:w="465"/>
        <w:gridCol w:w="861"/>
        <w:gridCol w:w="1326"/>
        <w:gridCol w:w="60"/>
        <w:gridCol w:w="705"/>
        <w:gridCol w:w="1326"/>
        <w:gridCol w:w="1326"/>
        <w:gridCol w:w="1326"/>
        <w:gridCol w:w="1368"/>
        <w:gridCol w:w="2734"/>
        <w:gridCol w:w="2268"/>
      </w:tblGrid>
      <w:tr w:rsidR="00D05CCA" w:rsidRPr="00BC3BD6" w14:paraId="53E06CA7" w14:textId="77777777" w:rsidTr="00E42CF1">
        <w:trPr>
          <w:trHeight w:val="367"/>
        </w:trPr>
        <w:tc>
          <w:tcPr>
            <w:tcW w:w="2712" w:type="dxa"/>
            <w:gridSpan w:val="4"/>
            <w:tcBorders>
              <w:top w:val="nil"/>
              <w:left w:val="nil"/>
              <w:bottom w:val="single" w:sz="4" w:space="0" w:color="auto"/>
              <w:right w:val="nil"/>
            </w:tcBorders>
            <w:shd w:val="clear" w:color="auto" w:fill="auto"/>
            <w:noWrap/>
            <w:vAlign w:val="bottom"/>
            <w:hideMark/>
          </w:tcPr>
          <w:p w14:paraId="2DD6DFB3" w14:textId="44DA3E4A" w:rsidR="00D05CCA" w:rsidRPr="00BC3BD6" w:rsidRDefault="00D05CCA" w:rsidP="00E42CF1">
            <w:pPr>
              <w:rPr>
                <w:rFonts w:ascii="Calibri" w:hAnsi="Calibri" w:cs="Calibri"/>
                <w:b/>
                <w:color w:val="000000"/>
              </w:rPr>
            </w:pPr>
            <w:bookmarkStart w:id="3" w:name="_Hlk47503831"/>
            <w:r w:rsidRPr="00BC3BD6">
              <w:rPr>
                <w:rFonts w:ascii="Calibri" w:hAnsi="Calibri" w:cs="Calibri"/>
                <w:b/>
                <w:color w:val="000000"/>
              </w:rPr>
              <w:t xml:space="preserve">Tabela </w:t>
            </w:r>
            <w:r w:rsidR="009262D7">
              <w:rPr>
                <w:rFonts w:ascii="Calibri" w:hAnsi="Calibri" w:cs="Calibri"/>
                <w:b/>
                <w:color w:val="000000"/>
              </w:rPr>
              <w:t>nr 5</w:t>
            </w:r>
          </w:p>
        </w:tc>
        <w:tc>
          <w:tcPr>
            <w:tcW w:w="705"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27509857"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Ilość</w:t>
            </w:r>
          </w:p>
        </w:tc>
        <w:tc>
          <w:tcPr>
            <w:tcW w:w="1326" w:type="dxa"/>
            <w:vMerge w:val="restart"/>
            <w:tcBorders>
              <w:top w:val="single" w:sz="8" w:space="0" w:color="auto"/>
              <w:left w:val="single" w:sz="8" w:space="0" w:color="auto"/>
              <w:bottom w:val="single" w:sz="4" w:space="0" w:color="auto"/>
              <w:right w:val="single" w:sz="8" w:space="0" w:color="auto"/>
            </w:tcBorders>
          </w:tcPr>
          <w:p w14:paraId="59F111ED"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Cena jednostkowa netto</w:t>
            </w:r>
          </w:p>
        </w:tc>
        <w:tc>
          <w:tcPr>
            <w:tcW w:w="1326" w:type="dxa"/>
            <w:vMerge w:val="restart"/>
            <w:tcBorders>
              <w:top w:val="single" w:sz="8" w:space="0" w:color="auto"/>
              <w:left w:val="single" w:sz="8" w:space="0" w:color="auto"/>
              <w:bottom w:val="single" w:sz="4" w:space="0" w:color="auto"/>
              <w:right w:val="single" w:sz="8" w:space="0" w:color="auto"/>
            </w:tcBorders>
          </w:tcPr>
          <w:p w14:paraId="1049A683"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Cena jednostkowa brutto</w:t>
            </w:r>
          </w:p>
        </w:tc>
        <w:tc>
          <w:tcPr>
            <w:tcW w:w="1326"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7485BB44"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Całkowita cena netto zamówienia (kol.3x kol.4)</w:t>
            </w:r>
          </w:p>
        </w:tc>
        <w:tc>
          <w:tcPr>
            <w:tcW w:w="1368"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496E0B13"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Całkowita cena brutto zamówienia (kol.3x kol.5)</w:t>
            </w:r>
          </w:p>
        </w:tc>
        <w:tc>
          <w:tcPr>
            <w:tcW w:w="2734"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1DABBCFC"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Oferowan</w:t>
            </w:r>
            <w:r>
              <w:rPr>
                <w:rFonts w:ascii="Calibri" w:hAnsi="Calibri" w:cs="Calibri"/>
                <w:b/>
                <w:color w:val="000000"/>
              </w:rPr>
              <w:t>e oprogramowanie</w:t>
            </w:r>
            <w:r w:rsidRPr="00BC3BD6">
              <w:rPr>
                <w:rFonts w:ascii="Calibri" w:hAnsi="Calibri" w:cs="Calibri"/>
                <w:b/>
                <w:color w:val="000000"/>
              </w:rPr>
              <w:t>- wskazać pełną nazwę produktu</w:t>
            </w:r>
            <w:r>
              <w:rPr>
                <w:rFonts w:ascii="Calibri" w:hAnsi="Calibri" w:cs="Calibri"/>
                <w:b/>
                <w:color w:val="000000"/>
              </w:rPr>
              <w:t xml:space="preserve"> (oprogramowania)</w:t>
            </w:r>
            <w:r w:rsidRPr="00BC3BD6">
              <w:rPr>
                <w:rFonts w:ascii="Calibri" w:hAnsi="Calibri" w:cs="Calibri"/>
                <w:b/>
                <w:color w:val="000000"/>
              </w:rPr>
              <w:t>, nazwę producenta, kod PKWiU</w:t>
            </w:r>
          </w:p>
        </w:tc>
        <w:tc>
          <w:tcPr>
            <w:tcW w:w="2268" w:type="dxa"/>
            <w:vMerge w:val="restart"/>
            <w:tcBorders>
              <w:top w:val="single" w:sz="8" w:space="0" w:color="auto"/>
              <w:left w:val="single" w:sz="8" w:space="0" w:color="auto"/>
              <w:bottom w:val="single" w:sz="4" w:space="0" w:color="auto"/>
              <w:right w:val="single" w:sz="8" w:space="0" w:color="auto"/>
            </w:tcBorders>
          </w:tcPr>
          <w:p w14:paraId="607DC44B"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Uwagi</w:t>
            </w:r>
          </w:p>
        </w:tc>
      </w:tr>
      <w:tr w:rsidR="00D05CCA" w:rsidRPr="00BC3BD6" w14:paraId="21156A5A" w14:textId="77777777" w:rsidTr="00E42CF1">
        <w:trPr>
          <w:trHeight w:val="350"/>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B522B9"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Lp.</w:t>
            </w:r>
          </w:p>
        </w:tc>
        <w:tc>
          <w:tcPr>
            <w:tcW w:w="22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20E2A"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Nazwa</w:t>
            </w:r>
          </w:p>
        </w:tc>
        <w:tc>
          <w:tcPr>
            <w:tcW w:w="70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E63DDE" w14:textId="77777777" w:rsidR="00D05CCA" w:rsidRPr="00BC3BD6" w:rsidRDefault="00D05CCA" w:rsidP="00E42CF1">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tcPr>
          <w:p w14:paraId="6FE05AF7" w14:textId="77777777" w:rsidR="00D05CCA" w:rsidRPr="00BC3BD6" w:rsidRDefault="00D05CCA" w:rsidP="00E42CF1">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tcPr>
          <w:p w14:paraId="0D0EB676" w14:textId="77777777" w:rsidR="00D05CCA" w:rsidRPr="00BC3BD6" w:rsidRDefault="00D05CCA" w:rsidP="00E42CF1">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87A82BF" w14:textId="77777777" w:rsidR="00D05CCA" w:rsidRPr="00BC3BD6" w:rsidRDefault="00D05CCA" w:rsidP="00E42CF1">
            <w:pPr>
              <w:rPr>
                <w:rFonts w:ascii="Calibri" w:hAnsi="Calibri" w:cs="Calibri"/>
                <w:b/>
                <w:color w:val="000000"/>
              </w:rPr>
            </w:pPr>
          </w:p>
        </w:tc>
        <w:tc>
          <w:tcPr>
            <w:tcW w:w="13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EF67D80" w14:textId="77777777" w:rsidR="00D05CCA" w:rsidRPr="00BC3BD6" w:rsidRDefault="00D05CCA" w:rsidP="00E42CF1">
            <w:pPr>
              <w:rPr>
                <w:rFonts w:ascii="Calibri" w:hAnsi="Calibri" w:cs="Calibri"/>
                <w:b/>
                <w:color w:val="000000"/>
              </w:rPr>
            </w:pPr>
          </w:p>
        </w:tc>
        <w:tc>
          <w:tcPr>
            <w:tcW w:w="27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398678" w14:textId="77777777" w:rsidR="00D05CCA" w:rsidRPr="00BC3BD6" w:rsidRDefault="00D05CCA" w:rsidP="00E42CF1">
            <w:pPr>
              <w:rPr>
                <w:rFonts w:ascii="Calibri" w:hAnsi="Calibri" w:cs="Calibri"/>
                <w:b/>
                <w:color w:val="000000"/>
              </w:rPr>
            </w:pPr>
          </w:p>
        </w:tc>
        <w:tc>
          <w:tcPr>
            <w:tcW w:w="2268" w:type="dxa"/>
            <w:vMerge/>
            <w:tcBorders>
              <w:top w:val="single" w:sz="4" w:space="0" w:color="auto"/>
              <w:left w:val="single" w:sz="4" w:space="0" w:color="auto"/>
              <w:bottom w:val="single" w:sz="4" w:space="0" w:color="auto"/>
              <w:right w:val="single" w:sz="4" w:space="0" w:color="auto"/>
            </w:tcBorders>
          </w:tcPr>
          <w:p w14:paraId="06E883D0" w14:textId="77777777" w:rsidR="00D05CCA" w:rsidRPr="00BC3BD6" w:rsidRDefault="00D05CCA" w:rsidP="00E42CF1">
            <w:pPr>
              <w:rPr>
                <w:rFonts w:ascii="Calibri" w:hAnsi="Calibri" w:cs="Calibri"/>
                <w:b/>
                <w:color w:val="000000"/>
              </w:rPr>
            </w:pPr>
          </w:p>
        </w:tc>
      </w:tr>
      <w:tr w:rsidR="00D05CCA" w:rsidRPr="00BC3BD6" w14:paraId="752BF020" w14:textId="77777777" w:rsidTr="00E42CF1">
        <w:trPr>
          <w:trHeight w:val="113"/>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9DC37B"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1</w:t>
            </w:r>
          </w:p>
        </w:tc>
        <w:tc>
          <w:tcPr>
            <w:tcW w:w="22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6115C8"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2</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8D7A29"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3</w:t>
            </w:r>
          </w:p>
        </w:tc>
        <w:tc>
          <w:tcPr>
            <w:tcW w:w="1326" w:type="dxa"/>
            <w:tcBorders>
              <w:top w:val="single" w:sz="4" w:space="0" w:color="auto"/>
              <w:left w:val="single" w:sz="4" w:space="0" w:color="auto"/>
              <w:bottom w:val="single" w:sz="4" w:space="0" w:color="auto"/>
              <w:right w:val="single" w:sz="4" w:space="0" w:color="auto"/>
            </w:tcBorders>
          </w:tcPr>
          <w:p w14:paraId="7194754C"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4</w:t>
            </w:r>
          </w:p>
        </w:tc>
        <w:tc>
          <w:tcPr>
            <w:tcW w:w="1326" w:type="dxa"/>
            <w:tcBorders>
              <w:top w:val="single" w:sz="4" w:space="0" w:color="auto"/>
              <w:left w:val="single" w:sz="4" w:space="0" w:color="auto"/>
              <w:bottom w:val="single" w:sz="4" w:space="0" w:color="auto"/>
              <w:right w:val="single" w:sz="4" w:space="0" w:color="auto"/>
            </w:tcBorders>
          </w:tcPr>
          <w:p w14:paraId="6764CEEE"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5</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637713"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6</w:t>
            </w:r>
          </w:p>
        </w:tc>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DBDBFB"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7</w:t>
            </w:r>
          </w:p>
        </w:tc>
        <w:tc>
          <w:tcPr>
            <w:tcW w:w="27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932259"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8</w:t>
            </w:r>
          </w:p>
        </w:tc>
        <w:tc>
          <w:tcPr>
            <w:tcW w:w="2268" w:type="dxa"/>
            <w:tcBorders>
              <w:top w:val="single" w:sz="4" w:space="0" w:color="auto"/>
              <w:left w:val="single" w:sz="4" w:space="0" w:color="auto"/>
              <w:bottom w:val="single" w:sz="4" w:space="0" w:color="auto"/>
              <w:right w:val="single" w:sz="4" w:space="0" w:color="auto"/>
            </w:tcBorders>
          </w:tcPr>
          <w:p w14:paraId="1799750B"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9</w:t>
            </w:r>
          </w:p>
        </w:tc>
      </w:tr>
      <w:tr w:rsidR="00D05CCA" w:rsidRPr="00BC3BD6" w14:paraId="3B65A038" w14:textId="77777777" w:rsidTr="00E42CF1">
        <w:trPr>
          <w:trHeight w:val="3260"/>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7E041" w14:textId="77777777" w:rsidR="00D05CCA" w:rsidRPr="00BC3BD6" w:rsidRDefault="00D05CCA" w:rsidP="00E42CF1">
            <w:pPr>
              <w:jc w:val="center"/>
              <w:rPr>
                <w:rFonts w:ascii="Calibri" w:hAnsi="Calibri" w:cs="Calibri"/>
                <w:color w:val="000000"/>
              </w:rPr>
            </w:pPr>
            <w:r w:rsidRPr="00BC3BD6">
              <w:rPr>
                <w:rFonts w:ascii="Calibri" w:hAnsi="Calibri" w:cs="Calibri"/>
                <w:color w:val="000000"/>
              </w:rPr>
              <w:lastRenderedPageBreak/>
              <w:t>1</w:t>
            </w:r>
          </w:p>
        </w:tc>
        <w:tc>
          <w:tcPr>
            <w:tcW w:w="224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052F55C" w14:textId="0394638B" w:rsidR="00D05CCA" w:rsidRPr="004E0D77" w:rsidRDefault="006B73D8" w:rsidP="00E42CF1">
            <w:pPr>
              <w:rPr>
                <w:rFonts w:ascii="Calibri" w:eastAsia="Calibri" w:hAnsi="Calibri"/>
                <w:shd w:val="clear" w:color="auto" w:fill="FFFFFF"/>
              </w:rPr>
            </w:pPr>
            <w:r w:rsidRPr="008D47F5">
              <w:rPr>
                <w:rFonts w:ascii="Calibri" w:hAnsi="Calibri" w:cs="Calibri"/>
                <w:color w:val="000000"/>
              </w:rPr>
              <w:t>Licencje dla użytkownika typu CAL (per User) uprawniająca do korzystania z usług takich jak drukowanie sieciowe, przechowywanie plików w systemie Windows Server 2019 (</w:t>
            </w:r>
            <w:proofErr w:type="spellStart"/>
            <w:r w:rsidRPr="008D47F5">
              <w:rPr>
                <w:rFonts w:ascii="Calibri" w:hAnsi="Calibri" w:cs="Calibri"/>
                <w:color w:val="000000"/>
              </w:rPr>
              <w:t>ActiveDirectory</w:t>
            </w:r>
            <w:proofErr w:type="spellEnd"/>
            <w:r w:rsidRPr="00202C56" w:rsidDel="009B3277">
              <w:rPr>
                <w:rFonts w:ascii="Calibri" w:eastAsia="Calibri" w:hAnsi="Calibri"/>
                <w:shd w:val="clear" w:color="auto" w:fill="FFFFFF"/>
              </w:rPr>
              <w:t xml:space="preserve">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9B726F" w14:textId="358B8C9D" w:rsidR="00D05CCA" w:rsidRPr="00BC3BD6" w:rsidRDefault="00D05CCA" w:rsidP="00E42CF1">
            <w:pPr>
              <w:jc w:val="center"/>
              <w:rPr>
                <w:rFonts w:ascii="Calibri" w:hAnsi="Calibri" w:cs="Calibri"/>
                <w:color w:val="000000"/>
              </w:rPr>
            </w:pPr>
            <w:r>
              <w:rPr>
                <w:rFonts w:ascii="Calibri" w:hAnsi="Calibri" w:cs="Calibri"/>
                <w:color w:val="000000"/>
              </w:rPr>
              <w:t>1</w:t>
            </w:r>
            <w:r w:rsidR="00BC7F55">
              <w:rPr>
                <w:rFonts w:ascii="Calibri" w:hAnsi="Calibri" w:cs="Calibri"/>
                <w:color w:val="000000"/>
              </w:rPr>
              <w:t>18</w:t>
            </w:r>
            <w:r w:rsidR="009262D7">
              <w:rPr>
                <w:rFonts w:ascii="Calibri" w:hAnsi="Calibri" w:cs="Calibri"/>
                <w:color w:val="000000"/>
              </w:rPr>
              <w:t xml:space="preserve"> szt. </w:t>
            </w:r>
          </w:p>
        </w:tc>
        <w:tc>
          <w:tcPr>
            <w:tcW w:w="1326" w:type="dxa"/>
            <w:tcBorders>
              <w:top w:val="single" w:sz="4" w:space="0" w:color="auto"/>
              <w:left w:val="single" w:sz="4" w:space="0" w:color="auto"/>
              <w:bottom w:val="single" w:sz="4" w:space="0" w:color="auto"/>
              <w:right w:val="single" w:sz="4" w:space="0" w:color="auto"/>
            </w:tcBorders>
          </w:tcPr>
          <w:p w14:paraId="3B81E604" w14:textId="77777777" w:rsidR="00D05CCA" w:rsidRPr="00BC3BD6" w:rsidRDefault="00D05CCA" w:rsidP="00E42CF1">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0161EB31" w14:textId="77777777" w:rsidR="00D05CCA" w:rsidRPr="00BC3BD6" w:rsidRDefault="00D05CCA" w:rsidP="00E42CF1">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887212" w14:textId="77777777" w:rsidR="00D05CCA" w:rsidRPr="00BC3BD6" w:rsidRDefault="00D05CCA" w:rsidP="00E42CF1">
            <w:pPr>
              <w:rPr>
                <w:rFonts w:ascii="Calibri" w:hAnsi="Calibri" w:cs="Calibri"/>
                <w:color w:val="000000"/>
              </w:rPr>
            </w:pPr>
            <w:r w:rsidRPr="00BC3BD6">
              <w:rPr>
                <w:rFonts w:ascii="Calibri" w:hAnsi="Calibri" w:cs="Calibri"/>
                <w:color w:val="000000"/>
              </w:rPr>
              <w:t> </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8CEA05" w14:textId="77777777" w:rsidR="00D05CCA" w:rsidRPr="00BC3BD6" w:rsidRDefault="00D05CCA" w:rsidP="00E42CF1">
            <w:pPr>
              <w:rPr>
                <w:rFonts w:ascii="Calibri" w:hAnsi="Calibri" w:cs="Calibri"/>
                <w:color w:val="000000"/>
              </w:rPr>
            </w:pPr>
            <w:r w:rsidRPr="00BC3BD6">
              <w:rPr>
                <w:rFonts w:ascii="Calibri" w:hAnsi="Calibri" w:cs="Calibri"/>
                <w:color w:val="000000"/>
              </w:rPr>
              <w:t> </w:t>
            </w: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FA79C0" w14:textId="77777777" w:rsidR="00D05CCA" w:rsidRPr="00BC3BD6" w:rsidRDefault="00D05CCA" w:rsidP="00E42CF1">
            <w:pPr>
              <w:rPr>
                <w:rFonts w:ascii="Calibri" w:hAnsi="Calibri" w:cs="Calibri"/>
                <w:color w:val="000000"/>
              </w:rPr>
            </w:pPr>
            <w:r w:rsidRPr="00BC3BD6">
              <w:rPr>
                <w:rFonts w:ascii="Calibri" w:hAnsi="Calibri" w:cs="Calibri"/>
                <w:color w:val="000000"/>
              </w:rPr>
              <w:t> </w:t>
            </w:r>
          </w:p>
        </w:tc>
        <w:tc>
          <w:tcPr>
            <w:tcW w:w="2268" w:type="dxa"/>
            <w:tcBorders>
              <w:top w:val="single" w:sz="4" w:space="0" w:color="auto"/>
              <w:left w:val="single" w:sz="4" w:space="0" w:color="auto"/>
              <w:bottom w:val="single" w:sz="4" w:space="0" w:color="auto"/>
              <w:right w:val="single" w:sz="4" w:space="0" w:color="auto"/>
            </w:tcBorders>
          </w:tcPr>
          <w:p w14:paraId="651D9839" w14:textId="77777777" w:rsidR="00D05CCA" w:rsidRPr="00BC3BD6" w:rsidRDefault="00D05CCA" w:rsidP="00E42CF1">
            <w:pPr>
              <w:rPr>
                <w:rFonts w:ascii="Calibri" w:hAnsi="Calibri" w:cs="Calibri"/>
                <w:color w:val="000000"/>
              </w:rPr>
            </w:pPr>
          </w:p>
        </w:tc>
      </w:tr>
      <w:tr w:rsidR="00D05CCA" w:rsidRPr="00BC3BD6" w14:paraId="182ADE4A" w14:textId="77777777" w:rsidTr="00E42CF1">
        <w:trPr>
          <w:trHeight w:val="150"/>
        </w:trPr>
        <w:tc>
          <w:tcPr>
            <w:tcW w:w="1326" w:type="dxa"/>
            <w:gridSpan w:val="2"/>
            <w:tcBorders>
              <w:top w:val="single" w:sz="4" w:space="0" w:color="auto"/>
              <w:left w:val="single" w:sz="4" w:space="0" w:color="auto"/>
              <w:bottom w:val="single" w:sz="4" w:space="0" w:color="auto"/>
              <w:right w:val="single" w:sz="4" w:space="0" w:color="auto"/>
            </w:tcBorders>
          </w:tcPr>
          <w:p w14:paraId="15AB0547" w14:textId="77777777" w:rsidR="00D05CCA" w:rsidRPr="00BC3BD6" w:rsidRDefault="00D05CCA" w:rsidP="00E42CF1">
            <w:pPr>
              <w:jc w:val="right"/>
              <w:rPr>
                <w:rFonts w:ascii="Calibri" w:hAnsi="Calibri" w:cs="Calibri"/>
                <w:b/>
                <w:color w:val="000000"/>
              </w:rPr>
            </w:pPr>
          </w:p>
        </w:tc>
        <w:tc>
          <w:tcPr>
            <w:tcW w:w="1326" w:type="dxa"/>
            <w:tcBorders>
              <w:top w:val="single" w:sz="4" w:space="0" w:color="auto"/>
              <w:left w:val="single" w:sz="4" w:space="0" w:color="auto"/>
              <w:bottom w:val="single" w:sz="4" w:space="0" w:color="auto"/>
              <w:right w:val="single" w:sz="4" w:space="0" w:color="auto"/>
            </w:tcBorders>
          </w:tcPr>
          <w:p w14:paraId="5CF62BDD" w14:textId="77777777" w:rsidR="00D05CCA" w:rsidRPr="00BC3BD6" w:rsidRDefault="00D05CCA" w:rsidP="00E42CF1">
            <w:pPr>
              <w:jc w:val="right"/>
              <w:rPr>
                <w:rFonts w:ascii="Calibri" w:hAnsi="Calibri" w:cs="Calibri"/>
                <w:b/>
                <w:color w:val="000000"/>
              </w:rPr>
            </w:pPr>
          </w:p>
        </w:tc>
        <w:tc>
          <w:tcPr>
            <w:tcW w:w="474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FDAA87" w14:textId="77777777" w:rsidR="00D05CCA" w:rsidRPr="00BC3BD6" w:rsidRDefault="00D05CCA" w:rsidP="00E42CF1">
            <w:pPr>
              <w:jc w:val="right"/>
              <w:rPr>
                <w:rFonts w:ascii="Calibri" w:hAnsi="Calibri" w:cs="Calibri"/>
                <w:b/>
                <w:color w:val="000000"/>
              </w:rPr>
            </w:pPr>
            <w:r w:rsidRPr="00BC3BD6">
              <w:rPr>
                <w:rFonts w:ascii="Calibri" w:hAnsi="Calibri" w:cs="Calibri"/>
                <w:b/>
                <w:color w:val="000000"/>
              </w:rPr>
              <w:t>RAZEM</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83F6CE" w14:textId="77777777" w:rsidR="00D05CCA" w:rsidRPr="00BC3BD6" w:rsidRDefault="00D05CCA" w:rsidP="00E42CF1">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bottom"/>
          </w:tcPr>
          <w:p w14:paraId="019FF6C2" w14:textId="77777777" w:rsidR="00D05CCA" w:rsidRPr="00BC3BD6" w:rsidRDefault="00D05CCA" w:rsidP="00E42CF1">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l2br w:val="single" w:sz="4" w:space="0" w:color="auto"/>
            </w:tcBorders>
          </w:tcPr>
          <w:p w14:paraId="70CA339C" w14:textId="77777777" w:rsidR="00D05CCA" w:rsidRPr="00BC3BD6" w:rsidRDefault="00D05CCA" w:rsidP="00E42CF1">
            <w:pPr>
              <w:rPr>
                <w:rFonts w:ascii="Calibri" w:hAnsi="Calibri" w:cs="Calibri"/>
                <w:color w:val="000000"/>
              </w:rPr>
            </w:pPr>
          </w:p>
        </w:tc>
      </w:tr>
      <w:bookmarkEnd w:id="3"/>
    </w:tbl>
    <w:p w14:paraId="3F9E6A37" w14:textId="77777777" w:rsidR="00D05CCA" w:rsidRDefault="00D05CCA" w:rsidP="00D05CCA">
      <w:pPr>
        <w:tabs>
          <w:tab w:val="left" w:pos="284"/>
          <w:tab w:val="left" w:pos="426"/>
        </w:tabs>
        <w:rPr>
          <w:rFonts w:ascii="Calibri" w:hAnsi="Calibri" w:cs="Calibri"/>
          <w:color w:val="000000"/>
        </w:rPr>
      </w:pPr>
    </w:p>
    <w:p w14:paraId="3B5D95B3" w14:textId="59BC4062" w:rsidR="00D05CCA" w:rsidRDefault="00D05CCA" w:rsidP="00CB5B39">
      <w:pPr>
        <w:tabs>
          <w:tab w:val="left" w:pos="284"/>
          <w:tab w:val="left" w:pos="426"/>
        </w:tabs>
        <w:jc w:val="both"/>
        <w:rPr>
          <w:rFonts w:ascii="Calibri" w:hAnsi="Calibri" w:cs="Calibri"/>
          <w:color w:val="000000"/>
        </w:rPr>
      </w:pPr>
      <w:r w:rsidRPr="000D7226">
        <w:rPr>
          <w:rFonts w:ascii="Calibri" w:hAnsi="Calibri" w:cs="Calibri"/>
          <w:color w:val="000000"/>
        </w:rPr>
        <w:t>Dla jednoznacznej identyfikacji oferowan</w:t>
      </w:r>
      <w:r w:rsidR="000B6BE9">
        <w:rPr>
          <w:rFonts w:ascii="Calibri" w:hAnsi="Calibri" w:cs="Calibri"/>
          <w:color w:val="000000"/>
        </w:rPr>
        <w:t>ych  licencji</w:t>
      </w:r>
      <w:r w:rsidRPr="000D7226">
        <w:rPr>
          <w:rFonts w:ascii="Calibri" w:hAnsi="Calibri" w:cs="Calibri"/>
          <w:color w:val="000000"/>
        </w:rPr>
        <w:t xml:space="preserve"> </w:t>
      </w:r>
      <w:r w:rsidR="006B2527">
        <w:rPr>
          <w:rFonts w:ascii="Calibri" w:hAnsi="Calibri" w:cs="Calibri"/>
          <w:color w:val="000000"/>
        </w:rPr>
        <w:t xml:space="preserve">dostępowych </w:t>
      </w:r>
      <w:r w:rsidRPr="000D7226">
        <w:rPr>
          <w:rFonts w:ascii="Calibri" w:hAnsi="Calibri" w:cs="Calibri"/>
          <w:color w:val="000000"/>
        </w:rPr>
        <w:t xml:space="preserve">należy </w:t>
      </w:r>
      <w:r>
        <w:rPr>
          <w:rFonts w:ascii="Calibri" w:hAnsi="Calibri" w:cs="Calibri"/>
          <w:color w:val="000000"/>
        </w:rPr>
        <w:t xml:space="preserve">w tabeli powyżej </w:t>
      </w:r>
      <w:r w:rsidRPr="000D7226">
        <w:rPr>
          <w:rFonts w:ascii="Calibri" w:hAnsi="Calibri" w:cs="Calibri"/>
          <w:color w:val="000000"/>
        </w:rPr>
        <w:t>podać pełną nazwę produktu</w:t>
      </w:r>
      <w:r>
        <w:rPr>
          <w:rFonts w:ascii="Calibri" w:hAnsi="Calibri" w:cs="Calibri"/>
          <w:color w:val="000000"/>
        </w:rPr>
        <w:t xml:space="preserve"> i producenta </w:t>
      </w:r>
      <w:r w:rsidR="000B6BE9">
        <w:rPr>
          <w:rFonts w:ascii="Calibri" w:hAnsi="Calibri" w:cs="Calibri"/>
          <w:color w:val="000000"/>
        </w:rPr>
        <w:t>licencji</w:t>
      </w:r>
      <w:r w:rsidRPr="000D7226">
        <w:rPr>
          <w:rFonts w:ascii="Calibri" w:hAnsi="Calibri" w:cs="Calibri"/>
          <w:color w:val="000000"/>
        </w:rPr>
        <w:t xml:space="preserve">, umożliwiającą </w:t>
      </w:r>
      <w:r w:rsidR="000B6BE9">
        <w:rPr>
          <w:rFonts w:ascii="Calibri" w:hAnsi="Calibri" w:cs="Calibri"/>
          <w:color w:val="000000"/>
        </w:rPr>
        <w:t xml:space="preserve">ich </w:t>
      </w:r>
      <w:r w:rsidRPr="000D7226">
        <w:rPr>
          <w:rFonts w:ascii="Calibri" w:hAnsi="Calibri" w:cs="Calibri"/>
          <w:color w:val="000000"/>
        </w:rPr>
        <w:t>jednoznaczną identyfikację</w:t>
      </w:r>
      <w:r>
        <w:rPr>
          <w:rFonts w:ascii="Calibri" w:hAnsi="Calibri" w:cs="Calibri"/>
          <w:color w:val="000000"/>
        </w:rPr>
        <w:t>.</w:t>
      </w:r>
      <w:r w:rsidRPr="000D7226">
        <w:rPr>
          <w:rFonts w:ascii="Calibri" w:hAnsi="Calibri" w:cs="Calibri"/>
          <w:color w:val="000000"/>
        </w:rPr>
        <w:t xml:space="preserve"> Zamawiający będzie weryfikował zgodność ofertowan</w:t>
      </w:r>
      <w:r w:rsidR="000B6BE9">
        <w:rPr>
          <w:rFonts w:ascii="Calibri" w:hAnsi="Calibri" w:cs="Calibri"/>
          <w:color w:val="000000"/>
        </w:rPr>
        <w:t xml:space="preserve">ych licencji </w:t>
      </w:r>
      <w:r w:rsidRPr="000D7226">
        <w:rPr>
          <w:rFonts w:ascii="Calibri" w:hAnsi="Calibri" w:cs="Calibri"/>
          <w:color w:val="000000"/>
        </w:rPr>
        <w:t xml:space="preserve"> z SWZ</w:t>
      </w:r>
      <w:r>
        <w:rPr>
          <w:rFonts w:ascii="Calibri" w:hAnsi="Calibri" w:cs="Calibri"/>
          <w:color w:val="000000"/>
        </w:rPr>
        <w:t xml:space="preserve">. </w:t>
      </w:r>
      <w:r w:rsidR="008E4701">
        <w:rPr>
          <w:rFonts w:ascii="Calibri" w:hAnsi="Calibri" w:cs="Calibri"/>
          <w:color w:val="000000"/>
        </w:rPr>
        <w:t xml:space="preserve"> </w:t>
      </w:r>
    </w:p>
    <w:p w14:paraId="69144525" w14:textId="1BA2C433" w:rsidR="008E4701" w:rsidRDefault="008E4701" w:rsidP="00D05CCA">
      <w:pPr>
        <w:tabs>
          <w:tab w:val="left" w:pos="284"/>
          <w:tab w:val="left" w:pos="426"/>
        </w:tabs>
        <w:rPr>
          <w:rFonts w:ascii="Calibri" w:hAnsi="Calibri" w:cs="Calibri"/>
          <w:color w:val="000000"/>
        </w:rPr>
      </w:pPr>
    </w:p>
    <w:p w14:paraId="4E4DAC4C" w14:textId="7F846C01" w:rsidR="008E4701" w:rsidRPr="005A5634" w:rsidRDefault="008E4701" w:rsidP="00D05CCA">
      <w:pPr>
        <w:tabs>
          <w:tab w:val="left" w:pos="284"/>
          <w:tab w:val="left" w:pos="426"/>
        </w:tabs>
        <w:rPr>
          <w:rFonts w:ascii="Calibri" w:hAnsi="Calibri" w:cs="Calibri"/>
          <w:b/>
          <w:bCs/>
          <w:color w:val="000000"/>
        </w:rPr>
      </w:pPr>
      <w:r w:rsidRPr="005A5634">
        <w:rPr>
          <w:rFonts w:ascii="Calibri" w:hAnsi="Calibri" w:cs="Calibri"/>
          <w:b/>
          <w:bCs/>
          <w:color w:val="000000"/>
        </w:rPr>
        <w:t>OŚWIADCZENIA:</w:t>
      </w:r>
    </w:p>
    <w:p w14:paraId="335F7D89" w14:textId="715FC702" w:rsidR="008E4701" w:rsidRDefault="008E4701" w:rsidP="00D05CCA">
      <w:pPr>
        <w:tabs>
          <w:tab w:val="left" w:pos="284"/>
          <w:tab w:val="left" w:pos="426"/>
        </w:tabs>
        <w:rPr>
          <w:rFonts w:ascii="Calibri" w:hAnsi="Calibri" w:cs="Calibri"/>
          <w:color w:val="000000"/>
        </w:rPr>
      </w:pPr>
    </w:p>
    <w:p w14:paraId="7984F651" w14:textId="77777777" w:rsidR="005A5634" w:rsidRPr="00991F16" w:rsidRDefault="005A5634" w:rsidP="005A5634">
      <w:pPr>
        <w:pStyle w:val="Akapitzlist"/>
        <w:numPr>
          <w:ilvl w:val="0"/>
          <w:numId w:val="3"/>
        </w:numPr>
        <w:tabs>
          <w:tab w:val="left" w:pos="684"/>
        </w:tabs>
        <w:spacing w:before="0"/>
        <w:ind w:left="684" w:hanging="426"/>
        <w:rPr>
          <w:rFonts w:asciiTheme="minorHAnsi" w:hAnsiTheme="minorHAnsi" w:cstheme="minorHAnsi"/>
        </w:rPr>
      </w:pPr>
      <w:r w:rsidRPr="00991F16">
        <w:rPr>
          <w:rFonts w:asciiTheme="minorHAnsi" w:hAnsiTheme="minorHAnsi" w:cstheme="minorHAnsi"/>
        </w:rPr>
        <w:t>OŚWIADCZAMY, że zamówienie wykonamy w terminie podanym przez</w:t>
      </w:r>
      <w:r w:rsidRPr="00991F16">
        <w:rPr>
          <w:rFonts w:asciiTheme="minorHAnsi" w:hAnsiTheme="minorHAnsi" w:cstheme="minorHAnsi"/>
          <w:spacing w:val="-20"/>
        </w:rPr>
        <w:t xml:space="preserve"> </w:t>
      </w:r>
      <w:r w:rsidRPr="00991F16">
        <w:rPr>
          <w:rFonts w:asciiTheme="minorHAnsi" w:hAnsiTheme="minorHAnsi" w:cstheme="minorHAnsi"/>
        </w:rPr>
        <w:t>Zamawiającego.</w:t>
      </w:r>
    </w:p>
    <w:p w14:paraId="7CEA7A22" w14:textId="77777777" w:rsidR="005A5634" w:rsidRPr="00991F16" w:rsidRDefault="005A5634" w:rsidP="005A5634">
      <w:pPr>
        <w:pStyle w:val="Tekstpodstawowy"/>
        <w:rPr>
          <w:rFonts w:asciiTheme="minorHAnsi" w:hAnsiTheme="minorHAnsi" w:cstheme="minorHAnsi"/>
        </w:rPr>
      </w:pPr>
    </w:p>
    <w:p w14:paraId="4A5C5C2B" w14:textId="77777777" w:rsidR="005A5634" w:rsidRPr="00991F16" w:rsidRDefault="005A5634" w:rsidP="005A5634">
      <w:pPr>
        <w:pStyle w:val="Akapitzlist"/>
        <w:numPr>
          <w:ilvl w:val="0"/>
          <w:numId w:val="3"/>
        </w:numPr>
        <w:tabs>
          <w:tab w:val="left" w:pos="684"/>
        </w:tabs>
        <w:spacing w:before="0" w:line="312" w:lineRule="auto"/>
        <w:ind w:right="118" w:hanging="426"/>
        <w:rPr>
          <w:rFonts w:asciiTheme="minorHAnsi" w:hAnsiTheme="minorHAnsi" w:cstheme="minorHAnsi"/>
        </w:rPr>
      </w:pPr>
      <w:r w:rsidRPr="00991F16">
        <w:rPr>
          <w:rFonts w:asciiTheme="minorHAnsi" w:hAnsiTheme="minorHAnsi" w:cstheme="minorHAnsi"/>
        </w:rPr>
        <w:t>OŚWIADCZAMY, że zapoznaliśmy się ze Specyfikacją Warunków Zamówienia i akceptujemy oraz spełniamy wszystkie warunki w niej</w:t>
      </w:r>
      <w:r w:rsidRPr="00991F16">
        <w:rPr>
          <w:rFonts w:asciiTheme="minorHAnsi" w:hAnsiTheme="minorHAnsi" w:cstheme="minorHAnsi"/>
          <w:spacing w:val="-7"/>
        </w:rPr>
        <w:t xml:space="preserve"> </w:t>
      </w:r>
      <w:r w:rsidRPr="00991F16">
        <w:rPr>
          <w:rFonts w:asciiTheme="minorHAnsi" w:hAnsiTheme="minorHAnsi" w:cstheme="minorHAnsi"/>
        </w:rPr>
        <w:t>zawarte.</w:t>
      </w:r>
    </w:p>
    <w:p w14:paraId="5448B42A" w14:textId="77777777" w:rsidR="005A5634" w:rsidRPr="00991F16" w:rsidRDefault="005A5634" w:rsidP="005A5634">
      <w:pPr>
        <w:pStyle w:val="Akapitzlist"/>
        <w:numPr>
          <w:ilvl w:val="0"/>
          <w:numId w:val="3"/>
        </w:numPr>
        <w:tabs>
          <w:tab w:val="left" w:pos="684"/>
        </w:tabs>
        <w:spacing w:before="200"/>
        <w:ind w:left="684" w:hanging="426"/>
        <w:rPr>
          <w:rFonts w:asciiTheme="minorHAnsi" w:hAnsiTheme="minorHAnsi" w:cstheme="minorHAnsi"/>
        </w:rPr>
      </w:pPr>
      <w:r w:rsidRPr="00991F16">
        <w:rPr>
          <w:rFonts w:asciiTheme="minorHAnsi" w:hAnsiTheme="minorHAnsi" w:cstheme="minorHAnsi"/>
        </w:rPr>
        <w:t>OŚWIADCZAMY, że uzyskaliśmy wszelkie informacje niezbędne do</w:t>
      </w:r>
      <w:r w:rsidRPr="00991F16">
        <w:rPr>
          <w:rFonts w:asciiTheme="minorHAnsi" w:hAnsiTheme="minorHAnsi" w:cstheme="minorHAnsi"/>
          <w:spacing w:val="16"/>
        </w:rPr>
        <w:t xml:space="preserve"> </w:t>
      </w:r>
      <w:r w:rsidRPr="00991F16">
        <w:rPr>
          <w:rFonts w:asciiTheme="minorHAnsi" w:hAnsiTheme="minorHAnsi" w:cstheme="minorHAnsi"/>
        </w:rPr>
        <w:t>prawidłowego przygotowania i złożenia niniejszej oferty.</w:t>
      </w:r>
    </w:p>
    <w:p w14:paraId="0434813C" w14:textId="77777777" w:rsidR="005A5634" w:rsidRPr="00991F16" w:rsidRDefault="005A5634" w:rsidP="005A5634">
      <w:pPr>
        <w:pStyle w:val="Tekstpodstawowy"/>
        <w:rPr>
          <w:rFonts w:asciiTheme="minorHAnsi" w:hAnsiTheme="minorHAnsi" w:cstheme="minorHAnsi"/>
        </w:rPr>
      </w:pPr>
    </w:p>
    <w:p w14:paraId="6D4E8355" w14:textId="136D29B4" w:rsidR="005A5634" w:rsidRPr="00991F16" w:rsidRDefault="005A5634" w:rsidP="005A5634">
      <w:pPr>
        <w:pStyle w:val="Akapitzlist"/>
        <w:numPr>
          <w:ilvl w:val="0"/>
          <w:numId w:val="3"/>
        </w:numPr>
        <w:tabs>
          <w:tab w:val="left" w:pos="684"/>
        </w:tabs>
        <w:spacing w:before="0" w:line="312" w:lineRule="auto"/>
        <w:ind w:right="116" w:hanging="426"/>
        <w:rPr>
          <w:rFonts w:asciiTheme="minorHAnsi" w:hAnsiTheme="minorHAnsi" w:cstheme="minorHAnsi"/>
        </w:rPr>
      </w:pPr>
      <w:r w:rsidRPr="00991F16">
        <w:rPr>
          <w:rFonts w:asciiTheme="minorHAnsi" w:hAnsiTheme="minorHAnsi" w:cstheme="minorHAnsi"/>
        </w:rPr>
        <w:t>OŚWIADCZAMY, że jesteśmy związani niniejszą ofertą od dnia upływu terminu składania ofert do dnia</w:t>
      </w:r>
      <w:r w:rsidR="00B84069">
        <w:rPr>
          <w:rFonts w:asciiTheme="minorHAnsi" w:hAnsiTheme="minorHAnsi" w:cstheme="minorHAnsi"/>
        </w:rPr>
        <w:t xml:space="preserve"> 2</w:t>
      </w:r>
      <w:r w:rsidR="00AB32CF">
        <w:rPr>
          <w:rFonts w:asciiTheme="minorHAnsi" w:hAnsiTheme="minorHAnsi" w:cstheme="minorHAnsi"/>
        </w:rPr>
        <w:t>5</w:t>
      </w:r>
      <w:r w:rsidR="00B84069">
        <w:rPr>
          <w:rFonts w:asciiTheme="minorHAnsi" w:hAnsiTheme="minorHAnsi" w:cstheme="minorHAnsi"/>
        </w:rPr>
        <w:t>.11.</w:t>
      </w:r>
      <w:r w:rsidRPr="0010150A">
        <w:rPr>
          <w:rFonts w:asciiTheme="minorHAnsi" w:hAnsiTheme="minorHAnsi" w:cstheme="minorHAnsi"/>
        </w:rPr>
        <w:t xml:space="preserve">2021 r. </w:t>
      </w:r>
    </w:p>
    <w:p w14:paraId="781137FB" w14:textId="3A3D661F" w:rsidR="005A5634" w:rsidRPr="00991F16" w:rsidRDefault="005A5634" w:rsidP="005A5634">
      <w:pPr>
        <w:pStyle w:val="Akapitzlist"/>
        <w:numPr>
          <w:ilvl w:val="0"/>
          <w:numId w:val="3"/>
        </w:numPr>
        <w:tabs>
          <w:tab w:val="left" w:pos="684"/>
        </w:tabs>
        <w:spacing w:before="200" w:line="312" w:lineRule="auto"/>
        <w:ind w:right="115" w:hanging="426"/>
        <w:rPr>
          <w:rFonts w:asciiTheme="minorHAnsi" w:hAnsiTheme="minorHAnsi" w:cstheme="minorHAnsi"/>
        </w:rPr>
      </w:pPr>
      <w:r w:rsidRPr="00991F16">
        <w:rPr>
          <w:rFonts w:asciiTheme="minorHAnsi" w:hAnsiTheme="minorHAnsi" w:cstheme="minorHAnsi"/>
        </w:rPr>
        <w:t>OŚWIADCZAMY,</w:t>
      </w:r>
      <w:r w:rsidRPr="00991F16">
        <w:rPr>
          <w:rFonts w:asciiTheme="minorHAnsi" w:hAnsiTheme="minorHAnsi" w:cstheme="minorHAnsi"/>
          <w:spacing w:val="-20"/>
        </w:rPr>
        <w:t xml:space="preserve"> </w:t>
      </w:r>
      <w:r w:rsidRPr="00991F16">
        <w:rPr>
          <w:rFonts w:asciiTheme="minorHAnsi" w:hAnsiTheme="minorHAnsi" w:cstheme="minorHAnsi"/>
        </w:rPr>
        <w:t>że</w:t>
      </w:r>
      <w:r w:rsidRPr="00991F16">
        <w:rPr>
          <w:rFonts w:asciiTheme="minorHAnsi" w:hAnsiTheme="minorHAnsi" w:cstheme="minorHAnsi"/>
          <w:spacing w:val="-19"/>
        </w:rPr>
        <w:t xml:space="preserve"> </w:t>
      </w:r>
      <w:r w:rsidRPr="00991F16">
        <w:rPr>
          <w:rFonts w:asciiTheme="minorHAnsi" w:hAnsiTheme="minorHAnsi" w:cstheme="minorHAnsi"/>
        </w:rPr>
        <w:t>zapoznaliśmy</w:t>
      </w:r>
      <w:r w:rsidRPr="00991F16">
        <w:rPr>
          <w:rFonts w:asciiTheme="minorHAnsi" w:hAnsiTheme="minorHAnsi" w:cstheme="minorHAnsi"/>
          <w:spacing w:val="-18"/>
        </w:rPr>
        <w:t xml:space="preserve"> </w:t>
      </w:r>
      <w:r w:rsidRPr="00991F16">
        <w:rPr>
          <w:rFonts w:asciiTheme="minorHAnsi" w:hAnsiTheme="minorHAnsi" w:cstheme="minorHAnsi"/>
        </w:rPr>
        <w:t>się</w:t>
      </w:r>
      <w:r w:rsidRPr="00991F16">
        <w:rPr>
          <w:rFonts w:asciiTheme="minorHAnsi" w:hAnsiTheme="minorHAnsi" w:cstheme="minorHAnsi"/>
          <w:spacing w:val="-20"/>
        </w:rPr>
        <w:t xml:space="preserve"> </w:t>
      </w:r>
      <w:r w:rsidRPr="00991F16">
        <w:rPr>
          <w:rFonts w:asciiTheme="minorHAnsi" w:hAnsiTheme="minorHAnsi" w:cstheme="minorHAnsi"/>
        </w:rPr>
        <w:t>z</w:t>
      </w:r>
      <w:r w:rsidRPr="00991F16">
        <w:rPr>
          <w:rFonts w:asciiTheme="minorHAnsi" w:hAnsiTheme="minorHAnsi" w:cstheme="minorHAnsi"/>
          <w:spacing w:val="-19"/>
        </w:rPr>
        <w:t xml:space="preserve"> </w:t>
      </w:r>
      <w:r w:rsidRPr="00991F16">
        <w:rPr>
          <w:rFonts w:asciiTheme="minorHAnsi" w:hAnsiTheme="minorHAnsi" w:cstheme="minorHAnsi"/>
        </w:rPr>
        <w:t>Projektowanymi</w:t>
      </w:r>
      <w:r w:rsidRPr="00991F16">
        <w:rPr>
          <w:rFonts w:asciiTheme="minorHAnsi" w:hAnsiTheme="minorHAnsi" w:cstheme="minorHAnsi"/>
          <w:spacing w:val="-19"/>
        </w:rPr>
        <w:t xml:space="preserve"> </w:t>
      </w:r>
      <w:r w:rsidRPr="00991F16">
        <w:rPr>
          <w:rFonts w:asciiTheme="minorHAnsi" w:hAnsiTheme="minorHAnsi" w:cstheme="minorHAnsi"/>
        </w:rPr>
        <w:t>Postanowieniami</w:t>
      </w:r>
      <w:r w:rsidRPr="00991F16">
        <w:rPr>
          <w:rFonts w:asciiTheme="minorHAnsi" w:hAnsiTheme="minorHAnsi" w:cstheme="minorHAnsi"/>
          <w:spacing w:val="-19"/>
        </w:rPr>
        <w:t xml:space="preserve"> </w:t>
      </w:r>
      <w:r w:rsidRPr="00991F16">
        <w:rPr>
          <w:rFonts w:asciiTheme="minorHAnsi" w:hAnsiTheme="minorHAnsi" w:cstheme="minorHAnsi"/>
        </w:rPr>
        <w:t>Umowy,</w:t>
      </w:r>
      <w:r w:rsidRPr="00991F16">
        <w:rPr>
          <w:rFonts w:asciiTheme="minorHAnsi" w:hAnsiTheme="minorHAnsi" w:cstheme="minorHAnsi"/>
          <w:spacing w:val="-20"/>
        </w:rPr>
        <w:t xml:space="preserve"> </w:t>
      </w:r>
      <w:r w:rsidRPr="00991F16">
        <w:rPr>
          <w:rFonts w:asciiTheme="minorHAnsi" w:hAnsiTheme="minorHAnsi" w:cstheme="minorHAnsi"/>
        </w:rPr>
        <w:t>określonymi w Załączniku nr 4 do Specyfikacji Warunków Zamówienia i ZOBOWIĄZUJEMY SIĘ,</w:t>
      </w:r>
      <w:r w:rsidR="006B2527">
        <w:rPr>
          <w:rFonts w:asciiTheme="minorHAnsi" w:hAnsiTheme="minorHAnsi" w:cstheme="minorHAnsi"/>
        </w:rPr>
        <w:tab/>
      </w:r>
      <w:r w:rsidRPr="00991F16">
        <w:rPr>
          <w:rFonts w:asciiTheme="minorHAnsi" w:hAnsiTheme="minorHAnsi" w:cstheme="minorHAnsi"/>
        </w:rPr>
        <w:t>w przypadku wyboru naszej oferty, do zawarcia umowy zgodnej z niniejszą ofertą, na warunkach w nich</w:t>
      </w:r>
      <w:r w:rsidRPr="00991F16">
        <w:rPr>
          <w:rFonts w:asciiTheme="minorHAnsi" w:hAnsiTheme="minorHAnsi" w:cstheme="minorHAnsi"/>
          <w:spacing w:val="-1"/>
        </w:rPr>
        <w:t xml:space="preserve"> </w:t>
      </w:r>
      <w:r w:rsidRPr="00991F16">
        <w:rPr>
          <w:rFonts w:asciiTheme="minorHAnsi" w:hAnsiTheme="minorHAnsi" w:cstheme="minorHAnsi"/>
        </w:rPr>
        <w:t>określonych.</w:t>
      </w:r>
    </w:p>
    <w:p w14:paraId="479D8BCC" w14:textId="77777777" w:rsidR="005A5634" w:rsidRPr="00991F16" w:rsidRDefault="005A5634" w:rsidP="005A5634">
      <w:pPr>
        <w:pStyle w:val="Akapitzlist"/>
        <w:numPr>
          <w:ilvl w:val="0"/>
          <w:numId w:val="3"/>
        </w:numPr>
        <w:tabs>
          <w:tab w:val="left" w:pos="684"/>
        </w:tabs>
        <w:spacing w:before="200" w:line="312" w:lineRule="auto"/>
        <w:ind w:right="117" w:hanging="426"/>
        <w:rPr>
          <w:rFonts w:asciiTheme="minorHAnsi" w:hAnsiTheme="minorHAnsi" w:cstheme="minorHAnsi"/>
        </w:rPr>
      </w:pPr>
      <w:r w:rsidRPr="00991F16">
        <w:rPr>
          <w:rFonts w:asciiTheme="minorHAnsi" w:hAnsiTheme="minorHAnsi" w:cstheme="minorHAnsi"/>
        </w:rPr>
        <w:t>AKCEPTUJEMY Projektowane Postanowienia Umowne, w tym warunki płatności oraz termin realizacji przedmiotu zamówienia podany przez</w:t>
      </w:r>
      <w:r w:rsidRPr="00991F16">
        <w:rPr>
          <w:rFonts w:asciiTheme="minorHAnsi" w:hAnsiTheme="minorHAnsi" w:cstheme="minorHAnsi"/>
          <w:spacing w:val="-1"/>
        </w:rPr>
        <w:t xml:space="preserve"> </w:t>
      </w:r>
      <w:r w:rsidRPr="00991F16">
        <w:rPr>
          <w:rFonts w:asciiTheme="minorHAnsi" w:hAnsiTheme="minorHAnsi" w:cstheme="minorHAnsi"/>
        </w:rPr>
        <w:t>Zamawiającego.</w:t>
      </w:r>
    </w:p>
    <w:p w14:paraId="0208F571" w14:textId="77777777" w:rsidR="005A5634" w:rsidRPr="00991F16" w:rsidRDefault="005A5634" w:rsidP="005A5634">
      <w:pPr>
        <w:pStyle w:val="Akapitzlist"/>
        <w:numPr>
          <w:ilvl w:val="0"/>
          <w:numId w:val="3"/>
        </w:numPr>
        <w:tabs>
          <w:tab w:val="left" w:pos="684"/>
        </w:tabs>
        <w:spacing w:line="312" w:lineRule="auto"/>
        <w:ind w:right="117" w:hanging="426"/>
        <w:rPr>
          <w:rFonts w:asciiTheme="minorHAnsi" w:hAnsiTheme="minorHAnsi" w:cstheme="minorHAnsi"/>
        </w:rPr>
      </w:pPr>
      <w:r w:rsidRPr="00991F16">
        <w:rPr>
          <w:rFonts w:asciiTheme="minorHAnsi" w:hAnsiTheme="minorHAnsi" w:cstheme="minorHAnsi"/>
        </w:rPr>
        <w:lastRenderedPageBreak/>
        <w:t>Oświadczam, że wypełniłem obowiązki informacyjne przewidziane w art. 13 lub art. 14 RODO</w:t>
      </w:r>
      <w:r w:rsidRPr="00991F16">
        <w:rPr>
          <w:rStyle w:val="Odwoanieprzypisudolnego"/>
          <w:rFonts w:asciiTheme="minorHAnsi" w:hAnsiTheme="minorHAnsi" w:cstheme="minorHAnsi"/>
        </w:rPr>
        <w:footnoteReference w:id="1"/>
      </w:r>
      <w:r w:rsidRPr="00991F16">
        <w:rPr>
          <w:rFonts w:asciiTheme="minorHAnsi" w:hAnsiTheme="minorHAnsi" w:cstheme="minorHAnsi"/>
        </w:rPr>
        <w:t xml:space="preserve"> wobec osób fizycznych, od których dane osobowe bezpośrednio lub pośrednio pozyskałem w</w:t>
      </w:r>
      <w:r w:rsidRPr="00991F16">
        <w:rPr>
          <w:rFonts w:asciiTheme="minorHAnsi" w:hAnsiTheme="minorHAnsi" w:cstheme="minorHAnsi"/>
          <w:spacing w:val="-32"/>
        </w:rPr>
        <w:t xml:space="preserve"> </w:t>
      </w:r>
      <w:r w:rsidRPr="00991F16">
        <w:rPr>
          <w:rFonts w:asciiTheme="minorHAnsi" w:hAnsiTheme="minorHAnsi" w:cstheme="minorHAnsi"/>
        </w:rPr>
        <w:t>celu ubiegania się o udzielenie zamówienia publicznego w niniejszym</w:t>
      </w:r>
      <w:r w:rsidRPr="00991F16">
        <w:rPr>
          <w:rFonts w:asciiTheme="minorHAnsi" w:hAnsiTheme="minorHAnsi" w:cstheme="minorHAnsi"/>
          <w:spacing w:val="-6"/>
        </w:rPr>
        <w:t xml:space="preserve"> </w:t>
      </w:r>
      <w:r w:rsidRPr="00991F16">
        <w:rPr>
          <w:rFonts w:asciiTheme="minorHAnsi" w:hAnsiTheme="minorHAnsi" w:cstheme="minorHAnsi"/>
        </w:rPr>
        <w:t>postępowaniu.</w:t>
      </w:r>
      <w:r w:rsidRPr="00991F16">
        <w:rPr>
          <w:rStyle w:val="Odwoanieprzypisudolnego"/>
          <w:rFonts w:asciiTheme="minorHAnsi" w:hAnsiTheme="minorHAnsi" w:cstheme="minorHAnsi"/>
        </w:rPr>
        <w:footnoteReference w:id="2"/>
      </w:r>
    </w:p>
    <w:p w14:paraId="2CBCABD8" w14:textId="77777777" w:rsidR="005A5634" w:rsidRPr="00991F16" w:rsidRDefault="005A5634" w:rsidP="005A5634">
      <w:pPr>
        <w:pStyle w:val="Akapitzlist"/>
        <w:numPr>
          <w:ilvl w:val="0"/>
          <w:numId w:val="3"/>
        </w:numPr>
        <w:rPr>
          <w:rFonts w:asciiTheme="minorHAnsi" w:hAnsiTheme="minorHAnsi" w:cstheme="minorHAnsi"/>
        </w:rPr>
      </w:pPr>
      <w:r w:rsidRPr="00991F16">
        <w:rPr>
          <w:rFonts w:asciiTheme="minorHAnsi" w:hAnsiTheme="minorHAnsi" w:cstheme="minorHAnsi"/>
        </w:rPr>
        <w:t>Przedmiot zamówienia zrealizujemy z udziałem/ bez udziału podwykonawców……………………………………………………………………………………………………………………………………………………………………………. (podać nazwę i adres podwykonawcy, o ile znani są na tym etapie postępowania), który/którzy wykona/ją następujący procent zamówienia……..% ( o ile jest znany na tym etapie postępowania.)</w:t>
      </w:r>
    </w:p>
    <w:p w14:paraId="5D19555C" w14:textId="77777777" w:rsidR="005A5634" w:rsidRPr="00991F16" w:rsidRDefault="005A5634" w:rsidP="005A5634">
      <w:pPr>
        <w:pStyle w:val="Akapitzlist"/>
        <w:numPr>
          <w:ilvl w:val="0"/>
          <w:numId w:val="3"/>
        </w:numPr>
        <w:tabs>
          <w:tab w:val="left" w:pos="684"/>
        </w:tabs>
        <w:spacing w:line="312" w:lineRule="auto"/>
        <w:ind w:right="117"/>
        <w:rPr>
          <w:rFonts w:asciiTheme="minorHAnsi" w:hAnsiTheme="minorHAnsi" w:cstheme="minorHAnsi"/>
        </w:rPr>
      </w:pPr>
      <w:r w:rsidRPr="00991F16">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2FEC9DBD" w14:textId="77777777" w:rsidR="005A5634" w:rsidRPr="00991F16" w:rsidRDefault="005A5634" w:rsidP="005A5634">
      <w:pPr>
        <w:pStyle w:val="Akapitzlist"/>
        <w:numPr>
          <w:ilvl w:val="0"/>
          <w:numId w:val="3"/>
        </w:numPr>
        <w:tabs>
          <w:tab w:val="left" w:pos="684"/>
        </w:tabs>
        <w:spacing w:line="312" w:lineRule="auto"/>
        <w:ind w:right="117"/>
        <w:rPr>
          <w:rFonts w:asciiTheme="minorHAnsi" w:hAnsiTheme="minorHAnsi" w:cstheme="minorHAnsi"/>
        </w:rPr>
      </w:pPr>
      <w:r w:rsidRPr="00991F16">
        <w:rPr>
          <w:rFonts w:asciiTheme="minorHAnsi" w:hAnsiTheme="minorHAnsi" w:cstheme="minorHAnsi"/>
        </w:rPr>
        <w:t>Następujące dokumenty znajdują się w posiadaniu Zamawiającego:</w:t>
      </w:r>
    </w:p>
    <w:p w14:paraId="236C240B" w14:textId="77777777" w:rsidR="005A5634" w:rsidRPr="00991F16" w:rsidRDefault="005A5634" w:rsidP="005A5634">
      <w:pPr>
        <w:pStyle w:val="Akapitzlist"/>
        <w:tabs>
          <w:tab w:val="left" w:pos="684"/>
        </w:tabs>
        <w:spacing w:line="312" w:lineRule="auto"/>
        <w:ind w:left="683" w:right="117" w:firstLine="0"/>
        <w:rPr>
          <w:rFonts w:asciiTheme="minorHAnsi" w:hAnsiTheme="minorHAnsi" w:cstheme="minorHAnsi"/>
        </w:rPr>
      </w:pPr>
      <w:r w:rsidRPr="00991F16">
        <w:rPr>
          <w:rFonts w:asciiTheme="minorHAnsi" w:hAnsiTheme="minorHAnsi" w:cstheme="minorHAnsi"/>
        </w:rPr>
        <w:t xml:space="preserve"> .....................................................................................................</w:t>
      </w:r>
    </w:p>
    <w:p w14:paraId="06AF7F4F" w14:textId="77777777" w:rsidR="005A5634" w:rsidRPr="00991F16" w:rsidRDefault="005A5634" w:rsidP="005A5634">
      <w:pPr>
        <w:pStyle w:val="Akapitzlist"/>
        <w:tabs>
          <w:tab w:val="left" w:pos="684"/>
        </w:tabs>
        <w:spacing w:line="312" w:lineRule="auto"/>
        <w:ind w:left="683" w:right="117" w:firstLine="0"/>
        <w:rPr>
          <w:rFonts w:asciiTheme="minorHAnsi" w:hAnsiTheme="minorHAnsi" w:cstheme="minorHAnsi"/>
        </w:rPr>
      </w:pPr>
      <w:r w:rsidRPr="00991F16">
        <w:rPr>
          <w:rFonts w:asciiTheme="minorHAnsi" w:hAnsiTheme="minorHAnsi" w:cstheme="minorHAnsi"/>
        </w:rPr>
        <w:t>.....................................................................................................</w:t>
      </w:r>
    </w:p>
    <w:p w14:paraId="15B3ADDA" w14:textId="77777777" w:rsidR="005A5634" w:rsidRPr="00991F16" w:rsidRDefault="005A5634" w:rsidP="005A5634">
      <w:pPr>
        <w:pStyle w:val="Akapitzlist"/>
        <w:tabs>
          <w:tab w:val="left" w:pos="684"/>
        </w:tabs>
        <w:spacing w:line="312" w:lineRule="auto"/>
        <w:ind w:left="683" w:right="117" w:firstLine="0"/>
        <w:rPr>
          <w:rFonts w:asciiTheme="minorHAnsi" w:hAnsiTheme="minorHAnsi" w:cstheme="minorHAnsi"/>
        </w:rPr>
      </w:pPr>
      <w:r w:rsidRPr="00991F16">
        <w:rPr>
          <w:rFonts w:asciiTheme="minorHAnsi" w:hAnsiTheme="minorHAnsi" w:cstheme="minorHAnsi"/>
        </w:rPr>
        <w:t xml:space="preserve">i stanowią potwierdzenie okoliczności, o których mowa w art. 125 ust. 3 ustawy </w:t>
      </w:r>
      <w:proofErr w:type="spellStart"/>
      <w:r w:rsidRPr="00991F16">
        <w:rPr>
          <w:rFonts w:asciiTheme="minorHAnsi" w:hAnsiTheme="minorHAnsi" w:cstheme="minorHAnsi"/>
        </w:rPr>
        <w:t>uPZP</w:t>
      </w:r>
      <w:proofErr w:type="spellEnd"/>
      <w:r w:rsidRPr="00991F16">
        <w:rPr>
          <w:rFonts w:asciiTheme="minorHAnsi" w:hAnsiTheme="minorHAnsi" w:cstheme="minorHAnsi"/>
        </w:rPr>
        <w:t>.</w:t>
      </w:r>
    </w:p>
    <w:p w14:paraId="292147DB" w14:textId="77777777" w:rsidR="005A5634" w:rsidRPr="00991F16" w:rsidRDefault="005A5634" w:rsidP="005A5634">
      <w:pPr>
        <w:pStyle w:val="Akapitzlist"/>
        <w:numPr>
          <w:ilvl w:val="0"/>
          <w:numId w:val="3"/>
        </w:numPr>
        <w:tabs>
          <w:tab w:val="left" w:pos="684"/>
          <w:tab w:val="left" w:pos="4371"/>
        </w:tabs>
        <w:ind w:left="684" w:hanging="426"/>
        <w:rPr>
          <w:rFonts w:asciiTheme="minorHAnsi" w:hAnsiTheme="minorHAnsi" w:cstheme="minorHAnsi"/>
        </w:rPr>
      </w:pPr>
      <w:r w:rsidRPr="00991F16">
        <w:rPr>
          <w:rFonts w:asciiTheme="minorHAnsi" w:hAnsiTheme="minorHAnsi" w:cstheme="minorHAnsi"/>
          <w:b/>
        </w:rPr>
        <w:t>SKŁADAMY</w:t>
      </w:r>
      <w:r w:rsidRPr="00991F16">
        <w:rPr>
          <w:rFonts w:asciiTheme="minorHAnsi" w:hAnsiTheme="minorHAnsi" w:cstheme="minorHAnsi"/>
          <w:b/>
          <w:spacing w:val="-2"/>
        </w:rPr>
        <w:t xml:space="preserve"> </w:t>
      </w:r>
      <w:r w:rsidRPr="00991F16">
        <w:rPr>
          <w:rFonts w:asciiTheme="minorHAnsi" w:hAnsiTheme="minorHAnsi" w:cstheme="minorHAnsi"/>
        </w:rPr>
        <w:t>ofertę</w:t>
      </w:r>
      <w:r w:rsidRPr="00991F16">
        <w:rPr>
          <w:rFonts w:asciiTheme="minorHAnsi" w:hAnsiTheme="minorHAnsi" w:cstheme="minorHAnsi"/>
          <w:spacing w:val="-2"/>
        </w:rPr>
        <w:t xml:space="preserve"> </w:t>
      </w:r>
      <w:r w:rsidRPr="00991F16">
        <w:rPr>
          <w:rFonts w:asciiTheme="minorHAnsi" w:hAnsiTheme="minorHAnsi" w:cstheme="minorHAnsi"/>
        </w:rPr>
        <w:t>na</w:t>
      </w:r>
      <w:r w:rsidRPr="00991F16">
        <w:rPr>
          <w:rFonts w:asciiTheme="minorHAnsi" w:hAnsiTheme="minorHAnsi" w:cstheme="minorHAnsi"/>
          <w:u w:val="single"/>
        </w:rPr>
        <w:t xml:space="preserve"> </w:t>
      </w:r>
      <w:r w:rsidRPr="00991F16">
        <w:rPr>
          <w:rFonts w:asciiTheme="minorHAnsi" w:hAnsiTheme="minorHAnsi" w:cstheme="minorHAnsi"/>
          <w:u w:val="single"/>
        </w:rPr>
        <w:tab/>
      </w:r>
      <w:r w:rsidRPr="00991F16">
        <w:rPr>
          <w:rFonts w:asciiTheme="minorHAnsi" w:hAnsiTheme="minorHAnsi" w:cstheme="minorHAnsi"/>
        </w:rPr>
        <w:t>stronach.</w:t>
      </w:r>
    </w:p>
    <w:p w14:paraId="7CCE7738" w14:textId="0548581E" w:rsidR="005A5634" w:rsidRDefault="005A5634" w:rsidP="005A5634">
      <w:pPr>
        <w:pStyle w:val="Akapitzlist"/>
        <w:numPr>
          <w:ilvl w:val="0"/>
          <w:numId w:val="3"/>
        </w:numPr>
        <w:tabs>
          <w:tab w:val="left" w:pos="684"/>
        </w:tabs>
        <w:spacing w:before="135"/>
        <w:ind w:left="684" w:hanging="426"/>
        <w:rPr>
          <w:rFonts w:asciiTheme="minorHAnsi" w:hAnsiTheme="minorHAnsi" w:cstheme="minorHAnsi"/>
        </w:rPr>
      </w:pPr>
      <w:r w:rsidRPr="00991F16">
        <w:rPr>
          <w:rFonts w:asciiTheme="minorHAnsi" w:hAnsiTheme="minorHAnsi" w:cstheme="minorHAnsi"/>
        </w:rPr>
        <w:t xml:space="preserve">Wraz z ofertą </w:t>
      </w:r>
      <w:r w:rsidRPr="00991F16">
        <w:rPr>
          <w:rFonts w:asciiTheme="minorHAnsi" w:hAnsiTheme="minorHAnsi" w:cstheme="minorHAnsi"/>
          <w:b/>
        </w:rPr>
        <w:t xml:space="preserve">SKŁADAMY </w:t>
      </w:r>
      <w:r w:rsidRPr="00991F16">
        <w:rPr>
          <w:rFonts w:asciiTheme="minorHAnsi" w:hAnsiTheme="minorHAnsi" w:cstheme="minorHAnsi"/>
        </w:rPr>
        <w:t>następujące oświadczenia i</w:t>
      </w:r>
      <w:r w:rsidRPr="00991F16">
        <w:rPr>
          <w:rFonts w:asciiTheme="minorHAnsi" w:hAnsiTheme="minorHAnsi" w:cstheme="minorHAnsi"/>
          <w:spacing w:val="-5"/>
        </w:rPr>
        <w:t xml:space="preserve"> </w:t>
      </w:r>
      <w:r w:rsidRPr="00991F16">
        <w:rPr>
          <w:rFonts w:asciiTheme="minorHAnsi" w:hAnsiTheme="minorHAnsi" w:cstheme="minorHAnsi"/>
        </w:rPr>
        <w:t>dokumenty:</w:t>
      </w:r>
      <w:r>
        <w:rPr>
          <w:rFonts w:asciiTheme="minorHAnsi" w:hAnsiTheme="minorHAnsi" w:cstheme="minorHAnsi"/>
        </w:rPr>
        <w:t xml:space="preserve">  </w:t>
      </w:r>
    </w:p>
    <w:p w14:paraId="43692E32" w14:textId="7BDF164A" w:rsidR="005A5634" w:rsidRPr="005A5634" w:rsidRDefault="005A5634" w:rsidP="005A5634">
      <w:pPr>
        <w:tabs>
          <w:tab w:val="left" w:pos="684"/>
        </w:tabs>
        <w:spacing w:before="135"/>
        <w:rPr>
          <w:rFonts w:asciiTheme="minorHAnsi" w:hAnsiTheme="minorHAnsi" w:cstheme="minorHAnsi"/>
        </w:rPr>
      </w:pPr>
      <w:r>
        <w:rPr>
          <w:rFonts w:asciiTheme="minorHAnsi" w:hAnsiTheme="minorHAnsi" w:cstheme="minorHAnsi"/>
        </w:rPr>
        <w:t>1)</w:t>
      </w:r>
    </w:p>
    <w:p w14:paraId="2AD7E29E" w14:textId="2A155DA2" w:rsidR="005A5634" w:rsidRDefault="005A5634" w:rsidP="005A5634">
      <w:pPr>
        <w:tabs>
          <w:tab w:val="left" w:pos="684"/>
        </w:tabs>
        <w:spacing w:before="135"/>
        <w:rPr>
          <w:rFonts w:asciiTheme="minorHAnsi" w:hAnsiTheme="minorHAnsi" w:cstheme="minorHAnsi"/>
        </w:rPr>
      </w:pPr>
      <w:r>
        <w:rPr>
          <w:rFonts w:asciiTheme="minorHAnsi" w:hAnsiTheme="minorHAnsi" w:cstheme="minorHAnsi"/>
        </w:rPr>
        <w:t xml:space="preserve">2) </w:t>
      </w:r>
    </w:p>
    <w:p w14:paraId="10B5CB0C" w14:textId="63C08890" w:rsidR="005A5634" w:rsidRDefault="005A5634" w:rsidP="005A5634">
      <w:pPr>
        <w:tabs>
          <w:tab w:val="left" w:pos="684"/>
        </w:tabs>
        <w:spacing w:before="135"/>
        <w:rPr>
          <w:rFonts w:asciiTheme="minorHAnsi" w:hAnsiTheme="minorHAnsi" w:cstheme="minorHAnsi"/>
        </w:rPr>
      </w:pPr>
      <w:r>
        <w:rPr>
          <w:rFonts w:asciiTheme="minorHAnsi" w:hAnsiTheme="minorHAnsi" w:cstheme="minorHAnsi"/>
        </w:rPr>
        <w:t>3)</w:t>
      </w:r>
    </w:p>
    <w:p w14:paraId="2F8B8479" w14:textId="77777777" w:rsidR="005A5634" w:rsidRPr="00991F16" w:rsidRDefault="005A5634" w:rsidP="005A5634">
      <w:pPr>
        <w:pStyle w:val="Tekstpodstawowy"/>
        <w:tabs>
          <w:tab w:val="left" w:leader="dot" w:pos="4101"/>
        </w:tabs>
        <w:spacing w:before="153"/>
        <w:ind w:left="258"/>
        <w:rPr>
          <w:rFonts w:asciiTheme="minorHAnsi" w:hAnsiTheme="minorHAnsi" w:cstheme="minorHAnsi"/>
        </w:rPr>
      </w:pPr>
      <w:r w:rsidRPr="00991F16">
        <w:rPr>
          <w:rFonts w:asciiTheme="minorHAnsi" w:hAnsiTheme="minorHAnsi" w:cstheme="minorHAnsi"/>
        </w:rPr>
        <w:t>…………….……., dnia</w:t>
      </w:r>
      <w:r w:rsidRPr="00991F16">
        <w:rPr>
          <w:rFonts w:asciiTheme="minorHAnsi" w:hAnsiTheme="minorHAnsi" w:cstheme="minorHAnsi"/>
        </w:rPr>
        <w:tab/>
        <w:t>r.</w:t>
      </w:r>
    </w:p>
    <w:p w14:paraId="1665DEB7" w14:textId="77777777" w:rsidR="005A5634" w:rsidRPr="00991F16" w:rsidRDefault="005A5634" w:rsidP="005A5634">
      <w:pPr>
        <w:spacing w:before="136"/>
        <w:ind w:right="116"/>
        <w:jc w:val="right"/>
        <w:rPr>
          <w:rFonts w:asciiTheme="minorHAnsi" w:hAnsiTheme="minorHAnsi" w:cstheme="minorHAnsi"/>
          <w:i/>
          <w:spacing w:val="-2"/>
        </w:rPr>
      </w:pPr>
    </w:p>
    <w:p w14:paraId="5D1DD444" w14:textId="77777777" w:rsidR="005A5634" w:rsidRPr="00991F16" w:rsidRDefault="005A5634" w:rsidP="005A5634">
      <w:pPr>
        <w:spacing w:before="136"/>
        <w:ind w:right="116"/>
        <w:jc w:val="right"/>
        <w:rPr>
          <w:rFonts w:asciiTheme="minorHAnsi" w:hAnsiTheme="minorHAnsi" w:cstheme="minorHAnsi"/>
          <w:i/>
        </w:rPr>
      </w:pPr>
      <w:r w:rsidRPr="00991F16">
        <w:rPr>
          <w:rFonts w:asciiTheme="minorHAnsi" w:hAnsiTheme="minorHAnsi" w:cstheme="minorHAnsi"/>
          <w:i/>
          <w:spacing w:val="-2"/>
        </w:rPr>
        <w:t>……………………………….</w:t>
      </w:r>
    </w:p>
    <w:p w14:paraId="5C6520F9" w14:textId="77777777" w:rsidR="005A5634" w:rsidRPr="00991F16" w:rsidRDefault="005A5634" w:rsidP="005A5634">
      <w:pPr>
        <w:spacing w:before="136" w:line="369" w:lineRule="auto"/>
        <w:ind w:left="2024" w:right="116" w:firstLine="836"/>
        <w:jc w:val="right"/>
        <w:rPr>
          <w:rFonts w:asciiTheme="minorHAnsi" w:hAnsiTheme="minorHAnsi" w:cstheme="minorHAnsi"/>
          <w:i/>
        </w:rPr>
      </w:pPr>
      <w:r w:rsidRPr="00991F16">
        <w:rPr>
          <w:rFonts w:asciiTheme="minorHAnsi" w:hAnsiTheme="minorHAnsi" w:cstheme="minorHAnsi"/>
          <w:i/>
        </w:rPr>
        <w:t>Imię</w:t>
      </w:r>
      <w:r w:rsidRPr="00991F16">
        <w:rPr>
          <w:rFonts w:asciiTheme="minorHAnsi" w:hAnsiTheme="minorHAnsi" w:cstheme="minorHAnsi"/>
          <w:i/>
          <w:spacing w:val="-8"/>
        </w:rPr>
        <w:t xml:space="preserve"> </w:t>
      </w:r>
      <w:r w:rsidRPr="00991F16">
        <w:rPr>
          <w:rFonts w:asciiTheme="minorHAnsi" w:hAnsiTheme="minorHAnsi" w:cstheme="minorHAnsi"/>
          <w:i/>
        </w:rPr>
        <w:t>i</w:t>
      </w:r>
      <w:r w:rsidRPr="00991F16">
        <w:rPr>
          <w:rFonts w:asciiTheme="minorHAnsi" w:hAnsiTheme="minorHAnsi" w:cstheme="minorHAnsi"/>
          <w:i/>
          <w:spacing w:val="-9"/>
        </w:rPr>
        <w:t xml:space="preserve"> </w:t>
      </w:r>
      <w:r w:rsidRPr="00991F16">
        <w:rPr>
          <w:rFonts w:asciiTheme="minorHAnsi" w:hAnsiTheme="minorHAnsi" w:cstheme="minorHAnsi"/>
          <w:i/>
        </w:rPr>
        <w:t>nazwisko podpisano</w:t>
      </w:r>
      <w:r w:rsidRPr="00991F16">
        <w:rPr>
          <w:rFonts w:asciiTheme="minorHAnsi" w:hAnsiTheme="minorHAnsi" w:cstheme="minorHAnsi"/>
          <w:i/>
          <w:spacing w:val="-14"/>
        </w:rPr>
        <w:t xml:space="preserve"> </w:t>
      </w:r>
      <w:r w:rsidRPr="00991F16">
        <w:rPr>
          <w:rFonts w:asciiTheme="minorHAnsi" w:hAnsiTheme="minorHAnsi" w:cstheme="minorHAnsi"/>
          <w:i/>
        </w:rPr>
        <w:t>elektronicznie</w:t>
      </w:r>
    </w:p>
    <w:p w14:paraId="1E59D8E5" w14:textId="0C7791C2" w:rsidR="005A5634" w:rsidRPr="00991F16" w:rsidRDefault="005A5634" w:rsidP="005A5634">
      <w:pPr>
        <w:pStyle w:val="Tekstpodstawowy"/>
        <w:rPr>
          <w:rFonts w:asciiTheme="minorHAnsi" w:hAnsiTheme="minorHAnsi" w:cstheme="minorHAnsi"/>
        </w:rPr>
      </w:pPr>
    </w:p>
    <w:p w14:paraId="1AE062C3" w14:textId="77777777" w:rsidR="005A5634" w:rsidRDefault="005A5634" w:rsidP="005A5634">
      <w:pPr>
        <w:rPr>
          <w:rFonts w:asciiTheme="minorHAnsi" w:hAnsiTheme="minorHAnsi" w:cstheme="minorHAnsi"/>
        </w:rPr>
      </w:pPr>
    </w:p>
    <w:p w14:paraId="157D8519" w14:textId="77777777" w:rsidR="008121BA" w:rsidRDefault="008121BA" w:rsidP="005A5634">
      <w:pPr>
        <w:rPr>
          <w:rFonts w:asciiTheme="minorHAnsi" w:hAnsiTheme="minorHAnsi" w:cstheme="minorHAnsi"/>
        </w:rPr>
      </w:pPr>
    </w:p>
    <w:p w14:paraId="06B205E6" w14:textId="77777777" w:rsidR="008121BA" w:rsidRDefault="008121BA" w:rsidP="005A5634">
      <w:pPr>
        <w:rPr>
          <w:rFonts w:asciiTheme="minorHAnsi" w:hAnsiTheme="minorHAnsi" w:cstheme="minorHAnsi"/>
        </w:rPr>
      </w:pPr>
    </w:p>
    <w:p w14:paraId="6631CEC4" w14:textId="1E340420" w:rsidR="008121BA" w:rsidRDefault="008121BA" w:rsidP="005A5634">
      <w:pPr>
        <w:rPr>
          <w:rFonts w:asciiTheme="minorHAnsi" w:hAnsiTheme="minorHAnsi" w:cstheme="minorHAnsi"/>
        </w:rPr>
      </w:pPr>
    </w:p>
    <w:p w14:paraId="60381E9D" w14:textId="77777777" w:rsidR="00153816" w:rsidRPr="00991F16" w:rsidRDefault="00153816" w:rsidP="00153816">
      <w:pPr>
        <w:spacing w:before="93"/>
        <w:ind w:left="258"/>
        <w:jc w:val="both"/>
        <w:rPr>
          <w:rFonts w:asciiTheme="minorHAnsi" w:hAnsiTheme="minorHAnsi" w:cstheme="minorHAnsi"/>
          <w:b/>
          <w:i/>
        </w:rPr>
      </w:pPr>
      <w:r w:rsidRPr="00991F16">
        <w:rPr>
          <w:rFonts w:asciiTheme="minorHAnsi" w:hAnsiTheme="minorHAnsi" w:cstheme="minorHAnsi"/>
          <w:b/>
          <w:i/>
          <w:u w:val="single"/>
        </w:rPr>
        <w:t>Informacja dla Wykonawcy:</w:t>
      </w:r>
    </w:p>
    <w:p w14:paraId="63FB4A2B" w14:textId="77777777" w:rsidR="00153816" w:rsidRPr="00991F16" w:rsidRDefault="00153816" w:rsidP="00153816">
      <w:pPr>
        <w:spacing w:before="122" w:line="312" w:lineRule="auto"/>
        <w:ind w:left="258" w:right="116"/>
        <w:jc w:val="both"/>
        <w:rPr>
          <w:rFonts w:asciiTheme="minorHAnsi" w:hAnsiTheme="minorHAnsi" w:cstheme="minorHAnsi"/>
          <w:i/>
        </w:rPr>
      </w:pPr>
      <w:r w:rsidRPr="00991F16">
        <w:rPr>
          <w:rFonts w:asciiTheme="minorHAnsi" w:hAnsiTheme="minorHAnsi" w:cstheme="minorHAnsi"/>
          <w:i/>
          <w:u w:val="single"/>
        </w:rPr>
        <w:t>Formularz oferty musi być opatrzony przez osobę lub osoby uprawnione do reprezentowania firmy kwalifikowanym podpisem</w:t>
      </w:r>
      <w:r w:rsidRPr="00991F16">
        <w:rPr>
          <w:rFonts w:asciiTheme="minorHAnsi" w:hAnsiTheme="minorHAnsi" w:cstheme="minorHAnsi"/>
          <w:i/>
        </w:rPr>
        <w:t xml:space="preserve"> </w:t>
      </w:r>
      <w:r w:rsidRPr="00991F16">
        <w:rPr>
          <w:rFonts w:asciiTheme="minorHAnsi" w:hAnsiTheme="minorHAnsi" w:cstheme="minorHAnsi"/>
          <w:i/>
          <w:u w:val="single"/>
        </w:rPr>
        <w:t>elektronicznym lub podpisem zaufanym lub podpisem osobistym i przekazany Zamawiającemu wraz z dokumentem (-</w:t>
      </w:r>
      <w:proofErr w:type="spellStart"/>
      <w:r w:rsidRPr="00991F16">
        <w:rPr>
          <w:rFonts w:asciiTheme="minorHAnsi" w:hAnsiTheme="minorHAnsi" w:cstheme="minorHAnsi"/>
          <w:i/>
          <w:u w:val="single"/>
        </w:rPr>
        <w:t>ami</w:t>
      </w:r>
      <w:proofErr w:type="spellEnd"/>
      <w:r w:rsidRPr="00991F16">
        <w:rPr>
          <w:rFonts w:asciiTheme="minorHAnsi" w:hAnsiTheme="minorHAnsi" w:cstheme="minorHAnsi"/>
          <w:i/>
          <w:u w:val="single"/>
        </w:rPr>
        <w:t>)</w:t>
      </w:r>
      <w:r w:rsidRPr="00991F16">
        <w:rPr>
          <w:rFonts w:asciiTheme="minorHAnsi" w:hAnsiTheme="minorHAnsi" w:cstheme="minorHAnsi"/>
          <w:i/>
        </w:rPr>
        <w:t xml:space="preserve"> </w:t>
      </w:r>
      <w:r w:rsidRPr="00991F16">
        <w:rPr>
          <w:rFonts w:asciiTheme="minorHAnsi" w:hAnsiTheme="minorHAnsi" w:cstheme="minorHAnsi"/>
          <w:i/>
          <w:u w:val="single"/>
        </w:rPr>
        <w:t>potwierdzającymi prawo do reprezentacji Wykonawcy przez osobę podpisującą ofertę.</w:t>
      </w:r>
    </w:p>
    <w:p w14:paraId="4C8EFECA" w14:textId="24D169F2" w:rsidR="009C7559" w:rsidRDefault="009C7559" w:rsidP="005A5634">
      <w:pPr>
        <w:rPr>
          <w:rFonts w:asciiTheme="minorHAnsi" w:hAnsiTheme="minorHAnsi" w:cstheme="minorHAnsi"/>
        </w:rPr>
      </w:pPr>
    </w:p>
    <w:p w14:paraId="10DA253C" w14:textId="1BD32ABE" w:rsidR="009C7559" w:rsidRDefault="009C7559" w:rsidP="005A5634">
      <w:pPr>
        <w:rPr>
          <w:rFonts w:asciiTheme="minorHAnsi" w:hAnsiTheme="minorHAnsi" w:cstheme="minorHAnsi"/>
        </w:rPr>
      </w:pPr>
    </w:p>
    <w:p w14:paraId="0F1B7A7E" w14:textId="2C36E17B" w:rsidR="009C7559" w:rsidRDefault="009C7559" w:rsidP="005A5634">
      <w:pPr>
        <w:rPr>
          <w:rFonts w:asciiTheme="minorHAnsi" w:hAnsiTheme="minorHAnsi" w:cstheme="minorHAnsi"/>
        </w:rPr>
      </w:pPr>
    </w:p>
    <w:p w14:paraId="5074FDE1" w14:textId="333C848B" w:rsidR="009C7559" w:rsidRDefault="009C7559" w:rsidP="005A5634">
      <w:pPr>
        <w:rPr>
          <w:rFonts w:asciiTheme="minorHAnsi" w:hAnsiTheme="minorHAnsi" w:cstheme="minorHAnsi"/>
        </w:rPr>
      </w:pPr>
    </w:p>
    <w:p w14:paraId="33B5A03D" w14:textId="77777777" w:rsidR="009C7559" w:rsidRDefault="009C7559" w:rsidP="005A5634">
      <w:pPr>
        <w:rPr>
          <w:rFonts w:asciiTheme="minorHAnsi" w:hAnsiTheme="minorHAnsi" w:cstheme="minorHAnsi"/>
        </w:rPr>
      </w:pPr>
    </w:p>
    <w:p w14:paraId="74D4CA98" w14:textId="77777777" w:rsidR="008121BA" w:rsidRDefault="008121BA" w:rsidP="005A5634">
      <w:pPr>
        <w:rPr>
          <w:rFonts w:asciiTheme="minorHAnsi" w:hAnsiTheme="minorHAnsi" w:cstheme="minorHAnsi"/>
        </w:rPr>
      </w:pPr>
    </w:p>
    <w:p w14:paraId="15118DB2" w14:textId="0B742A9C" w:rsidR="00D71F64" w:rsidRDefault="00D71F64" w:rsidP="005A5634">
      <w:pPr>
        <w:rPr>
          <w:rFonts w:asciiTheme="minorHAnsi" w:hAnsiTheme="minorHAnsi" w:cstheme="minorHAnsi"/>
        </w:rPr>
      </w:pPr>
      <w:r>
        <w:rPr>
          <w:rFonts w:asciiTheme="minorHAnsi" w:hAnsiTheme="minorHAnsi" w:cstheme="minorHAnsi"/>
        </w:rPr>
        <w:br w:type="page"/>
      </w:r>
    </w:p>
    <w:p w14:paraId="0293631D" w14:textId="77777777" w:rsidR="008121BA" w:rsidRPr="00991F16" w:rsidRDefault="008121BA" w:rsidP="005A5634">
      <w:pPr>
        <w:rPr>
          <w:rFonts w:asciiTheme="minorHAnsi" w:hAnsiTheme="minorHAnsi" w:cstheme="minorHAnsi"/>
        </w:rPr>
        <w:sectPr w:rsidR="008121BA" w:rsidRPr="00991F16" w:rsidSect="001832DE">
          <w:footerReference w:type="default" r:id="rId9"/>
          <w:pgSz w:w="16840" w:h="11910" w:orient="landscape"/>
          <w:pgMar w:top="1160" w:right="1580" w:bottom="1300" w:left="680" w:header="0" w:footer="400" w:gutter="0"/>
          <w:cols w:space="708"/>
          <w:docGrid w:linePitch="299"/>
        </w:sectPr>
      </w:pPr>
    </w:p>
    <w:p w14:paraId="6A77F1F1" w14:textId="77777777" w:rsidR="00F7208E" w:rsidRPr="00991F16" w:rsidRDefault="008C7CF7">
      <w:pPr>
        <w:spacing w:before="161"/>
        <w:ind w:right="116"/>
        <w:jc w:val="right"/>
        <w:rPr>
          <w:rFonts w:asciiTheme="minorHAnsi" w:hAnsiTheme="minorHAnsi" w:cstheme="minorHAnsi"/>
          <w:b/>
          <w:i/>
        </w:rPr>
      </w:pPr>
      <w:r w:rsidRPr="00991F16">
        <w:rPr>
          <w:rFonts w:asciiTheme="minorHAnsi" w:hAnsiTheme="minorHAnsi" w:cstheme="minorHAnsi"/>
          <w:b/>
          <w:i/>
        </w:rPr>
        <w:lastRenderedPageBreak/>
        <w:t>Załącznik nr 3 do SWZ</w:t>
      </w:r>
    </w:p>
    <w:p w14:paraId="168997E0" w14:textId="77777777" w:rsidR="00F7208E" w:rsidRPr="00991F16" w:rsidRDefault="008C7CF7">
      <w:pPr>
        <w:pStyle w:val="Nagwek1"/>
        <w:spacing w:before="135"/>
        <w:ind w:left="258"/>
        <w:rPr>
          <w:rFonts w:asciiTheme="minorHAnsi" w:hAnsiTheme="minorHAnsi" w:cstheme="minorHAnsi"/>
        </w:rPr>
      </w:pPr>
      <w:bookmarkStart w:id="6" w:name="_Toc67999487"/>
      <w:r w:rsidRPr="00991F16">
        <w:rPr>
          <w:rFonts w:asciiTheme="minorHAnsi" w:hAnsiTheme="minorHAnsi" w:cstheme="minorHAnsi"/>
        </w:rPr>
        <w:t>Nazwa Wykonawcy, w imieniu którego składane jest oświadczenie:</w:t>
      </w:r>
      <w:bookmarkEnd w:id="6"/>
    </w:p>
    <w:p w14:paraId="37942060" w14:textId="77777777" w:rsidR="00F7208E" w:rsidRPr="00991F16" w:rsidRDefault="008C7CF7">
      <w:pPr>
        <w:pStyle w:val="Tekstpodstawowy"/>
        <w:spacing w:before="136"/>
        <w:ind w:left="258"/>
        <w:rPr>
          <w:rFonts w:asciiTheme="minorHAnsi" w:hAnsiTheme="minorHAnsi" w:cstheme="minorHAnsi"/>
        </w:rPr>
      </w:pPr>
      <w:r w:rsidRPr="00991F16">
        <w:rPr>
          <w:rFonts w:asciiTheme="minorHAnsi" w:hAnsiTheme="minorHAnsi" w:cstheme="minorHAnsi"/>
        </w:rPr>
        <w:t>....................................................................................................................................................................</w:t>
      </w:r>
    </w:p>
    <w:p w14:paraId="48AADEF6" w14:textId="77777777" w:rsidR="00F7208E" w:rsidRPr="00991F16" w:rsidRDefault="008C7CF7">
      <w:pPr>
        <w:pStyle w:val="Tekstpodstawowy"/>
        <w:spacing w:before="136"/>
        <w:ind w:left="258"/>
        <w:rPr>
          <w:rFonts w:asciiTheme="minorHAnsi" w:hAnsiTheme="minorHAnsi" w:cstheme="minorHAnsi"/>
        </w:rPr>
      </w:pPr>
      <w:r w:rsidRPr="00991F16">
        <w:rPr>
          <w:rFonts w:asciiTheme="minorHAnsi" w:hAnsiTheme="minorHAnsi" w:cstheme="minorHAnsi"/>
        </w:rPr>
        <w:t>....................................................................................................................................................................</w:t>
      </w:r>
    </w:p>
    <w:p w14:paraId="34B85C47" w14:textId="77777777" w:rsidR="00F7208E" w:rsidRPr="00991F16" w:rsidRDefault="008C7CF7">
      <w:pPr>
        <w:spacing w:before="136"/>
        <w:ind w:left="258"/>
        <w:rPr>
          <w:rFonts w:asciiTheme="minorHAnsi" w:hAnsiTheme="minorHAnsi" w:cstheme="minorHAnsi"/>
          <w:i/>
        </w:rPr>
      </w:pPr>
      <w:r w:rsidRPr="00991F16">
        <w:rPr>
          <w:rFonts w:asciiTheme="minorHAnsi" w:hAnsiTheme="minorHAnsi" w:cstheme="minorHAnsi"/>
          <w:i/>
        </w:rPr>
        <w:t>(pełna nazwa/firma, adres, w zależności od podmiotu: NIP/PESEL, KRS/</w:t>
      </w:r>
      <w:proofErr w:type="spellStart"/>
      <w:r w:rsidRPr="00991F16">
        <w:rPr>
          <w:rFonts w:asciiTheme="minorHAnsi" w:hAnsiTheme="minorHAnsi" w:cstheme="minorHAnsi"/>
          <w:i/>
        </w:rPr>
        <w:t>CEiDG</w:t>
      </w:r>
      <w:proofErr w:type="spellEnd"/>
      <w:r w:rsidRPr="00991F16">
        <w:rPr>
          <w:rFonts w:asciiTheme="minorHAnsi" w:hAnsiTheme="minorHAnsi" w:cstheme="minorHAnsi"/>
          <w:i/>
        </w:rPr>
        <w:t>)</w:t>
      </w:r>
    </w:p>
    <w:p w14:paraId="1FB8E942" w14:textId="77777777" w:rsidR="00F7208E" w:rsidRPr="00991F16" w:rsidRDefault="00F7208E">
      <w:pPr>
        <w:pStyle w:val="Tekstpodstawowy"/>
        <w:rPr>
          <w:rFonts w:asciiTheme="minorHAnsi" w:hAnsiTheme="minorHAnsi" w:cstheme="minorHAnsi"/>
          <w:i/>
        </w:rPr>
      </w:pPr>
    </w:p>
    <w:p w14:paraId="14FE859E" w14:textId="77777777" w:rsidR="00F7208E" w:rsidRPr="00991F16" w:rsidRDefault="008C7CF7">
      <w:pPr>
        <w:pStyle w:val="Tekstpodstawowy"/>
        <w:ind w:left="258"/>
        <w:rPr>
          <w:rFonts w:asciiTheme="minorHAnsi" w:hAnsiTheme="minorHAnsi" w:cstheme="minorHAnsi"/>
        </w:rPr>
      </w:pPr>
      <w:r w:rsidRPr="00991F16">
        <w:rPr>
          <w:rFonts w:asciiTheme="minorHAnsi" w:hAnsiTheme="minorHAnsi" w:cstheme="minorHAnsi"/>
        </w:rPr>
        <w:t>reprezentowany przez:</w:t>
      </w:r>
    </w:p>
    <w:p w14:paraId="0358CAC1" w14:textId="77777777" w:rsidR="00F7208E" w:rsidRPr="00991F16" w:rsidRDefault="008C7CF7">
      <w:pPr>
        <w:pStyle w:val="Tekstpodstawowy"/>
        <w:spacing w:before="136"/>
        <w:ind w:left="258"/>
        <w:rPr>
          <w:rFonts w:asciiTheme="minorHAnsi" w:hAnsiTheme="minorHAnsi" w:cstheme="minorHAnsi"/>
        </w:rPr>
      </w:pPr>
      <w:r w:rsidRPr="00991F16">
        <w:rPr>
          <w:rFonts w:asciiTheme="minorHAnsi" w:hAnsiTheme="minorHAnsi" w:cstheme="minorHAnsi"/>
        </w:rPr>
        <w:t>……………………………………………………………………………………………………………</w:t>
      </w:r>
    </w:p>
    <w:p w14:paraId="0067051D" w14:textId="77777777" w:rsidR="00F7208E" w:rsidRPr="00991F16" w:rsidRDefault="008C7CF7">
      <w:pPr>
        <w:spacing w:before="136"/>
        <w:ind w:left="258"/>
        <w:rPr>
          <w:rFonts w:asciiTheme="minorHAnsi" w:hAnsiTheme="minorHAnsi" w:cstheme="minorHAnsi"/>
          <w:i/>
        </w:rPr>
      </w:pPr>
      <w:r w:rsidRPr="00991F16">
        <w:rPr>
          <w:rFonts w:asciiTheme="minorHAnsi" w:hAnsiTheme="minorHAnsi" w:cstheme="minorHAnsi"/>
          <w:i/>
        </w:rPr>
        <w:t>(imię, nazwisko, stanowisko/podstawa do reprezentacji)</w:t>
      </w:r>
    </w:p>
    <w:p w14:paraId="0B3BE974" w14:textId="77777777" w:rsidR="00F7208E" w:rsidRPr="00991F16" w:rsidRDefault="00F7208E">
      <w:pPr>
        <w:pStyle w:val="Tekstpodstawowy"/>
        <w:rPr>
          <w:rFonts w:asciiTheme="minorHAnsi" w:hAnsiTheme="minorHAnsi" w:cstheme="minorHAnsi"/>
          <w:i/>
        </w:rPr>
      </w:pPr>
    </w:p>
    <w:p w14:paraId="2B300A8B" w14:textId="0CC74788" w:rsidR="008F5716" w:rsidRPr="00991F16" w:rsidRDefault="008F5716" w:rsidP="008F5716">
      <w:pPr>
        <w:pStyle w:val="Tekstpodstawowy"/>
        <w:rPr>
          <w:rFonts w:asciiTheme="minorHAnsi" w:hAnsiTheme="minorHAnsi" w:cstheme="minorHAnsi"/>
          <w:i/>
        </w:rPr>
      </w:pPr>
      <w:r w:rsidRPr="00991F16">
        <w:rPr>
          <w:rFonts w:asciiTheme="minorHAnsi" w:hAnsiTheme="minorHAnsi" w:cstheme="minorHAnsi"/>
          <w:i/>
        </w:rPr>
        <w:t xml:space="preserve">Odpis z właściwego rejestru dostępny jest pod adresem internetowym (art. 274 ust. 4 </w:t>
      </w:r>
      <w:proofErr w:type="spellStart"/>
      <w:r w:rsidRPr="00991F16">
        <w:rPr>
          <w:rFonts w:asciiTheme="minorHAnsi" w:hAnsiTheme="minorHAnsi" w:cstheme="minorHAnsi"/>
          <w:i/>
        </w:rPr>
        <w:t>uPZP</w:t>
      </w:r>
      <w:proofErr w:type="spellEnd"/>
      <w:r w:rsidRPr="00991F16">
        <w:rPr>
          <w:rFonts w:asciiTheme="minorHAnsi" w:hAnsiTheme="minorHAnsi" w:cstheme="minorHAnsi"/>
          <w:i/>
        </w:rPr>
        <w:t xml:space="preserve">): </w:t>
      </w:r>
    </w:p>
    <w:p w14:paraId="1477B84C" w14:textId="6D1143E5" w:rsidR="00F7208E" w:rsidRPr="00991F16" w:rsidRDefault="008F5716" w:rsidP="008F5716">
      <w:pPr>
        <w:pStyle w:val="Tekstpodstawowy"/>
        <w:rPr>
          <w:rFonts w:asciiTheme="minorHAnsi" w:hAnsiTheme="minorHAnsi" w:cstheme="minorHAnsi"/>
          <w:i/>
        </w:rPr>
      </w:pPr>
      <w:r w:rsidRPr="00991F16">
        <w:rPr>
          <w:rFonts w:asciiTheme="minorHAnsi" w:hAnsiTheme="minorHAnsi" w:cstheme="minorHAnsi"/>
          <w:i/>
        </w:rPr>
        <w:t>……………………………………………………………………….</w:t>
      </w:r>
    </w:p>
    <w:p w14:paraId="4FE60375" w14:textId="77777777" w:rsidR="00F7208E" w:rsidRPr="00991F16" w:rsidRDefault="00F7208E">
      <w:pPr>
        <w:pStyle w:val="Tekstpodstawowy"/>
        <w:spacing w:before="5"/>
        <w:rPr>
          <w:rFonts w:asciiTheme="minorHAnsi" w:hAnsiTheme="minorHAnsi" w:cstheme="minorHAnsi"/>
          <w:i/>
        </w:rPr>
      </w:pPr>
    </w:p>
    <w:p w14:paraId="461F7183" w14:textId="7741234A" w:rsidR="00F7208E" w:rsidRPr="00991F16" w:rsidRDefault="008C7CF7">
      <w:pPr>
        <w:ind w:left="749" w:right="610"/>
        <w:jc w:val="center"/>
        <w:rPr>
          <w:rFonts w:asciiTheme="minorHAnsi" w:hAnsiTheme="minorHAnsi" w:cstheme="minorHAnsi"/>
          <w:b/>
        </w:rPr>
      </w:pPr>
      <w:r w:rsidRPr="00991F16">
        <w:rPr>
          <w:rFonts w:asciiTheme="minorHAnsi" w:hAnsiTheme="minorHAnsi" w:cstheme="minorHAnsi"/>
          <w:b/>
          <w:u w:val="thick"/>
        </w:rPr>
        <w:t>OŚWIADCZENIE WYKONAWCY</w:t>
      </w:r>
      <w:r w:rsidR="006141C2" w:rsidRPr="00991F16">
        <w:rPr>
          <w:rStyle w:val="Odwoanieprzypisudolnego"/>
          <w:rFonts w:asciiTheme="minorHAnsi" w:hAnsiTheme="minorHAnsi" w:cstheme="minorHAnsi"/>
          <w:b/>
          <w:u w:val="thick"/>
        </w:rPr>
        <w:footnoteReference w:id="3"/>
      </w:r>
    </w:p>
    <w:p w14:paraId="3F529431" w14:textId="77777777" w:rsidR="00F7208E" w:rsidRPr="00991F16" w:rsidRDefault="008C7CF7">
      <w:pPr>
        <w:spacing w:before="136"/>
        <w:ind w:left="749" w:right="610"/>
        <w:jc w:val="center"/>
        <w:rPr>
          <w:rFonts w:asciiTheme="minorHAnsi" w:hAnsiTheme="minorHAnsi" w:cstheme="minorHAnsi"/>
        </w:rPr>
      </w:pPr>
      <w:r w:rsidRPr="00991F16">
        <w:rPr>
          <w:rFonts w:asciiTheme="minorHAnsi" w:hAnsiTheme="minorHAnsi" w:cstheme="minorHAnsi"/>
          <w:b/>
        </w:rPr>
        <w:t xml:space="preserve">składane na podstawie art. 125 ust. </w:t>
      </w:r>
      <w:r w:rsidRPr="00991F16">
        <w:rPr>
          <w:rFonts w:asciiTheme="minorHAnsi" w:hAnsiTheme="minorHAnsi" w:cstheme="minorHAnsi"/>
        </w:rPr>
        <w:t>1 ustawy z dnia 11 września 2019 r.</w:t>
      </w:r>
    </w:p>
    <w:p w14:paraId="5E0C0154" w14:textId="77777777" w:rsidR="00F7208E" w:rsidRPr="00991F16" w:rsidRDefault="008C7CF7">
      <w:pPr>
        <w:pStyle w:val="Tekstpodstawowy"/>
        <w:spacing w:before="136"/>
        <w:ind w:left="749" w:right="611"/>
        <w:jc w:val="center"/>
        <w:rPr>
          <w:rFonts w:asciiTheme="minorHAnsi" w:hAnsiTheme="minorHAnsi" w:cstheme="minorHAnsi"/>
        </w:rPr>
      </w:pPr>
      <w:r w:rsidRPr="00991F16">
        <w:rPr>
          <w:rFonts w:asciiTheme="minorHAnsi" w:hAnsiTheme="minorHAnsi" w:cstheme="minorHAnsi"/>
        </w:rPr>
        <w:t xml:space="preserve">Prawo zamówień publicznych (dalej jako: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0D9BD214" w14:textId="77777777" w:rsidR="00F7208E" w:rsidRPr="00991F16" w:rsidRDefault="00F7208E">
      <w:pPr>
        <w:pStyle w:val="Tekstpodstawowy"/>
        <w:rPr>
          <w:rFonts w:asciiTheme="minorHAnsi" w:hAnsiTheme="minorHAnsi" w:cstheme="minorHAnsi"/>
        </w:rPr>
      </w:pPr>
    </w:p>
    <w:p w14:paraId="2CFE0770" w14:textId="77777777" w:rsidR="00F7208E" w:rsidRPr="00991F16" w:rsidRDefault="008C7CF7">
      <w:pPr>
        <w:pStyle w:val="Tekstpodstawowy"/>
        <w:ind w:left="749" w:right="613"/>
        <w:jc w:val="center"/>
        <w:rPr>
          <w:rFonts w:asciiTheme="minorHAnsi" w:hAnsiTheme="minorHAnsi" w:cstheme="minorHAnsi"/>
        </w:rPr>
      </w:pPr>
      <w:r w:rsidRPr="00991F16">
        <w:rPr>
          <w:rFonts w:asciiTheme="minorHAnsi" w:hAnsiTheme="minorHAnsi" w:cstheme="minorHAnsi"/>
          <w:u w:val="single"/>
        </w:rPr>
        <w:t>DOTYCZĄCE PODSTAW WYKLUCZENIA Z POSTĘPOWANIA</w:t>
      </w:r>
    </w:p>
    <w:p w14:paraId="6E9B933C" w14:textId="77777777" w:rsidR="00F7208E" w:rsidRPr="00991F16" w:rsidRDefault="00F7208E">
      <w:pPr>
        <w:pStyle w:val="Tekstpodstawowy"/>
        <w:spacing w:before="9"/>
        <w:rPr>
          <w:rFonts w:asciiTheme="minorHAnsi" w:hAnsiTheme="minorHAnsi" w:cstheme="minorHAnsi"/>
        </w:rPr>
      </w:pPr>
    </w:p>
    <w:p w14:paraId="616C5D5B" w14:textId="6B5B61EC" w:rsidR="00F7208E" w:rsidRPr="00991F16" w:rsidRDefault="008C7CF7" w:rsidP="004E5BBB">
      <w:pPr>
        <w:spacing w:before="91" w:line="312" w:lineRule="auto"/>
        <w:ind w:right="116"/>
        <w:jc w:val="both"/>
        <w:rPr>
          <w:rFonts w:asciiTheme="minorHAnsi" w:hAnsiTheme="minorHAnsi" w:cstheme="minorHAnsi"/>
        </w:rPr>
      </w:pPr>
      <w:r w:rsidRPr="00991F16">
        <w:rPr>
          <w:rFonts w:asciiTheme="minorHAnsi" w:hAnsiTheme="minorHAnsi" w:cstheme="minorHAnsi"/>
        </w:rPr>
        <w:t xml:space="preserve">Na potrzeby postępowania o udzielenie zamówienia publicznego </w:t>
      </w:r>
      <w:proofErr w:type="spellStart"/>
      <w:r w:rsidRPr="00991F16">
        <w:rPr>
          <w:rFonts w:asciiTheme="minorHAnsi" w:hAnsiTheme="minorHAnsi" w:cstheme="minorHAnsi"/>
        </w:rPr>
        <w:t>pn</w:t>
      </w:r>
      <w:proofErr w:type="spellEnd"/>
      <w:r w:rsidRPr="00991F16">
        <w:rPr>
          <w:rFonts w:asciiTheme="minorHAnsi" w:hAnsiTheme="minorHAnsi" w:cstheme="minorHAnsi"/>
        </w:rPr>
        <w:t>.</w:t>
      </w:r>
      <w:r w:rsidR="004929CB">
        <w:rPr>
          <w:rFonts w:asciiTheme="minorHAnsi" w:hAnsiTheme="minorHAnsi" w:cstheme="minorHAnsi"/>
        </w:rPr>
        <w:t>„</w:t>
      </w:r>
      <w:r w:rsidR="001E6F2B" w:rsidRPr="004E5BBB">
        <w:rPr>
          <w:rFonts w:asciiTheme="minorHAnsi" w:hAnsiTheme="minorHAnsi" w:cstheme="minorHAnsi"/>
          <w:b/>
          <w:bCs/>
        </w:rPr>
        <w:t>Zakup i dostawa</w:t>
      </w:r>
      <w:r w:rsidR="001E6F2B" w:rsidRPr="004929CB">
        <w:rPr>
          <w:rFonts w:asciiTheme="minorHAnsi" w:hAnsiTheme="minorHAnsi" w:cstheme="minorHAnsi"/>
        </w:rPr>
        <w:t xml:space="preserve"> </w:t>
      </w:r>
      <w:r w:rsidR="001E6F2B" w:rsidRPr="004E5BBB">
        <w:rPr>
          <w:rFonts w:asciiTheme="minorHAnsi" w:hAnsiTheme="minorHAnsi" w:cstheme="minorHAnsi"/>
          <w:b/>
          <w:bCs/>
        </w:rPr>
        <w:t xml:space="preserve">serwera z napędem taśmowym LTO-8, oprogramowania do tworzenia kopii zapasowych, urządzenia pamięci masowej oraz </w:t>
      </w:r>
      <w:r w:rsidR="001E6F2B" w:rsidRPr="004E5BBB">
        <w:rPr>
          <w:rFonts w:asciiTheme="minorHAnsi" w:hAnsiTheme="minorHAnsi" w:cstheme="minorHAnsi"/>
          <w:b/>
          <w:i/>
        </w:rPr>
        <w:t xml:space="preserve">  licencji </w:t>
      </w:r>
      <w:r w:rsidR="006B2527">
        <w:rPr>
          <w:rFonts w:asciiTheme="minorHAnsi" w:hAnsiTheme="minorHAnsi" w:cstheme="minorHAnsi"/>
          <w:b/>
          <w:i/>
        </w:rPr>
        <w:t xml:space="preserve">dostępowych </w:t>
      </w:r>
      <w:r w:rsidR="001E6F2B" w:rsidRPr="004E5BBB">
        <w:rPr>
          <w:rFonts w:asciiTheme="minorHAnsi" w:hAnsiTheme="minorHAnsi" w:cstheme="minorHAnsi"/>
          <w:b/>
          <w:i/>
        </w:rPr>
        <w:t>dla Centrum Projektów Europejskich w podziale na 2 części</w:t>
      </w:r>
      <w:r w:rsidR="004929CB">
        <w:rPr>
          <w:rFonts w:asciiTheme="minorHAnsi" w:hAnsiTheme="minorHAnsi" w:cstheme="minorHAnsi"/>
          <w:b/>
          <w:i/>
        </w:rPr>
        <w:t>”</w:t>
      </w:r>
      <w:r w:rsidRPr="00991F16">
        <w:rPr>
          <w:rFonts w:asciiTheme="minorHAnsi" w:hAnsiTheme="minorHAnsi" w:cstheme="minorHAnsi"/>
        </w:rPr>
        <w:t xml:space="preserve">, (oznaczenie sprawy </w:t>
      </w:r>
      <w:r w:rsidR="0069014C" w:rsidRPr="00991F16">
        <w:rPr>
          <w:rFonts w:asciiTheme="minorHAnsi" w:hAnsiTheme="minorHAnsi" w:cstheme="minorHAnsi"/>
        </w:rPr>
        <w:t xml:space="preserve">nr </w:t>
      </w:r>
      <w:r w:rsidR="009410A1" w:rsidRPr="00991F16">
        <w:rPr>
          <w:rFonts w:asciiTheme="minorHAnsi" w:hAnsiTheme="minorHAnsi" w:cstheme="minorHAnsi"/>
        </w:rPr>
        <w:t>WA.263.</w:t>
      </w:r>
      <w:r w:rsidR="000C570A">
        <w:rPr>
          <w:rFonts w:asciiTheme="minorHAnsi" w:hAnsiTheme="minorHAnsi" w:cstheme="minorHAnsi"/>
        </w:rPr>
        <w:t>33</w:t>
      </w:r>
      <w:r w:rsidR="009410A1" w:rsidRPr="00991F16">
        <w:rPr>
          <w:rFonts w:asciiTheme="minorHAnsi" w:hAnsiTheme="minorHAnsi" w:cstheme="minorHAnsi"/>
        </w:rPr>
        <w:t>.2021.</w:t>
      </w:r>
      <w:r w:rsidR="00BD07EE">
        <w:rPr>
          <w:rFonts w:asciiTheme="minorHAnsi" w:hAnsiTheme="minorHAnsi" w:cstheme="minorHAnsi"/>
        </w:rPr>
        <w:t>MW</w:t>
      </w:r>
      <w:r w:rsidR="0069014C" w:rsidRPr="00991F16">
        <w:rPr>
          <w:rFonts w:asciiTheme="minorHAnsi" w:hAnsiTheme="minorHAnsi" w:cstheme="minorHAnsi"/>
        </w:rPr>
        <w:t>.</w:t>
      </w:r>
      <w:r w:rsidRPr="00991F16">
        <w:rPr>
          <w:rFonts w:asciiTheme="minorHAnsi" w:hAnsiTheme="minorHAnsi" w:cstheme="minorHAnsi"/>
        </w:rPr>
        <w:t xml:space="preserve">) prowadzonego przez </w:t>
      </w:r>
      <w:r w:rsidR="0069014C" w:rsidRPr="00991F16">
        <w:rPr>
          <w:rFonts w:asciiTheme="minorHAnsi" w:hAnsiTheme="minorHAnsi" w:cstheme="minorHAnsi"/>
        </w:rPr>
        <w:t>Centrum Projektów Europejskich (CPE</w:t>
      </w:r>
      <w:r w:rsidRPr="00991F16">
        <w:rPr>
          <w:rFonts w:asciiTheme="minorHAnsi" w:hAnsiTheme="minorHAnsi" w:cstheme="minorHAnsi"/>
        </w:rPr>
        <w:t>), z siedzibą w Warszawie (</w:t>
      </w:r>
      <w:r w:rsidR="0069014C" w:rsidRPr="00991F16">
        <w:rPr>
          <w:rFonts w:asciiTheme="minorHAnsi" w:hAnsiTheme="minorHAnsi" w:cstheme="minorHAnsi"/>
        </w:rPr>
        <w:t>02-672</w:t>
      </w:r>
      <w:r w:rsidRPr="00991F16">
        <w:rPr>
          <w:rFonts w:asciiTheme="minorHAnsi" w:hAnsiTheme="minorHAnsi" w:cstheme="minorHAnsi"/>
        </w:rPr>
        <w:t xml:space="preserve">), przy ul. </w:t>
      </w:r>
      <w:r w:rsidR="0069014C" w:rsidRPr="00991F16">
        <w:rPr>
          <w:rFonts w:asciiTheme="minorHAnsi" w:hAnsiTheme="minorHAnsi" w:cstheme="minorHAnsi"/>
        </w:rPr>
        <w:t>Domaniewskiej 39a</w:t>
      </w:r>
      <w:r w:rsidRPr="00991F16">
        <w:rPr>
          <w:rFonts w:asciiTheme="minorHAnsi" w:hAnsiTheme="minorHAnsi" w:cstheme="minorHAnsi"/>
        </w:rPr>
        <w:t xml:space="preserve"> (NIP: </w:t>
      </w:r>
      <w:r w:rsidR="0069014C" w:rsidRPr="00991F16">
        <w:rPr>
          <w:rFonts w:asciiTheme="minorHAnsi" w:hAnsiTheme="minorHAnsi" w:cstheme="minorHAnsi"/>
        </w:rPr>
        <w:t>701-015-88-87</w:t>
      </w:r>
      <w:r w:rsidRPr="00991F16">
        <w:rPr>
          <w:rFonts w:asciiTheme="minorHAnsi" w:hAnsiTheme="minorHAnsi" w:cstheme="minorHAnsi"/>
        </w:rPr>
        <w:t xml:space="preserve">, REGON: </w:t>
      </w:r>
      <w:r w:rsidR="0069014C" w:rsidRPr="00991F16">
        <w:rPr>
          <w:rFonts w:asciiTheme="minorHAnsi" w:hAnsiTheme="minorHAnsi" w:cstheme="minorHAnsi"/>
        </w:rPr>
        <w:t>141681456</w:t>
      </w:r>
      <w:r w:rsidRPr="00991F16">
        <w:rPr>
          <w:rFonts w:asciiTheme="minorHAnsi" w:hAnsiTheme="minorHAnsi" w:cstheme="minorHAnsi"/>
        </w:rPr>
        <w:t>)</w:t>
      </w:r>
      <w:r w:rsidRPr="00991F16">
        <w:rPr>
          <w:rFonts w:asciiTheme="minorHAnsi" w:hAnsiTheme="minorHAnsi" w:cstheme="minorHAnsi"/>
          <w:i/>
        </w:rPr>
        <w:t xml:space="preserve">, </w:t>
      </w:r>
      <w:r w:rsidRPr="00991F16">
        <w:rPr>
          <w:rFonts w:asciiTheme="minorHAnsi" w:hAnsiTheme="minorHAnsi" w:cstheme="minorHAnsi"/>
        </w:rPr>
        <w:t xml:space="preserve">oświadczam, że nie podlegam wykluczeniu z postępowania na podstawie art. 108 ust. 1 ustawy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15464FF1" w14:textId="77777777" w:rsidR="00F7208E" w:rsidRPr="00991F16" w:rsidRDefault="00F7208E">
      <w:pPr>
        <w:pStyle w:val="Tekstpodstawowy"/>
        <w:rPr>
          <w:rFonts w:asciiTheme="minorHAnsi" w:hAnsiTheme="minorHAnsi" w:cstheme="minorHAnsi"/>
        </w:rPr>
      </w:pPr>
    </w:p>
    <w:p w14:paraId="69A8DC99" w14:textId="77777777" w:rsidR="00DC1313" w:rsidRPr="00991F16" w:rsidRDefault="00DC1313" w:rsidP="00DC1313">
      <w:pPr>
        <w:pStyle w:val="Tekstpodstawowy"/>
        <w:spacing w:before="7"/>
        <w:rPr>
          <w:rFonts w:asciiTheme="minorHAnsi" w:hAnsiTheme="minorHAnsi" w:cstheme="minorHAnsi"/>
        </w:rPr>
      </w:pPr>
      <w:r w:rsidRPr="00991F16">
        <w:rPr>
          <w:rFonts w:asciiTheme="minorHAnsi" w:hAnsiTheme="minorHAnsi" w:cstheme="minorHAnsi"/>
        </w:rPr>
        <w:t>Oświadczam, że zachodzą w stosunku do mnie podstawy wykluczenia z postępowania na podstawie art.</w:t>
      </w:r>
    </w:p>
    <w:p w14:paraId="0E23CC73" w14:textId="5E437F6F" w:rsidR="00DC1313" w:rsidRPr="00991F16" w:rsidRDefault="00DC1313" w:rsidP="00DC1313">
      <w:pPr>
        <w:pStyle w:val="Tekstpodstawowy"/>
        <w:spacing w:before="7"/>
        <w:rPr>
          <w:rFonts w:asciiTheme="minorHAnsi" w:hAnsiTheme="minorHAnsi" w:cstheme="minorHAnsi"/>
        </w:rPr>
      </w:pPr>
      <w:r w:rsidRPr="00991F16">
        <w:rPr>
          <w:rFonts w:asciiTheme="minorHAnsi" w:hAnsiTheme="minorHAnsi" w:cstheme="minorHAnsi"/>
        </w:rPr>
        <w:t xml:space="preserve">………….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(podać mającą zastosowanie podstawę wykluczenia spośród wymienionych w art. 108 ust. 1 pkt …………………………….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Jednocześnie oświadczam, że w związku z ww. okolicznością, na podstawie art. 110 ust. 2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podjąłem następujące środki naprawcze:</w:t>
      </w:r>
    </w:p>
    <w:p w14:paraId="0E671CB7" w14:textId="77777777" w:rsidR="00DC1313" w:rsidRPr="00991F16" w:rsidRDefault="00DC1313" w:rsidP="00DC1313">
      <w:pPr>
        <w:pStyle w:val="Tekstpodstawowy"/>
        <w:spacing w:before="7"/>
        <w:rPr>
          <w:rFonts w:asciiTheme="minorHAnsi" w:hAnsiTheme="minorHAnsi" w:cstheme="minorHAnsi"/>
        </w:rPr>
      </w:pPr>
      <w:r w:rsidRPr="00991F16">
        <w:rPr>
          <w:rFonts w:asciiTheme="minorHAnsi" w:hAnsiTheme="minorHAnsi" w:cstheme="minorHAnsi"/>
        </w:rPr>
        <w:t>……………………………………………………………………………………………………………</w:t>
      </w:r>
    </w:p>
    <w:p w14:paraId="45FB9E7B" w14:textId="24C55027" w:rsidR="00F7208E" w:rsidRPr="00991F16" w:rsidRDefault="00DC1313" w:rsidP="00DC1313">
      <w:pPr>
        <w:pStyle w:val="Tekstpodstawowy"/>
        <w:spacing w:before="7"/>
        <w:rPr>
          <w:rFonts w:asciiTheme="minorHAnsi" w:hAnsiTheme="minorHAnsi" w:cstheme="minorHAnsi"/>
        </w:rPr>
      </w:pPr>
      <w:r w:rsidRPr="00991F16">
        <w:rPr>
          <w:rFonts w:asciiTheme="minorHAnsi" w:hAnsiTheme="minorHAnsi" w:cstheme="minorHAnsi"/>
        </w:rPr>
        <w:t>……………………………………………………………………………………………………………</w:t>
      </w:r>
    </w:p>
    <w:p w14:paraId="60FB9E30" w14:textId="3A25594D" w:rsidR="00F7208E" w:rsidRPr="00991F16" w:rsidRDefault="008C7CF7" w:rsidP="00702EC2">
      <w:pPr>
        <w:pStyle w:val="Tekstpodstawowy"/>
        <w:tabs>
          <w:tab w:val="left" w:leader="dot" w:pos="9199"/>
        </w:tabs>
        <w:rPr>
          <w:rFonts w:asciiTheme="minorHAnsi" w:hAnsiTheme="minorHAnsi" w:cstheme="minorHAnsi"/>
        </w:rPr>
      </w:pPr>
      <w:r w:rsidRPr="00991F16">
        <w:rPr>
          <w:rFonts w:asciiTheme="minorHAnsi" w:hAnsiTheme="minorHAnsi" w:cstheme="minorHAnsi"/>
        </w:rPr>
        <w:t>…………….……., dni</w:t>
      </w:r>
      <w:r w:rsidR="00702EC2">
        <w:rPr>
          <w:rFonts w:asciiTheme="minorHAnsi" w:hAnsiTheme="minorHAnsi" w:cstheme="minorHAnsi"/>
        </w:rPr>
        <w:t>a …………………….</w:t>
      </w:r>
      <w:r w:rsidRPr="00991F16">
        <w:rPr>
          <w:rFonts w:asciiTheme="minorHAnsi" w:hAnsiTheme="minorHAnsi" w:cstheme="minorHAnsi"/>
        </w:rPr>
        <w:t>r.</w:t>
      </w:r>
    </w:p>
    <w:p w14:paraId="2FF0788C" w14:textId="77777777" w:rsidR="00F7208E" w:rsidRPr="00991F16" w:rsidRDefault="00F7208E">
      <w:pPr>
        <w:pStyle w:val="Tekstpodstawowy"/>
        <w:rPr>
          <w:rFonts w:asciiTheme="minorHAnsi" w:hAnsiTheme="minorHAnsi" w:cstheme="minorHAnsi"/>
        </w:rPr>
      </w:pPr>
    </w:p>
    <w:p w14:paraId="2CE60804" w14:textId="77777777" w:rsidR="00F7208E" w:rsidRPr="00991F16" w:rsidRDefault="008C7CF7">
      <w:pPr>
        <w:ind w:right="116"/>
        <w:jc w:val="right"/>
        <w:rPr>
          <w:rFonts w:asciiTheme="minorHAnsi" w:hAnsiTheme="minorHAnsi" w:cstheme="minorHAnsi"/>
          <w:i/>
        </w:rPr>
      </w:pPr>
      <w:r w:rsidRPr="00991F16">
        <w:rPr>
          <w:rFonts w:asciiTheme="minorHAnsi" w:hAnsiTheme="minorHAnsi" w:cstheme="minorHAnsi"/>
          <w:i/>
          <w:spacing w:val="-2"/>
        </w:rPr>
        <w:t>……………………………….</w:t>
      </w:r>
    </w:p>
    <w:p w14:paraId="0FCE4DA9" w14:textId="77777777" w:rsidR="00F7208E" w:rsidRPr="00991F16" w:rsidRDefault="008C7CF7">
      <w:pPr>
        <w:spacing w:before="136" w:line="369" w:lineRule="auto"/>
        <w:ind w:left="7122" w:right="116" w:firstLine="836"/>
        <w:jc w:val="right"/>
        <w:rPr>
          <w:rFonts w:asciiTheme="minorHAnsi" w:hAnsiTheme="minorHAnsi" w:cstheme="minorHAnsi"/>
          <w:i/>
        </w:rPr>
      </w:pPr>
      <w:r w:rsidRPr="00991F16">
        <w:rPr>
          <w:rFonts w:asciiTheme="minorHAnsi" w:hAnsiTheme="minorHAnsi" w:cstheme="minorHAnsi"/>
          <w:i/>
        </w:rPr>
        <w:t>Imię</w:t>
      </w:r>
      <w:r w:rsidRPr="00991F16">
        <w:rPr>
          <w:rFonts w:asciiTheme="minorHAnsi" w:hAnsiTheme="minorHAnsi" w:cstheme="minorHAnsi"/>
          <w:i/>
          <w:spacing w:val="-8"/>
        </w:rPr>
        <w:t xml:space="preserve"> </w:t>
      </w:r>
      <w:r w:rsidRPr="00991F16">
        <w:rPr>
          <w:rFonts w:asciiTheme="minorHAnsi" w:hAnsiTheme="minorHAnsi" w:cstheme="minorHAnsi"/>
          <w:i/>
        </w:rPr>
        <w:t>i</w:t>
      </w:r>
      <w:r w:rsidRPr="00991F16">
        <w:rPr>
          <w:rFonts w:asciiTheme="minorHAnsi" w:hAnsiTheme="minorHAnsi" w:cstheme="minorHAnsi"/>
          <w:i/>
          <w:spacing w:val="-9"/>
        </w:rPr>
        <w:t xml:space="preserve"> </w:t>
      </w:r>
      <w:r w:rsidRPr="00991F16">
        <w:rPr>
          <w:rFonts w:asciiTheme="minorHAnsi" w:hAnsiTheme="minorHAnsi" w:cstheme="minorHAnsi"/>
          <w:i/>
        </w:rPr>
        <w:t>nazwisko podpisano</w:t>
      </w:r>
      <w:r w:rsidRPr="00991F16">
        <w:rPr>
          <w:rFonts w:asciiTheme="minorHAnsi" w:hAnsiTheme="minorHAnsi" w:cstheme="minorHAnsi"/>
          <w:i/>
          <w:spacing w:val="-14"/>
        </w:rPr>
        <w:t xml:space="preserve"> </w:t>
      </w:r>
      <w:r w:rsidRPr="00991F16">
        <w:rPr>
          <w:rFonts w:asciiTheme="minorHAnsi" w:hAnsiTheme="minorHAnsi" w:cstheme="minorHAnsi"/>
          <w:i/>
        </w:rPr>
        <w:t>elektronicznie</w:t>
      </w:r>
    </w:p>
    <w:p w14:paraId="7885F574" w14:textId="77777777" w:rsidR="00F7208E" w:rsidRPr="00991F16" w:rsidRDefault="00F7208E">
      <w:pPr>
        <w:pStyle w:val="Tekstpodstawowy"/>
        <w:rPr>
          <w:rFonts w:asciiTheme="minorHAnsi" w:hAnsiTheme="minorHAnsi" w:cstheme="minorHAnsi"/>
          <w:i/>
        </w:rPr>
      </w:pPr>
    </w:p>
    <w:p w14:paraId="6F11C6A4" w14:textId="77777777" w:rsidR="00F7208E" w:rsidRPr="00991F16" w:rsidRDefault="008C7CF7">
      <w:pPr>
        <w:pStyle w:val="Tekstpodstawowy"/>
        <w:ind w:left="749" w:right="610"/>
        <w:jc w:val="center"/>
        <w:rPr>
          <w:rFonts w:asciiTheme="minorHAnsi" w:hAnsiTheme="minorHAnsi" w:cstheme="minorHAnsi"/>
        </w:rPr>
      </w:pPr>
      <w:r w:rsidRPr="00991F16">
        <w:rPr>
          <w:rFonts w:asciiTheme="minorHAnsi" w:hAnsiTheme="minorHAnsi" w:cstheme="minorHAnsi"/>
          <w:u w:val="single"/>
        </w:rPr>
        <w:t>DOTYCZĄCE SPEŁNIENIA WARUNKÓW UDZIAŁU W POSTĘPOWANIU</w:t>
      </w:r>
    </w:p>
    <w:p w14:paraId="17FE665C" w14:textId="77777777" w:rsidR="00F7208E" w:rsidRPr="00991F16" w:rsidRDefault="00F7208E">
      <w:pPr>
        <w:pStyle w:val="Tekstpodstawowy"/>
        <w:rPr>
          <w:rFonts w:asciiTheme="minorHAnsi" w:hAnsiTheme="minorHAnsi" w:cstheme="minorHAnsi"/>
        </w:rPr>
      </w:pPr>
    </w:p>
    <w:p w14:paraId="260896CC" w14:textId="2F820397" w:rsidR="00F7208E" w:rsidRPr="00991F16" w:rsidRDefault="008C7CF7" w:rsidP="00C34542">
      <w:pPr>
        <w:spacing w:before="91" w:line="360" w:lineRule="auto"/>
        <w:ind w:right="116"/>
        <w:jc w:val="both"/>
        <w:rPr>
          <w:rFonts w:asciiTheme="minorHAnsi" w:hAnsiTheme="minorHAnsi" w:cstheme="minorHAnsi"/>
        </w:rPr>
      </w:pPr>
      <w:r w:rsidRPr="00991F16">
        <w:rPr>
          <w:rFonts w:asciiTheme="minorHAnsi" w:hAnsiTheme="minorHAnsi" w:cstheme="minorHAnsi"/>
        </w:rPr>
        <w:t xml:space="preserve">Oświadczam, że spełniam(-my) warunki udziału w postępowaniu na </w:t>
      </w:r>
      <w:r w:rsidR="00C34542">
        <w:rPr>
          <w:rFonts w:asciiTheme="minorHAnsi" w:hAnsiTheme="minorHAnsi" w:cstheme="minorHAnsi"/>
        </w:rPr>
        <w:t>„</w:t>
      </w:r>
      <w:r w:rsidR="00C34542" w:rsidRPr="004E5BBB">
        <w:rPr>
          <w:rFonts w:asciiTheme="minorHAnsi" w:hAnsiTheme="minorHAnsi" w:cstheme="minorHAnsi"/>
          <w:b/>
          <w:bCs/>
        </w:rPr>
        <w:t>Zakup i dostawa</w:t>
      </w:r>
      <w:r w:rsidR="00C34542" w:rsidRPr="004929CB">
        <w:rPr>
          <w:rFonts w:asciiTheme="minorHAnsi" w:hAnsiTheme="minorHAnsi" w:cstheme="minorHAnsi"/>
        </w:rPr>
        <w:t xml:space="preserve"> </w:t>
      </w:r>
      <w:r w:rsidR="00C34542" w:rsidRPr="004E5BBB">
        <w:rPr>
          <w:rFonts w:asciiTheme="minorHAnsi" w:hAnsiTheme="minorHAnsi" w:cstheme="minorHAnsi"/>
          <w:b/>
          <w:bCs/>
        </w:rPr>
        <w:t>serwera z napędem taśmowym LTO-8, oprogramowania do tworzenia kopii zapasowych, urządzenia pamięci masowej oraz</w:t>
      </w:r>
      <w:r w:rsidR="00C34542" w:rsidRPr="004E5BBB">
        <w:rPr>
          <w:rFonts w:asciiTheme="minorHAnsi" w:hAnsiTheme="minorHAnsi" w:cstheme="minorHAnsi"/>
          <w:b/>
          <w:i/>
        </w:rPr>
        <w:t xml:space="preserve"> licencji </w:t>
      </w:r>
      <w:r w:rsidR="003E5910">
        <w:rPr>
          <w:rFonts w:asciiTheme="minorHAnsi" w:hAnsiTheme="minorHAnsi" w:cstheme="minorHAnsi"/>
          <w:b/>
          <w:i/>
        </w:rPr>
        <w:t xml:space="preserve">dostępowych </w:t>
      </w:r>
      <w:r w:rsidR="00C34542" w:rsidRPr="004E5BBB">
        <w:rPr>
          <w:rFonts w:asciiTheme="minorHAnsi" w:hAnsiTheme="minorHAnsi" w:cstheme="minorHAnsi"/>
          <w:b/>
          <w:i/>
        </w:rPr>
        <w:t xml:space="preserve">dla Centrum Projektów Europejskich w podziale na 2 </w:t>
      </w:r>
      <w:proofErr w:type="spellStart"/>
      <w:r w:rsidR="00C34542" w:rsidRPr="004E5BBB">
        <w:rPr>
          <w:rFonts w:asciiTheme="minorHAnsi" w:hAnsiTheme="minorHAnsi" w:cstheme="minorHAnsi"/>
          <w:b/>
          <w:i/>
        </w:rPr>
        <w:t>części</w:t>
      </w:r>
      <w:r w:rsidR="00C34542">
        <w:rPr>
          <w:rFonts w:asciiTheme="minorHAnsi" w:hAnsiTheme="minorHAnsi" w:cstheme="minorHAnsi"/>
          <w:b/>
          <w:i/>
        </w:rPr>
        <w:t>”</w:t>
      </w:r>
      <w:r w:rsidRPr="00991F16">
        <w:rPr>
          <w:rFonts w:asciiTheme="minorHAnsi" w:hAnsiTheme="minorHAnsi" w:cstheme="minorHAnsi"/>
        </w:rPr>
        <w:t>dotyczące</w:t>
      </w:r>
      <w:proofErr w:type="spellEnd"/>
      <w:r w:rsidRPr="00991F16">
        <w:rPr>
          <w:rFonts w:asciiTheme="minorHAnsi" w:hAnsiTheme="minorHAnsi" w:cstheme="minorHAnsi"/>
        </w:rPr>
        <w:t xml:space="preserve"> posiadania zdolności technicznej oraz zawodowej określonej w art. 112 ust. 1 pkt 4 ustawy </w:t>
      </w:r>
      <w:r w:rsidRPr="00991F16">
        <w:rPr>
          <w:rFonts w:asciiTheme="minorHAnsi" w:hAnsiTheme="minorHAnsi" w:cstheme="minorHAnsi"/>
          <w:i/>
        </w:rPr>
        <w:t>z dnia 11 września 2019 r. - Prawo zamówień publicznych (Dz. U. z 20</w:t>
      </w:r>
      <w:r w:rsidR="00F625C5">
        <w:rPr>
          <w:rFonts w:asciiTheme="minorHAnsi" w:hAnsiTheme="minorHAnsi" w:cstheme="minorHAnsi"/>
          <w:i/>
        </w:rPr>
        <w:t>2</w:t>
      </w:r>
      <w:r w:rsidRPr="00991F16">
        <w:rPr>
          <w:rFonts w:asciiTheme="minorHAnsi" w:hAnsiTheme="minorHAnsi" w:cstheme="minorHAnsi"/>
          <w:i/>
        </w:rPr>
        <w:t xml:space="preserve">1 r. poz. </w:t>
      </w:r>
      <w:r w:rsidR="0013019C">
        <w:rPr>
          <w:rFonts w:asciiTheme="minorHAnsi" w:hAnsiTheme="minorHAnsi" w:cstheme="minorHAnsi"/>
          <w:i/>
        </w:rPr>
        <w:t>1129</w:t>
      </w:r>
      <w:r w:rsidRPr="00991F16">
        <w:rPr>
          <w:rFonts w:asciiTheme="minorHAnsi" w:hAnsiTheme="minorHAnsi" w:cstheme="minorHAnsi"/>
          <w:i/>
        </w:rPr>
        <w:t xml:space="preserve"> ze zm.)</w:t>
      </w:r>
      <w:r w:rsidRPr="00991F16">
        <w:rPr>
          <w:rFonts w:asciiTheme="minorHAnsi" w:hAnsiTheme="minorHAnsi" w:cstheme="minorHAnsi"/>
        </w:rPr>
        <w:t>, zwanej dalej „</w:t>
      </w:r>
      <w:proofErr w:type="spellStart"/>
      <w:r w:rsidRPr="00991F16">
        <w:rPr>
          <w:rFonts w:asciiTheme="minorHAnsi" w:hAnsiTheme="minorHAnsi" w:cstheme="minorHAnsi"/>
        </w:rPr>
        <w:t>uPzp</w:t>
      </w:r>
      <w:proofErr w:type="spellEnd"/>
      <w:r w:rsidRPr="00991F16">
        <w:rPr>
          <w:rFonts w:asciiTheme="minorHAnsi" w:hAnsiTheme="minorHAnsi" w:cstheme="minorHAnsi"/>
        </w:rPr>
        <w:t>”.</w:t>
      </w:r>
    </w:p>
    <w:p w14:paraId="03AC2222" w14:textId="77777777" w:rsidR="00F7208E" w:rsidRPr="00991F16" w:rsidRDefault="00F7208E">
      <w:pPr>
        <w:pStyle w:val="Tekstpodstawowy"/>
        <w:spacing w:before="8"/>
        <w:rPr>
          <w:rFonts w:asciiTheme="minorHAnsi" w:hAnsiTheme="minorHAnsi" w:cstheme="minorHAnsi"/>
        </w:rPr>
      </w:pPr>
    </w:p>
    <w:p w14:paraId="7DA62AC5" w14:textId="7F76086D" w:rsidR="00F7208E" w:rsidRPr="00991F16" w:rsidRDefault="008C7CF7">
      <w:pPr>
        <w:pStyle w:val="Tekstpodstawowy"/>
        <w:tabs>
          <w:tab w:val="left" w:leader="dot" w:pos="9199"/>
        </w:tabs>
        <w:spacing w:before="1"/>
        <w:ind w:left="5355"/>
        <w:rPr>
          <w:rFonts w:asciiTheme="minorHAnsi" w:hAnsiTheme="minorHAnsi" w:cstheme="minorHAnsi"/>
        </w:rPr>
      </w:pPr>
      <w:r w:rsidRPr="00991F16">
        <w:rPr>
          <w:rFonts w:asciiTheme="minorHAnsi" w:hAnsiTheme="minorHAnsi" w:cstheme="minorHAnsi"/>
        </w:rPr>
        <w:t>…………….……., dnia</w:t>
      </w:r>
      <w:r w:rsidR="00702EC2">
        <w:rPr>
          <w:rFonts w:asciiTheme="minorHAnsi" w:hAnsiTheme="minorHAnsi" w:cstheme="minorHAnsi"/>
        </w:rPr>
        <w:t>…………</w:t>
      </w:r>
      <w:r w:rsidRPr="00991F16">
        <w:rPr>
          <w:rFonts w:asciiTheme="minorHAnsi" w:hAnsiTheme="minorHAnsi" w:cstheme="minorHAnsi"/>
        </w:rPr>
        <w:t>r.</w:t>
      </w:r>
    </w:p>
    <w:p w14:paraId="0F624620" w14:textId="77777777" w:rsidR="00F7208E" w:rsidRPr="00991F16" w:rsidRDefault="008C7CF7">
      <w:pPr>
        <w:ind w:right="116"/>
        <w:jc w:val="right"/>
        <w:rPr>
          <w:rFonts w:asciiTheme="minorHAnsi" w:hAnsiTheme="minorHAnsi" w:cstheme="minorHAnsi"/>
          <w:i/>
        </w:rPr>
      </w:pPr>
      <w:r w:rsidRPr="00991F16">
        <w:rPr>
          <w:rFonts w:asciiTheme="minorHAnsi" w:hAnsiTheme="minorHAnsi" w:cstheme="minorHAnsi"/>
          <w:i/>
          <w:spacing w:val="-2"/>
        </w:rPr>
        <w:t>……………………………….</w:t>
      </w:r>
    </w:p>
    <w:p w14:paraId="48290348" w14:textId="77777777" w:rsidR="00F7208E" w:rsidRPr="00991F16" w:rsidRDefault="008C7CF7">
      <w:pPr>
        <w:spacing w:before="136" w:line="369" w:lineRule="auto"/>
        <w:ind w:left="7122" w:right="116" w:firstLine="836"/>
        <w:jc w:val="right"/>
        <w:rPr>
          <w:rFonts w:asciiTheme="minorHAnsi" w:hAnsiTheme="minorHAnsi" w:cstheme="minorHAnsi"/>
          <w:i/>
        </w:rPr>
      </w:pPr>
      <w:r w:rsidRPr="00991F16">
        <w:rPr>
          <w:rFonts w:asciiTheme="minorHAnsi" w:hAnsiTheme="minorHAnsi" w:cstheme="minorHAnsi"/>
          <w:i/>
        </w:rPr>
        <w:t>Imię</w:t>
      </w:r>
      <w:r w:rsidRPr="00991F16">
        <w:rPr>
          <w:rFonts w:asciiTheme="minorHAnsi" w:hAnsiTheme="minorHAnsi" w:cstheme="minorHAnsi"/>
          <w:i/>
          <w:spacing w:val="-8"/>
        </w:rPr>
        <w:t xml:space="preserve"> </w:t>
      </w:r>
      <w:r w:rsidRPr="00991F16">
        <w:rPr>
          <w:rFonts w:asciiTheme="minorHAnsi" w:hAnsiTheme="minorHAnsi" w:cstheme="minorHAnsi"/>
          <w:i/>
        </w:rPr>
        <w:t>i</w:t>
      </w:r>
      <w:r w:rsidRPr="00991F16">
        <w:rPr>
          <w:rFonts w:asciiTheme="minorHAnsi" w:hAnsiTheme="minorHAnsi" w:cstheme="minorHAnsi"/>
          <w:i/>
          <w:spacing w:val="-9"/>
        </w:rPr>
        <w:t xml:space="preserve"> </w:t>
      </w:r>
      <w:r w:rsidRPr="00991F16">
        <w:rPr>
          <w:rFonts w:asciiTheme="minorHAnsi" w:hAnsiTheme="minorHAnsi" w:cstheme="minorHAnsi"/>
          <w:i/>
        </w:rPr>
        <w:t>nazwisko podpisano</w:t>
      </w:r>
      <w:r w:rsidRPr="00991F16">
        <w:rPr>
          <w:rFonts w:asciiTheme="minorHAnsi" w:hAnsiTheme="minorHAnsi" w:cstheme="minorHAnsi"/>
          <w:i/>
          <w:spacing w:val="-14"/>
        </w:rPr>
        <w:t xml:space="preserve"> </w:t>
      </w:r>
      <w:r w:rsidRPr="00991F16">
        <w:rPr>
          <w:rFonts w:asciiTheme="minorHAnsi" w:hAnsiTheme="minorHAnsi" w:cstheme="minorHAnsi"/>
          <w:i/>
        </w:rPr>
        <w:t>elektronicznie</w:t>
      </w:r>
    </w:p>
    <w:p w14:paraId="4B5C5C26" w14:textId="77777777" w:rsidR="00F7208E" w:rsidRPr="00991F16" w:rsidRDefault="008C7CF7">
      <w:pPr>
        <w:pStyle w:val="Nagwek1"/>
        <w:spacing w:before="1"/>
        <w:ind w:left="258"/>
        <w:jc w:val="both"/>
        <w:rPr>
          <w:rFonts w:asciiTheme="minorHAnsi" w:hAnsiTheme="minorHAnsi" w:cstheme="minorHAnsi"/>
        </w:rPr>
      </w:pPr>
      <w:bookmarkStart w:id="7" w:name="_Toc67999488"/>
      <w:r w:rsidRPr="00991F16">
        <w:rPr>
          <w:rFonts w:asciiTheme="minorHAnsi" w:hAnsiTheme="minorHAnsi" w:cstheme="minorHAnsi"/>
        </w:rPr>
        <w:t>OŚWIADCZENIE DOTYCZĄCE PODANYCH INFORMACJI:</w:t>
      </w:r>
      <w:bookmarkEnd w:id="7"/>
    </w:p>
    <w:p w14:paraId="3147EA62" w14:textId="3D6565E3" w:rsidR="00F7208E" w:rsidRPr="00991F16" w:rsidRDefault="008C7CF7">
      <w:pPr>
        <w:pStyle w:val="Tekstpodstawowy"/>
        <w:spacing w:before="135" w:line="312" w:lineRule="auto"/>
        <w:ind w:left="258" w:right="116"/>
        <w:jc w:val="both"/>
        <w:rPr>
          <w:rFonts w:asciiTheme="minorHAnsi" w:hAnsiTheme="minorHAnsi" w:cstheme="minorHAnsi"/>
        </w:rPr>
      </w:pPr>
      <w:r w:rsidRPr="00991F16">
        <w:rPr>
          <w:rFonts w:asciiTheme="minorHAnsi" w:hAnsiTheme="minorHAnsi" w:cstheme="minorHAnsi"/>
        </w:rPr>
        <w:t xml:space="preserve">Oświadczam, że wszystkie informacje podane w powyższych oświadczeniach są aktualne i zgodne </w:t>
      </w:r>
      <w:r w:rsidR="00D543B0" w:rsidRPr="00991F16">
        <w:rPr>
          <w:rFonts w:asciiTheme="minorHAnsi" w:hAnsiTheme="minorHAnsi" w:cstheme="minorHAnsi"/>
        </w:rPr>
        <w:br/>
      </w:r>
      <w:r w:rsidRPr="00991F16">
        <w:rPr>
          <w:rFonts w:asciiTheme="minorHAnsi" w:hAnsiTheme="minorHAnsi" w:cstheme="minorHAnsi"/>
        </w:rPr>
        <w:t>z prawdą</w:t>
      </w:r>
      <w:r w:rsidRPr="00991F16">
        <w:rPr>
          <w:rFonts w:asciiTheme="minorHAnsi" w:hAnsiTheme="minorHAnsi" w:cstheme="minorHAnsi"/>
          <w:spacing w:val="-11"/>
        </w:rPr>
        <w:t xml:space="preserve"> </w:t>
      </w:r>
      <w:r w:rsidRPr="00991F16">
        <w:rPr>
          <w:rFonts w:asciiTheme="minorHAnsi" w:hAnsiTheme="minorHAnsi" w:cstheme="minorHAnsi"/>
        </w:rPr>
        <w:t>oraz</w:t>
      </w:r>
      <w:r w:rsidRPr="00991F16">
        <w:rPr>
          <w:rFonts w:asciiTheme="minorHAnsi" w:hAnsiTheme="minorHAnsi" w:cstheme="minorHAnsi"/>
          <w:spacing w:val="-10"/>
        </w:rPr>
        <w:t xml:space="preserve"> </w:t>
      </w:r>
      <w:r w:rsidRPr="00991F16">
        <w:rPr>
          <w:rFonts w:asciiTheme="minorHAnsi" w:hAnsiTheme="minorHAnsi" w:cstheme="minorHAnsi"/>
        </w:rPr>
        <w:t>zostały</w:t>
      </w:r>
      <w:r w:rsidRPr="00991F16">
        <w:rPr>
          <w:rFonts w:asciiTheme="minorHAnsi" w:hAnsiTheme="minorHAnsi" w:cstheme="minorHAnsi"/>
          <w:spacing w:val="-9"/>
        </w:rPr>
        <w:t xml:space="preserve"> </w:t>
      </w:r>
      <w:r w:rsidRPr="00991F16">
        <w:rPr>
          <w:rFonts w:asciiTheme="minorHAnsi" w:hAnsiTheme="minorHAnsi" w:cstheme="minorHAnsi"/>
        </w:rPr>
        <w:t>przedstawione</w:t>
      </w:r>
      <w:r w:rsidRPr="00991F16">
        <w:rPr>
          <w:rFonts w:asciiTheme="minorHAnsi" w:hAnsiTheme="minorHAnsi" w:cstheme="minorHAnsi"/>
          <w:spacing w:val="-10"/>
        </w:rPr>
        <w:t xml:space="preserve"> </w:t>
      </w:r>
      <w:r w:rsidRPr="00991F16">
        <w:rPr>
          <w:rFonts w:asciiTheme="minorHAnsi" w:hAnsiTheme="minorHAnsi" w:cstheme="minorHAnsi"/>
        </w:rPr>
        <w:t>z</w:t>
      </w:r>
      <w:r w:rsidRPr="00991F16">
        <w:rPr>
          <w:rFonts w:asciiTheme="minorHAnsi" w:hAnsiTheme="minorHAnsi" w:cstheme="minorHAnsi"/>
          <w:spacing w:val="-10"/>
        </w:rPr>
        <w:t xml:space="preserve"> </w:t>
      </w:r>
      <w:r w:rsidRPr="00991F16">
        <w:rPr>
          <w:rFonts w:asciiTheme="minorHAnsi" w:hAnsiTheme="minorHAnsi" w:cstheme="minorHAnsi"/>
        </w:rPr>
        <w:t>pełną</w:t>
      </w:r>
      <w:r w:rsidRPr="00991F16">
        <w:rPr>
          <w:rFonts w:asciiTheme="minorHAnsi" w:hAnsiTheme="minorHAnsi" w:cstheme="minorHAnsi"/>
          <w:spacing w:val="-10"/>
        </w:rPr>
        <w:t xml:space="preserve"> </w:t>
      </w:r>
      <w:r w:rsidRPr="00991F16">
        <w:rPr>
          <w:rFonts w:asciiTheme="minorHAnsi" w:hAnsiTheme="minorHAnsi" w:cstheme="minorHAnsi"/>
        </w:rPr>
        <w:t>świadomością</w:t>
      </w:r>
      <w:r w:rsidRPr="00991F16">
        <w:rPr>
          <w:rFonts w:asciiTheme="minorHAnsi" w:hAnsiTheme="minorHAnsi" w:cstheme="minorHAnsi"/>
          <w:spacing w:val="-10"/>
        </w:rPr>
        <w:t xml:space="preserve"> </w:t>
      </w:r>
      <w:r w:rsidRPr="00991F16">
        <w:rPr>
          <w:rFonts w:asciiTheme="minorHAnsi" w:hAnsiTheme="minorHAnsi" w:cstheme="minorHAnsi"/>
        </w:rPr>
        <w:t>konsekwencji</w:t>
      </w:r>
      <w:r w:rsidRPr="00991F16">
        <w:rPr>
          <w:rFonts w:asciiTheme="minorHAnsi" w:hAnsiTheme="minorHAnsi" w:cstheme="minorHAnsi"/>
          <w:spacing w:val="-10"/>
        </w:rPr>
        <w:t xml:space="preserve"> </w:t>
      </w:r>
      <w:r w:rsidRPr="00991F16">
        <w:rPr>
          <w:rFonts w:asciiTheme="minorHAnsi" w:hAnsiTheme="minorHAnsi" w:cstheme="minorHAnsi"/>
        </w:rPr>
        <w:t>wprowadzenia</w:t>
      </w:r>
      <w:r w:rsidRPr="00991F16">
        <w:rPr>
          <w:rFonts w:asciiTheme="minorHAnsi" w:hAnsiTheme="minorHAnsi" w:cstheme="minorHAnsi"/>
          <w:spacing w:val="-10"/>
        </w:rPr>
        <w:t xml:space="preserve"> </w:t>
      </w:r>
      <w:r w:rsidRPr="00991F16">
        <w:rPr>
          <w:rFonts w:asciiTheme="minorHAnsi" w:hAnsiTheme="minorHAnsi" w:cstheme="minorHAnsi"/>
        </w:rPr>
        <w:t>Zamawiającego w błąd przy przedstawianiu</w:t>
      </w:r>
      <w:r w:rsidRPr="00991F16">
        <w:rPr>
          <w:rFonts w:asciiTheme="minorHAnsi" w:hAnsiTheme="minorHAnsi" w:cstheme="minorHAnsi"/>
          <w:spacing w:val="-2"/>
        </w:rPr>
        <w:t xml:space="preserve"> </w:t>
      </w:r>
      <w:r w:rsidRPr="00991F16">
        <w:rPr>
          <w:rFonts w:asciiTheme="minorHAnsi" w:hAnsiTheme="minorHAnsi" w:cstheme="minorHAnsi"/>
        </w:rPr>
        <w:t>informacji.</w:t>
      </w:r>
    </w:p>
    <w:p w14:paraId="174985F0" w14:textId="77777777" w:rsidR="00F7208E" w:rsidRPr="00991F16" w:rsidRDefault="00F7208E">
      <w:pPr>
        <w:pStyle w:val="Tekstpodstawowy"/>
        <w:spacing w:before="10"/>
        <w:rPr>
          <w:rFonts w:asciiTheme="minorHAnsi" w:hAnsiTheme="minorHAnsi" w:cstheme="minorHAnsi"/>
        </w:rPr>
      </w:pPr>
    </w:p>
    <w:p w14:paraId="7AA3F717" w14:textId="6F9CFF15" w:rsidR="00F7208E" w:rsidRPr="00991F16" w:rsidRDefault="008C7CF7">
      <w:pPr>
        <w:pStyle w:val="Tekstpodstawowy"/>
        <w:tabs>
          <w:tab w:val="left" w:leader="dot" w:pos="9199"/>
        </w:tabs>
        <w:ind w:left="5355"/>
        <w:rPr>
          <w:rFonts w:asciiTheme="minorHAnsi" w:hAnsiTheme="minorHAnsi" w:cstheme="minorHAnsi"/>
        </w:rPr>
      </w:pPr>
      <w:r w:rsidRPr="00991F16">
        <w:rPr>
          <w:rFonts w:asciiTheme="minorHAnsi" w:hAnsiTheme="minorHAnsi" w:cstheme="minorHAnsi"/>
        </w:rPr>
        <w:t>…………….……., dnia</w:t>
      </w:r>
      <w:r w:rsidR="00702EC2">
        <w:rPr>
          <w:rFonts w:asciiTheme="minorHAnsi" w:hAnsiTheme="minorHAnsi" w:cstheme="minorHAnsi"/>
        </w:rPr>
        <w:t xml:space="preserve">…… </w:t>
      </w:r>
      <w:r w:rsidRPr="00991F16">
        <w:rPr>
          <w:rFonts w:asciiTheme="minorHAnsi" w:hAnsiTheme="minorHAnsi" w:cstheme="minorHAnsi"/>
        </w:rPr>
        <w:t>r.</w:t>
      </w:r>
    </w:p>
    <w:p w14:paraId="4EAC22BD" w14:textId="29D07EBD" w:rsidR="00F7208E" w:rsidRPr="00991F16" w:rsidRDefault="008C7CF7" w:rsidP="005B3594">
      <w:pPr>
        <w:ind w:right="116"/>
        <w:jc w:val="right"/>
        <w:rPr>
          <w:rFonts w:asciiTheme="minorHAnsi" w:hAnsiTheme="minorHAnsi" w:cstheme="minorHAnsi"/>
          <w:i/>
        </w:rPr>
      </w:pPr>
      <w:r w:rsidRPr="00991F16">
        <w:rPr>
          <w:rFonts w:asciiTheme="minorHAnsi" w:hAnsiTheme="minorHAnsi" w:cstheme="minorHAnsi"/>
          <w:i/>
          <w:spacing w:val="-2"/>
        </w:rPr>
        <w:t>……………………………….</w:t>
      </w:r>
      <w:r w:rsidRPr="00991F16">
        <w:rPr>
          <w:rFonts w:asciiTheme="minorHAnsi" w:hAnsiTheme="minorHAnsi" w:cstheme="minorHAnsi"/>
          <w:i/>
        </w:rPr>
        <w:t>Imię</w:t>
      </w:r>
      <w:r w:rsidRPr="00991F16">
        <w:rPr>
          <w:rFonts w:asciiTheme="minorHAnsi" w:hAnsiTheme="minorHAnsi" w:cstheme="minorHAnsi"/>
          <w:i/>
          <w:spacing w:val="-8"/>
        </w:rPr>
        <w:t xml:space="preserve"> </w:t>
      </w:r>
      <w:r w:rsidRPr="00991F16">
        <w:rPr>
          <w:rFonts w:asciiTheme="minorHAnsi" w:hAnsiTheme="minorHAnsi" w:cstheme="minorHAnsi"/>
          <w:i/>
        </w:rPr>
        <w:t>i</w:t>
      </w:r>
      <w:r w:rsidRPr="00991F16">
        <w:rPr>
          <w:rFonts w:asciiTheme="minorHAnsi" w:hAnsiTheme="minorHAnsi" w:cstheme="minorHAnsi"/>
          <w:i/>
          <w:spacing w:val="-9"/>
        </w:rPr>
        <w:t xml:space="preserve"> </w:t>
      </w:r>
      <w:r w:rsidRPr="00991F16">
        <w:rPr>
          <w:rFonts w:asciiTheme="minorHAnsi" w:hAnsiTheme="minorHAnsi" w:cstheme="minorHAnsi"/>
          <w:i/>
        </w:rPr>
        <w:t>nazwisko podpisano</w:t>
      </w:r>
      <w:r w:rsidRPr="00991F16">
        <w:rPr>
          <w:rFonts w:asciiTheme="minorHAnsi" w:hAnsiTheme="minorHAnsi" w:cstheme="minorHAnsi"/>
          <w:i/>
          <w:spacing w:val="-14"/>
        </w:rPr>
        <w:t xml:space="preserve"> </w:t>
      </w:r>
      <w:r w:rsidRPr="00991F16">
        <w:rPr>
          <w:rFonts w:asciiTheme="minorHAnsi" w:hAnsiTheme="minorHAnsi" w:cstheme="minorHAnsi"/>
          <w:i/>
        </w:rPr>
        <w:t>elektronicznie</w:t>
      </w:r>
    </w:p>
    <w:p w14:paraId="35995FBA" w14:textId="77777777" w:rsidR="00F7208E" w:rsidRDefault="00F7208E">
      <w:pPr>
        <w:spacing w:line="369" w:lineRule="auto"/>
        <w:jc w:val="right"/>
        <w:rPr>
          <w:rFonts w:asciiTheme="minorHAnsi" w:hAnsiTheme="minorHAnsi" w:cstheme="minorHAnsi"/>
        </w:rPr>
      </w:pPr>
    </w:p>
    <w:p w14:paraId="33ECC7D7" w14:textId="74F2BE57" w:rsidR="00991F16" w:rsidRDefault="00991F16">
      <w:pPr>
        <w:spacing w:line="369" w:lineRule="auto"/>
        <w:jc w:val="right"/>
        <w:rPr>
          <w:rFonts w:asciiTheme="minorHAnsi" w:hAnsiTheme="minorHAnsi" w:cstheme="minorHAnsi"/>
        </w:rPr>
      </w:pPr>
    </w:p>
    <w:p w14:paraId="1F7CF73C" w14:textId="77777777" w:rsidR="00702EC2" w:rsidRDefault="00702EC2">
      <w:pPr>
        <w:spacing w:line="369" w:lineRule="auto"/>
        <w:jc w:val="right"/>
        <w:rPr>
          <w:rFonts w:asciiTheme="minorHAnsi" w:hAnsiTheme="minorHAnsi" w:cstheme="minorHAnsi"/>
        </w:rPr>
      </w:pPr>
    </w:p>
    <w:p w14:paraId="372EA9FE" w14:textId="77777777" w:rsidR="00991F16" w:rsidRDefault="00991F16">
      <w:pPr>
        <w:spacing w:line="369" w:lineRule="auto"/>
        <w:jc w:val="right"/>
        <w:rPr>
          <w:rFonts w:asciiTheme="minorHAnsi" w:hAnsiTheme="minorHAnsi" w:cstheme="minorHAnsi"/>
        </w:rPr>
      </w:pPr>
    </w:p>
    <w:p w14:paraId="752F0A63" w14:textId="77777777" w:rsidR="006E5647" w:rsidRPr="006E5647" w:rsidRDefault="006E5647" w:rsidP="006E5647">
      <w:pPr>
        <w:keepNext/>
        <w:widowControl/>
        <w:autoSpaceDE/>
        <w:autoSpaceDN/>
        <w:spacing w:line="276" w:lineRule="auto"/>
        <w:jc w:val="right"/>
        <w:outlineLvl w:val="0"/>
        <w:rPr>
          <w:rFonts w:ascii="Calibri" w:hAnsi="Calibri" w:cs="Calibri"/>
          <w:i/>
          <w:sz w:val="20"/>
          <w:szCs w:val="20"/>
          <w:lang w:eastAsia="pl-PL"/>
        </w:rPr>
      </w:pPr>
      <w:r w:rsidRPr="006E5647">
        <w:rPr>
          <w:rFonts w:ascii="Calibri" w:hAnsi="Calibri" w:cs="Calibri"/>
          <w:b/>
          <w:i/>
          <w:lang w:eastAsia="pl-PL"/>
        </w:rPr>
        <w:lastRenderedPageBreak/>
        <w:t>Załącznik nr</w:t>
      </w:r>
      <w:r w:rsidRPr="006E5647">
        <w:rPr>
          <w:rFonts w:ascii="Calibri" w:hAnsi="Calibri" w:cs="Calibri"/>
          <w:i/>
          <w:lang w:eastAsia="pl-PL"/>
        </w:rPr>
        <w:t xml:space="preserve"> </w:t>
      </w:r>
      <w:r w:rsidRPr="006E5647">
        <w:rPr>
          <w:rFonts w:ascii="Calibri" w:hAnsi="Calibri" w:cs="Calibri"/>
          <w:b/>
          <w:bCs/>
          <w:i/>
          <w:lang w:eastAsia="pl-PL"/>
        </w:rPr>
        <w:t>4</w:t>
      </w:r>
      <w:r w:rsidRPr="006E5647">
        <w:rPr>
          <w:rFonts w:ascii="Calibri" w:hAnsi="Calibri" w:cs="Calibri"/>
          <w:b/>
          <w:bCs/>
          <w:i/>
          <w:sz w:val="20"/>
          <w:szCs w:val="20"/>
          <w:lang w:eastAsia="pl-PL"/>
        </w:rPr>
        <w:t xml:space="preserve"> do SWZ</w:t>
      </w:r>
      <w:r w:rsidRPr="006E5647">
        <w:rPr>
          <w:rFonts w:ascii="Calibri" w:hAnsi="Calibri" w:cs="Calibri"/>
          <w:i/>
          <w:sz w:val="20"/>
          <w:szCs w:val="20"/>
          <w:lang w:eastAsia="pl-PL"/>
        </w:rPr>
        <w:t xml:space="preserve"> – projektowane postanowienia umowy z Opisem Przedmiotu Zamówienia</w:t>
      </w:r>
    </w:p>
    <w:p w14:paraId="28AE7F49" w14:textId="77777777" w:rsidR="006E5647" w:rsidRPr="006E5647" w:rsidRDefault="006E5647" w:rsidP="006E5647">
      <w:pPr>
        <w:keepNext/>
        <w:widowControl/>
        <w:autoSpaceDE/>
        <w:autoSpaceDN/>
        <w:spacing w:line="276" w:lineRule="auto"/>
        <w:jc w:val="right"/>
        <w:outlineLvl w:val="0"/>
        <w:rPr>
          <w:rFonts w:ascii="Calibri" w:hAnsi="Calibri" w:cs="Calibri"/>
          <w:i/>
          <w:sz w:val="20"/>
          <w:szCs w:val="20"/>
          <w:lang w:eastAsia="pl-PL"/>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6E5647" w:rsidRPr="006E5647" w14:paraId="14C6C37D" w14:textId="77777777" w:rsidTr="00B27987">
        <w:tc>
          <w:tcPr>
            <w:tcW w:w="9356" w:type="dxa"/>
            <w:tcBorders>
              <w:bottom w:val="nil"/>
            </w:tcBorders>
          </w:tcPr>
          <w:p w14:paraId="4955EF28" w14:textId="47C0A1E3" w:rsidR="006E5647" w:rsidRPr="006E5647" w:rsidRDefault="006E5647" w:rsidP="006E5647">
            <w:pPr>
              <w:keepNext/>
              <w:widowControl/>
              <w:autoSpaceDE/>
              <w:autoSpaceDN/>
              <w:jc w:val="both"/>
              <w:outlineLvl w:val="2"/>
              <w:rPr>
                <w:rFonts w:ascii="Calibri" w:hAnsi="Calibri" w:cs="Calibri"/>
                <w:b/>
                <w:lang w:eastAsia="pl-PL"/>
              </w:rPr>
            </w:pPr>
            <w:r w:rsidRPr="006E5647">
              <w:rPr>
                <w:rFonts w:ascii="Calibri" w:hAnsi="Calibri" w:cs="Calibri"/>
                <w:b/>
                <w:lang w:eastAsia="pl-PL"/>
              </w:rPr>
              <w:t>WA.263.</w:t>
            </w:r>
            <w:r w:rsidR="00C34FB4">
              <w:rPr>
                <w:rFonts w:ascii="Calibri" w:hAnsi="Calibri" w:cs="Calibri"/>
                <w:b/>
                <w:lang w:eastAsia="pl-PL"/>
              </w:rPr>
              <w:t>33</w:t>
            </w:r>
            <w:r w:rsidRPr="006E5647">
              <w:rPr>
                <w:rFonts w:ascii="Calibri" w:hAnsi="Calibri" w:cs="Calibri"/>
                <w:b/>
                <w:lang w:eastAsia="pl-PL"/>
              </w:rPr>
              <w:t xml:space="preserve">.2021.MW                                                                ZAŁĄCZNIK NR 4 do SWZ                   </w:t>
            </w:r>
          </w:p>
          <w:p w14:paraId="00C4B0FE" w14:textId="77777777" w:rsidR="006E5647" w:rsidRPr="006E5647" w:rsidRDefault="006E5647" w:rsidP="006E5647">
            <w:pPr>
              <w:widowControl/>
              <w:autoSpaceDE/>
              <w:autoSpaceDN/>
              <w:rPr>
                <w:rFonts w:ascii="Calibri" w:hAnsi="Calibri" w:cs="Calibri"/>
                <w:lang w:eastAsia="pl-PL"/>
              </w:rPr>
            </w:pPr>
          </w:p>
        </w:tc>
      </w:tr>
      <w:tr w:rsidR="006E5647" w:rsidRPr="006E5647" w14:paraId="2A8F572B" w14:textId="77777777" w:rsidTr="00B27987">
        <w:tc>
          <w:tcPr>
            <w:tcW w:w="9356" w:type="dxa"/>
            <w:tcBorders>
              <w:top w:val="nil"/>
              <w:bottom w:val="single" w:sz="4" w:space="0" w:color="auto"/>
            </w:tcBorders>
          </w:tcPr>
          <w:p w14:paraId="28464344" w14:textId="77777777" w:rsidR="006E5647" w:rsidRPr="006E5647" w:rsidRDefault="006E5647" w:rsidP="006E5647">
            <w:pPr>
              <w:keepNext/>
              <w:widowControl/>
              <w:autoSpaceDE/>
              <w:autoSpaceDN/>
              <w:jc w:val="center"/>
              <w:outlineLvl w:val="1"/>
              <w:rPr>
                <w:rFonts w:ascii="Calibri" w:hAnsi="Calibri" w:cs="Calibri"/>
                <w:b/>
                <w:lang w:eastAsia="pl-PL"/>
              </w:rPr>
            </w:pPr>
            <w:r w:rsidRPr="006E5647">
              <w:rPr>
                <w:rFonts w:ascii="Calibri" w:hAnsi="Calibri" w:cs="Calibri"/>
                <w:b/>
                <w:lang w:eastAsia="pl-PL"/>
              </w:rPr>
              <w:t>PROJEKTOWANE POSTANOWIENIA UMOWY</w:t>
            </w:r>
          </w:p>
        </w:tc>
      </w:tr>
    </w:tbl>
    <w:p w14:paraId="0D07738C" w14:textId="32398D86" w:rsidR="006E5647" w:rsidRPr="006E5647" w:rsidRDefault="006E5647" w:rsidP="006E5647">
      <w:pPr>
        <w:widowControl/>
        <w:autoSpaceDE/>
        <w:autoSpaceDN/>
        <w:jc w:val="both"/>
        <w:rPr>
          <w:rFonts w:ascii="Calibri" w:hAnsi="Calibri" w:cs="Calibri"/>
          <w:kern w:val="24"/>
          <w:lang w:eastAsia="pl-PL"/>
        </w:rPr>
      </w:pPr>
      <w:r w:rsidRPr="006E5647">
        <w:rPr>
          <w:rFonts w:ascii="Calibri" w:hAnsi="Calibri" w:cs="Calibri"/>
          <w:b/>
          <w:lang w:eastAsia="pl-PL"/>
        </w:rPr>
        <w:t xml:space="preserve"> </w:t>
      </w:r>
    </w:p>
    <w:p w14:paraId="45726BBF" w14:textId="77777777" w:rsidR="00E55715" w:rsidRPr="006E5647" w:rsidRDefault="00E55715" w:rsidP="00E55715">
      <w:pPr>
        <w:widowControl/>
        <w:tabs>
          <w:tab w:val="left" w:pos="284"/>
        </w:tabs>
        <w:autoSpaceDE/>
        <w:autoSpaceDN/>
        <w:jc w:val="center"/>
        <w:rPr>
          <w:rFonts w:ascii="Calibri" w:hAnsi="Calibri" w:cs="Calibri"/>
          <w:b/>
          <w:lang w:eastAsia="pl-PL"/>
        </w:rPr>
      </w:pPr>
      <w:r w:rsidRPr="006E5647">
        <w:rPr>
          <w:rFonts w:ascii="Calibri" w:hAnsi="Calibri" w:cs="Calibri"/>
          <w:b/>
          <w:lang w:eastAsia="pl-PL"/>
        </w:rPr>
        <w:t>UMOWA NR WA.263.</w:t>
      </w:r>
      <w:r>
        <w:rPr>
          <w:rFonts w:ascii="Calibri" w:hAnsi="Calibri" w:cs="Calibri"/>
          <w:b/>
          <w:lang w:eastAsia="pl-PL"/>
        </w:rPr>
        <w:t>33</w:t>
      </w:r>
      <w:r w:rsidRPr="006E5647">
        <w:rPr>
          <w:rFonts w:ascii="Calibri" w:hAnsi="Calibri" w:cs="Calibri"/>
          <w:b/>
          <w:lang w:eastAsia="pl-PL"/>
        </w:rPr>
        <w:t>.2021.U</w:t>
      </w:r>
    </w:p>
    <w:p w14:paraId="519C5095" w14:textId="77777777" w:rsidR="00E55715" w:rsidRPr="006E5647" w:rsidRDefault="00E55715" w:rsidP="00E55715">
      <w:pPr>
        <w:widowControl/>
        <w:tabs>
          <w:tab w:val="left" w:pos="284"/>
        </w:tabs>
        <w:autoSpaceDE/>
        <w:autoSpaceDN/>
        <w:jc w:val="center"/>
        <w:rPr>
          <w:rFonts w:ascii="Calibri" w:hAnsi="Calibri" w:cs="Calibri"/>
          <w:lang w:eastAsia="pl-PL"/>
        </w:rPr>
      </w:pPr>
      <w:r w:rsidRPr="006E5647">
        <w:rPr>
          <w:rFonts w:ascii="Calibri" w:hAnsi="Calibri" w:cs="Calibri"/>
          <w:lang w:eastAsia="pl-PL"/>
        </w:rPr>
        <w:t>zawarta w dniu ......</w:t>
      </w:r>
      <w:r>
        <w:rPr>
          <w:rFonts w:ascii="Calibri" w:hAnsi="Calibri" w:cs="Calibri"/>
          <w:lang w:eastAsia="pl-PL"/>
        </w:rPr>
        <w:t>............... 20</w:t>
      </w:r>
      <w:r w:rsidRPr="006E5647">
        <w:rPr>
          <w:rFonts w:ascii="Calibri" w:hAnsi="Calibri" w:cs="Calibri"/>
          <w:lang w:eastAsia="pl-PL"/>
        </w:rPr>
        <w:t>21 r. w Warszawie</w:t>
      </w:r>
    </w:p>
    <w:p w14:paraId="74CC47EE" w14:textId="77777777" w:rsidR="00E55715" w:rsidRPr="006E5647" w:rsidRDefault="00E55715" w:rsidP="00E55715">
      <w:pPr>
        <w:widowControl/>
        <w:tabs>
          <w:tab w:val="left" w:pos="284"/>
          <w:tab w:val="left" w:pos="426"/>
        </w:tabs>
        <w:autoSpaceDE/>
        <w:autoSpaceDN/>
        <w:jc w:val="both"/>
        <w:rPr>
          <w:rFonts w:ascii="Calibri" w:hAnsi="Calibri" w:cs="Calibri"/>
          <w:lang w:eastAsia="pl-PL"/>
        </w:rPr>
      </w:pPr>
      <w:r w:rsidRPr="006E5647">
        <w:rPr>
          <w:rFonts w:ascii="Calibri" w:hAnsi="Calibri" w:cs="Calibri"/>
          <w:lang w:eastAsia="pl-PL"/>
        </w:rPr>
        <w:t>pomiędzy:</w:t>
      </w:r>
    </w:p>
    <w:p w14:paraId="5BF07390" w14:textId="77777777" w:rsidR="00E55715" w:rsidRDefault="00E55715" w:rsidP="00E55715">
      <w:pPr>
        <w:widowControl/>
        <w:tabs>
          <w:tab w:val="left" w:pos="284"/>
          <w:tab w:val="left" w:pos="426"/>
          <w:tab w:val="left" w:pos="5670"/>
        </w:tabs>
        <w:autoSpaceDE/>
        <w:autoSpaceDN/>
        <w:jc w:val="both"/>
        <w:rPr>
          <w:rFonts w:ascii="Calibri" w:hAnsi="Calibri" w:cs="Calibri"/>
          <w:lang w:eastAsia="pl-PL"/>
        </w:rPr>
      </w:pPr>
      <w:r w:rsidRPr="006E5647">
        <w:rPr>
          <w:rFonts w:ascii="Calibri" w:hAnsi="Calibri" w:cs="Calibri"/>
          <w:b/>
          <w:lang w:eastAsia="pl-PL"/>
        </w:rPr>
        <w:t>Skarbem Państwa - państwową jednostką budżetową Centrum Projektów Europejskich</w:t>
      </w:r>
      <w:r w:rsidRPr="006E5647">
        <w:rPr>
          <w:rFonts w:ascii="Calibri" w:hAnsi="Calibri" w:cs="Calibri"/>
          <w:lang w:eastAsia="pl-PL"/>
        </w:rPr>
        <w:t xml:space="preserve">, </w:t>
      </w:r>
    </w:p>
    <w:p w14:paraId="328E5020" w14:textId="77777777" w:rsidR="00E55715" w:rsidRPr="006E5647" w:rsidRDefault="00E55715" w:rsidP="00E55715">
      <w:pPr>
        <w:widowControl/>
        <w:tabs>
          <w:tab w:val="left" w:pos="284"/>
          <w:tab w:val="left" w:pos="426"/>
          <w:tab w:val="left" w:pos="5670"/>
        </w:tabs>
        <w:autoSpaceDE/>
        <w:autoSpaceDN/>
        <w:jc w:val="both"/>
        <w:rPr>
          <w:rFonts w:ascii="Calibri" w:hAnsi="Calibri" w:cs="Calibri"/>
          <w:lang w:eastAsia="pl-PL"/>
        </w:rPr>
      </w:pPr>
      <w:r w:rsidRPr="006E5647">
        <w:rPr>
          <w:rFonts w:ascii="Calibri" w:hAnsi="Calibri" w:cs="Calibri"/>
          <w:lang w:eastAsia="pl-PL"/>
        </w:rPr>
        <w:t>z</w:t>
      </w:r>
      <w:r>
        <w:rPr>
          <w:rFonts w:ascii="Calibri" w:hAnsi="Calibri" w:cs="Calibri"/>
          <w:lang w:eastAsia="pl-PL"/>
        </w:rPr>
        <w:t xml:space="preserve"> </w:t>
      </w:r>
      <w:r w:rsidRPr="006E5647">
        <w:rPr>
          <w:rFonts w:ascii="Calibri" w:hAnsi="Calibri" w:cs="Calibri"/>
          <w:lang w:eastAsia="pl-PL"/>
        </w:rPr>
        <w:t>siedzibą w Warszawie przy ul. Domaniewskiej 39a, 02- 672 Warszawa, posiadającym numer identyfikacji REGON 141681456 oraz NIP 7010158887, reprezentowanym przez</w:t>
      </w:r>
      <w:r w:rsidRPr="006E5647">
        <w:rPr>
          <w:rFonts w:ascii="Calibri" w:hAnsi="Calibri" w:cs="Calibri"/>
          <w:b/>
          <w:bCs/>
          <w:lang w:eastAsia="pl-PL"/>
        </w:rPr>
        <w:t xml:space="preserve"> Pana Leszka Buller – </w:t>
      </w:r>
      <w:r w:rsidRPr="006E5647">
        <w:rPr>
          <w:rFonts w:ascii="Calibri" w:hAnsi="Calibri" w:cs="Calibri"/>
          <w:lang w:eastAsia="pl-PL"/>
        </w:rPr>
        <w:t>Dyrektora Centrum Projektów Europejskich na podstawie powołania w dniu 16 maja 2016 r. przez Ministra Rozwoju,</w:t>
      </w:r>
      <w:r w:rsidRPr="006E5647">
        <w:rPr>
          <w:rFonts w:ascii="Calibri" w:hAnsi="Calibri" w:cs="Calibri"/>
          <w:b/>
          <w:bCs/>
          <w:lang w:eastAsia="pl-PL"/>
        </w:rPr>
        <w:t xml:space="preserve"> </w:t>
      </w:r>
      <w:r w:rsidRPr="006E5647">
        <w:rPr>
          <w:rFonts w:ascii="Calibri" w:hAnsi="Calibri" w:cs="Calibri"/>
          <w:lang w:eastAsia="pl-PL"/>
        </w:rPr>
        <w:t xml:space="preserve">zwanym w dalszej części </w:t>
      </w:r>
      <w:r w:rsidRPr="006E5647">
        <w:rPr>
          <w:rFonts w:ascii="Calibri" w:hAnsi="Calibri" w:cs="Calibri"/>
          <w:b/>
          <w:bCs/>
          <w:lang w:eastAsia="pl-PL"/>
        </w:rPr>
        <w:t>„Zamawiającym”,</w:t>
      </w:r>
    </w:p>
    <w:p w14:paraId="18A4BC49" w14:textId="77777777" w:rsidR="00E55715" w:rsidRDefault="00E55715" w:rsidP="00E55715">
      <w:pPr>
        <w:widowControl/>
        <w:tabs>
          <w:tab w:val="left" w:pos="284"/>
          <w:tab w:val="left" w:pos="426"/>
          <w:tab w:val="left" w:pos="5670"/>
        </w:tabs>
        <w:autoSpaceDE/>
        <w:autoSpaceDN/>
        <w:jc w:val="both"/>
        <w:rPr>
          <w:rFonts w:ascii="Calibri" w:hAnsi="Calibri" w:cs="Calibri"/>
          <w:lang w:eastAsia="pl-PL"/>
        </w:rPr>
      </w:pPr>
    </w:p>
    <w:p w14:paraId="02D7FC23" w14:textId="77777777" w:rsidR="00E55715" w:rsidRDefault="00E55715" w:rsidP="00E55715">
      <w:pPr>
        <w:widowControl/>
        <w:tabs>
          <w:tab w:val="left" w:pos="5670"/>
        </w:tabs>
        <w:autoSpaceDE/>
        <w:autoSpaceDN/>
        <w:jc w:val="both"/>
        <w:rPr>
          <w:rFonts w:ascii="Calibri" w:hAnsi="Calibri" w:cs="Calibri"/>
          <w:b/>
          <w:lang w:eastAsia="pl-PL"/>
        </w:rPr>
      </w:pPr>
      <w:r w:rsidRPr="00342427">
        <w:rPr>
          <w:rFonts w:ascii="Calibri" w:hAnsi="Calibri" w:cs="Calibri"/>
          <w:lang w:eastAsia="pl-PL"/>
        </w:rPr>
        <w:t xml:space="preserve">a </w:t>
      </w:r>
      <w:r w:rsidRPr="00342427">
        <w:rPr>
          <w:rFonts w:ascii="Calibri" w:hAnsi="Calibri" w:cs="Calibri"/>
          <w:b/>
          <w:lang w:eastAsia="pl-PL"/>
        </w:rPr>
        <w:t xml:space="preserve">………………………………….. </w:t>
      </w:r>
      <w:r w:rsidRPr="00342427">
        <w:rPr>
          <w:rFonts w:ascii="Calibri" w:hAnsi="Calibri" w:cs="Calibri"/>
          <w:lang w:eastAsia="pl-PL"/>
        </w:rPr>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342427">
        <w:rPr>
          <w:rFonts w:ascii="Calibri" w:hAnsi="Calibri" w:cs="Calibri"/>
          <w:b/>
          <w:lang w:eastAsia="pl-PL"/>
        </w:rPr>
        <w:t xml:space="preserve">Pana/Panią …………………………… – </w:t>
      </w:r>
      <w:r w:rsidRPr="00342427">
        <w:rPr>
          <w:rFonts w:ascii="Calibri" w:hAnsi="Calibri" w:cs="Calibri"/>
          <w:lang w:eastAsia="pl-PL"/>
        </w:rPr>
        <w:t xml:space="preserve">……………………………. zwanym w dalszej części umowy </w:t>
      </w:r>
      <w:r w:rsidRPr="00342427">
        <w:rPr>
          <w:rFonts w:ascii="Calibri" w:hAnsi="Calibri" w:cs="Calibri"/>
          <w:b/>
          <w:lang w:eastAsia="pl-PL"/>
        </w:rPr>
        <w:t>„Wykonawcą”</w:t>
      </w:r>
      <w:r>
        <w:rPr>
          <w:rFonts w:ascii="Calibri" w:hAnsi="Calibri" w:cs="Calibri"/>
          <w:b/>
          <w:lang w:eastAsia="pl-PL"/>
        </w:rPr>
        <w:t xml:space="preserve"> </w:t>
      </w:r>
    </w:p>
    <w:p w14:paraId="32F0865C" w14:textId="77777777" w:rsidR="00E55715" w:rsidRPr="00342427" w:rsidRDefault="00E55715" w:rsidP="00E55715">
      <w:pPr>
        <w:widowControl/>
        <w:tabs>
          <w:tab w:val="left" w:pos="5670"/>
        </w:tabs>
        <w:autoSpaceDE/>
        <w:autoSpaceDN/>
        <w:jc w:val="both"/>
        <w:rPr>
          <w:rFonts w:ascii="Calibri" w:hAnsi="Calibri" w:cs="Calibri"/>
          <w:b/>
          <w:lang w:eastAsia="pl-PL"/>
        </w:rPr>
      </w:pPr>
    </w:p>
    <w:p w14:paraId="505F4161" w14:textId="77777777" w:rsidR="00E55715" w:rsidRDefault="00E55715" w:rsidP="00E55715">
      <w:pPr>
        <w:widowControl/>
        <w:tabs>
          <w:tab w:val="left" w:pos="284"/>
          <w:tab w:val="left" w:pos="426"/>
        </w:tabs>
        <w:autoSpaceDE/>
        <w:jc w:val="both"/>
        <w:rPr>
          <w:rFonts w:ascii="Calibri" w:hAnsi="Calibri" w:cs="Calibri"/>
          <w:lang w:eastAsia="pl-PL"/>
        </w:rPr>
      </w:pPr>
      <w:r>
        <w:rPr>
          <w:rFonts w:ascii="Calibri" w:hAnsi="Calibri" w:cs="Calibri"/>
          <w:lang w:eastAsia="pl-PL"/>
        </w:rPr>
        <w:t xml:space="preserve">Zamawiający i/lub Wykonawca zwani są również dalej </w:t>
      </w:r>
      <w:r>
        <w:rPr>
          <w:rFonts w:ascii="Calibri" w:hAnsi="Calibri" w:cs="Calibri"/>
          <w:b/>
          <w:lang w:eastAsia="pl-PL"/>
        </w:rPr>
        <w:t>„Stroną”</w:t>
      </w:r>
      <w:r>
        <w:rPr>
          <w:rFonts w:ascii="Calibri" w:hAnsi="Calibri" w:cs="Calibri"/>
          <w:lang w:eastAsia="pl-PL"/>
        </w:rPr>
        <w:t xml:space="preserve"> lub </w:t>
      </w:r>
      <w:r>
        <w:rPr>
          <w:rFonts w:ascii="Calibri" w:hAnsi="Calibri" w:cs="Calibri"/>
          <w:b/>
          <w:lang w:eastAsia="pl-PL"/>
        </w:rPr>
        <w:t>„Stronami”</w:t>
      </w:r>
      <w:r>
        <w:rPr>
          <w:rFonts w:ascii="Calibri" w:hAnsi="Calibri" w:cs="Calibri"/>
          <w:lang w:eastAsia="pl-PL"/>
        </w:rPr>
        <w:t xml:space="preserve"> umowy.</w:t>
      </w:r>
    </w:p>
    <w:p w14:paraId="715BFB6E" w14:textId="77777777" w:rsidR="00E55715" w:rsidRDefault="00E55715" w:rsidP="00E55715">
      <w:pPr>
        <w:widowControl/>
        <w:tabs>
          <w:tab w:val="left" w:pos="284"/>
          <w:tab w:val="left" w:pos="426"/>
          <w:tab w:val="left" w:pos="5670"/>
        </w:tabs>
        <w:autoSpaceDE/>
        <w:autoSpaceDN/>
        <w:jc w:val="both"/>
        <w:rPr>
          <w:rFonts w:ascii="Calibri" w:hAnsi="Calibri" w:cs="Calibri"/>
          <w:lang w:eastAsia="pl-PL"/>
        </w:rPr>
      </w:pPr>
    </w:p>
    <w:p w14:paraId="70C998F4" w14:textId="77777777" w:rsidR="00E55715" w:rsidRPr="006E5647" w:rsidRDefault="00E55715" w:rsidP="00E55715">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 1</w:t>
      </w:r>
    </w:p>
    <w:p w14:paraId="00FDBB5C" w14:textId="77777777" w:rsidR="00E55715" w:rsidRPr="006E5647" w:rsidRDefault="00E55715" w:rsidP="00E55715">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Informacje ogólne</w:t>
      </w:r>
    </w:p>
    <w:p w14:paraId="21096F7F" w14:textId="77777777" w:rsidR="00E55715" w:rsidRDefault="00E55715" w:rsidP="00E55715">
      <w:pPr>
        <w:widowControl/>
        <w:numPr>
          <w:ilvl w:val="0"/>
          <w:numId w:val="104"/>
        </w:numPr>
        <w:tabs>
          <w:tab w:val="left" w:pos="284"/>
          <w:tab w:val="left" w:pos="426"/>
        </w:tabs>
        <w:autoSpaceDE/>
        <w:ind w:left="0" w:firstLine="0"/>
        <w:jc w:val="both"/>
        <w:rPr>
          <w:rFonts w:ascii="Calibri" w:hAnsi="Calibri" w:cs="Calibri"/>
          <w:lang w:eastAsia="pl-PL"/>
        </w:rPr>
      </w:pPr>
      <w:r>
        <w:rPr>
          <w:rFonts w:ascii="Calibri" w:hAnsi="Calibri" w:cs="Calibri"/>
          <w:lang w:eastAsia="pl-PL"/>
        </w:rPr>
        <w:t xml:space="preserve">Przedmiot niniejszej umowy jest współfinansowany ze środków Unii Europejskiej w ramach </w:t>
      </w:r>
      <w:r>
        <w:rPr>
          <w:rFonts w:ascii="Calibri" w:hAnsi="Calibri" w:cs="Calibri"/>
          <w:color w:val="000000"/>
          <w:lang w:eastAsia="pl-PL"/>
        </w:rPr>
        <w:t xml:space="preserve">Programu Operacyjnego Pomoc Techniczna 2014-2020, Programu Operacyjnego </w:t>
      </w:r>
      <w:r>
        <w:rPr>
          <w:rFonts w:ascii="Calibri" w:hAnsi="Calibri" w:cs="Calibri"/>
          <w:color w:val="000000"/>
          <w:lang w:val="x-none" w:eastAsia="pl-PL"/>
        </w:rPr>
        <w:t xml:space="preserve">PT POWER 2014-2020, </w:t>
      </w:r>
      <w:r>
        <w:rPr>
          <w:rFonts w:ascii="Calibri" w:hAnsi="Calibri" w:cs="Calibri"/>
          <w:color w:val="000000"/>
          <w:lang w:eastAsia="pl-PL"/>
        </w:rPr>
        <w:t>P</w:t>
      </w:r>
      <w:proofErr w:type="spellStart"/>
      <w:r>
        <w:rPr>
          <w:rFonts w:ascii="Calibri" w:hAnsi="Calibri" w:cs="Calibri"/>
          <w:color w:val="000000"/>
          <w:lang w:val="x-none" w:eastAsia="pl-PL"/>
        </w:rPr>
        <w:t>rogramu</w:t>
      </w:r>
      <w:proofErr w:type="spellEnd"/>
      <w:r>
        <w:rPr>
          <w:rFonts w:ascii="Calibri" w:hAnsi="Calibri" w:cs="Calibri"/>
          <w:color w:val="000000"/>
          <w:lang w:val="x-none" w:eastAsia="pl-PL"/>
        </w:rPr>
        <w:t xml:space="preserve"> </w:t>
      </w:r>
      <w:proofErr w:type="spellStart"/>
      <w:r>
        <w:rPr>
          <w:rFonts w:ascii="Calibri" w:hAnsi="Calibri" w:cs="Calibri"/>
          <w:color w:val="000000"/>
          <w:lang w:val="x-none" w:eastAsia="pl-PL"/>
        </w:rPr>
        <w:t>Interreg</w:t>
      </w:r>
      <w:proofErr w:type="spellEnd"/>
      <w:r>
        <w:rPr>
          <w:rFonts w:ascii="Calibri" w:hAnsi="Calibri" w:cs="Calibri"/>
          <w:color w:val="000000"/>
          <w:lang w:val="x-none" w:eastAsia="pl-PL"/>
        </w:rPr>
        <w:t xml:space="preserve"> V-A Polska-Słowacja 2014-2020, </w:t>
      </w:r>
      <w:r>
        <w:rPr>
          <w:rFonts w:ascii="Calibri" w:hAnsi="Calibri" w:cs="Calibri"/>
          <w:color w:val="000000"/>
          <w:lang w:eastAsia="pl-PL"/>
        </w:rPr>
        <w:t>P</w:t>
      </w:r>
      <w:proofErr w:type="spellStart"/>
      <w:r>
        <w:rPr>
          <w:rFonts w:ascii="Calibri" w:hAnsi="Calibri" w:cs="Calibri"/>
          <w:color w:val="000000"/>
          <w:lang w:val="x-none" w:eastAsia="pl-PL"/>
        </w:rPr>
        <w:t>rogramu</w:t>
      </w:r>
      <w:proofErr w:type="spellEnd"/>
      <w:r>
        <w:rPr>
          <w:rFonts w:ascii="Calibri" w:hAnsi="Calibri" w:cs="Calibri"/>
          <w:color w:val="000000"/>
          <w:lang w:val="x-none" w:eastAsia="pl-PL"/>
        </w:rPr>
        <w:t xml:space="preserve"> Współpracy Terytorialnej Polska – Białoruś – Ukraina 2014</w:t>
      </w:r>
      <w:r>
        <w:rPr>
          <w:rFonts w:ascii="Calibri" w:hAnsi="Calibri" w:cs="Calibri"/>
          <w:color w:val="000000"/>
          <w:lang w:eastAsia="pl-PL"/>
        </w:rPr>
        <w:t>-</w:t>
      </w:r>
      <w:r>
        <w:rPr>
          <w:rFonts w:ascii="Calibri" w:hAnsi="Calibri" w:cs="Calibri"/>
          <w:color w:val="000000"/>
          <w:lang w:val="x-none" w:eastAsia="pl-PL"/>
        </w:rPr>
        <w:t xml:space="preserve">2020, Programu Współpracy Transgranicznej Polska-Rosja 2014-2020, </w:t>
      </w:r>
      <w:r>
        <w:rPr>
          <w:rFonts w:ascii="Calibri" w:eastAsia="Calibri" w:hAnsi="Calibri" w:cs="Calibri"/>
        </w:rPr>
        <w:t xml:space="preserve">Programu Współpracy Interreg V-A </w:t>
      </w:r>
      <w:r>
        <w:rPr>
          <w:rFonts w:ascii="Calibri" w:hAnsi="Calibri" w:cs="Calibri"/>
          <w:color w:val="000000"/>
          <w:lang w:eastAsia="pl-PL"/>
        </w:rPr>
        <w:t>Południowy Bałtyk</w:t>
      </w:r>
      <w:r>
        <w:rPr>
          <w:rFonts w:ascii="Calibri" w:hAnsi="Calibri" w:cs="Calibri"/>
          <w:color w:val="000000"/>
          <w:lang w:val="x-none" w:eastAsia="pl-PL"/>
        </w:rPr>
        <w:t xml:space="preserve"> 2014-2020</w:t>
      </w:r>
      <w:r>
        <w:rPr>
          <w:rFonts w:ascii="Calibri" w:hAnsi="Calibri" w:cs="Calibri"/>
          <w:color w:val="000000"/>
          <w:lang w:eastAsia="pl-PL"/>
        </w:rPr>
        <w:t>,</w:t>
      </w:r>
      <w:r>
        <w:t xml:space="preserve"> </w:t>
      </w:r>
      <w:r>
        <w:rPr>
          <w:rFonts w:ascii="Calibri" w:hAnsi="Calibri" w:cs="Calibri"/>
          <w:color w:val="000000"/>
          <w:lang w:eastAsia="pl-PL"/>
        </w:rPr>
        <w:t xml:space="preserve">Programu Współpracy INTERREG Polska – Saksonia 2014-2020. </w:t>
      </w:r>
    </w:p>
    <w:p w14:paraId="02072206" w14:textId="77777777" w:rsidR="00E55715" w:rsidRPr="006E5647" w:rsidRDefault="00E55715" w:rsidP="00E55715">
      <w:pPr>
        <w:widowControl/>
        <w:numPr>
          <w:ilvl w:val="0"/>
          <w:numId w:val="76"/>
        </w:numPr>
        <w:tabs>
          <w:tab w:val="left" w:pos="284"/>
          <w:tab w:val="left" w:pos="426"/>
        </w:tabs>
        <w:suppressAutoHyphens/>
        <w:autoSpaceDE/>
        <w:autoSpaceDN/>
        <w:ind w:left="0" w:firstLine="0"/>
        <w:jc w:val="both"/>
        <w:rPr>
          <w:rFonts w:ascii="Calibri" w:hAnsi="Calibri" w:cs="Calibri"/>
          <w:lang w:val="x-none" w:eastAsia="pl-PL"/>
        </w:rPr>
      </w:pPr>
      <w:r w:rsidRPr="006E5647">
        <w:rPr>
          <w:rFonts w:ascii="Calibri" w:hAnsi="Calibri" w:cs="Calibri"/>
          <w:lang w:val="x-none" w:eastAsia="pl-PL"/>
        </w:rPr>
        <w:t>Strony oświadczają, że niniejsza umowa została zawarta w wyniku udzielenia zamówienia publicznego nr WA.263</w:t>
      </w:r>
      <w:r w:rsidRPr="006E5647">
        <w:rPr>
          <w:rFonts w:ascii="Calibri" w:hAnsi="Calibri" w:cs="Calibri"/>
          <w:lang w:eastAsia="pl-PL"/>
        </w:rPr>
        <w:t>.</w:t>
      </w:r>
      <w:r>
        <w:rPr>
          <w:rFonts w:ascii="Calibri" w:hAnsi="Calibri" w:cs="Calibri"/>
          <w:lang w:eastAsia="pl-PL"/>
        </w:rPr>
        <w:t>33</w:t>
      </w:r>
      <w:r w:rsidRPr="006E5647">
        <w:rPr>
          <w:rFonts w:ascii="Calibri" w:hAnsi="Calibri" w:cs="Calibri"/>
          <w:lang w:eastAsia="pl-PL"/>
        </w:rPr>
        <w:t>.2021.MW</w:t>
      </w:r>
      <w:r w:rsidRPr="006E5647">
        <w:rPr>
          <w:rFonts w:ascii="Calibri" w:hAnsi="Calibri" w:cs="Calibri"/>
          <w:lang w:val="x-none" w:eastAsia="pl-PL"/>
        </w:rPr>
        <w:t xml:space="preserve">, prowadzonego w trybie </w:t>
      </w:r>
      <w:r w:rsidRPr="006E5647">
        <w:rPr>
          <w:rFonts w:ascii="Calibri" w:hAnsi="Calibri" w:cs="Calibri"/>
          <w:lang w:eastAsia="pl-PL"/>
        </w:rPr>
        <w:t xml:space="preserve">podstawowym </w:t>
      </w:r>
      <w:r w:rsidRPr="006E5647">
        <w:rPr>
          <w:rFonts w:ascii="Calibri" w:eastAsia="Calibri" w:hAnsi="Calibri" w:cs="Calibri"/>
          <w:bCs/>
          <w:lang w:eastAsia="pl-PL"/>
        </w:rPr>
        <w:t xml:space="preserve">na podstawie art. 275 pkt 1 ustawy z dnia 11 września 2019 r. </w:t>
      </w:r>
      <w:r>
        <w:rPr>
          <w:rFonts w:ascii="Calibri" w:eastAsia="Calibri" w:hAnsi="Calibri" w:cs="Calibri"/>
          <w:bCs/>
          <w:lang w:eastAsia="pl-PL"/>
        </w:rPr>
        <w:t xml:space="preserve">- Prawo zamówień publicznych </w:t>
      </w:r>
      <w:r w:rsidRPr="006E5647">
        <w:rPr>
          <w:rFonts w:ascii="Calibri" w:eastAsia="Calibri" w:hAnsi="Calibri" w:cs="Calibri"/>
          <w:bCs/>
          <w:lang w:eastAsia="pl-PL"/>
        </w:rPr>
        <w:t xml:space="preserve">(Dz. U. </w:t>
      </w:r>
      <w:r>
        <w:rPr>
          <w:rFonts w:ascii="Calibri" w:eastAsia="Calibri" w:hAnsi="Calibri" w:cs="Calibri"/>
          <w:bCs/>
          <w:lang w:eastAsia="pl-PL"/>
        </w:rPr>
        <w:t xml:space="preserve">2021 r. </w:t>
      </w:r>
      <w:r w:rsidRPr="006E5647">
        <w:rPr>
          <w:rFonts w:ascii="Calibri" w:eastAsia="Calibri" w:hAnsi="Calibri" w:cs="Calibri"/>
          <w:bCs/>
          <w:lang w:eastAsia="pl-PL"/>
        </w:rPr>
        <w:t xml:space="preserve">poz. </w:t>
      </w:r>
      <w:r>
        <w:rPr>
          <w:rFonts w:ascii="Calibri" w:eastAsia="Calibri" w:hAnsi="Calibri" w:cs="Calibri"/>
          <w:bCs/>
          <w:lang w:eastAsia="pl-PL"/>
        </w:rPr>
        <w:t>112</w:t>
      </w:r>
      <w:r w:rsidRPr="006E5647">
        <w:rPr>
          <w:rFonts w:ascii="Calibri" w:eastAsia="Calibri" w:hAnsi="Calibri" w:cs="Calibri"/>
          <w:bCs/>
          <w:lang w:eastAsia="pl-PL"/>
        </w:rPr>
        <w:t>9 ze zm</w:t>
      </w:r>
      <w:r w:rsidRPr="006E5647">
        <w:rPr>
          <w:rFonts w:ascii="Calibri" w:hAnsi="Calibri" w:cs="Calibri"/>
          <w:lang w:eastAsia="pl-PL"/>
        </w:rPr>
        <w:t>.)</w:t>
      </w:r>
      <w:r>
        <w:rPr>
          <w:rFonts w:ascii="Calibri" w:hAnsi="Calibri" w:cs="Calibri"/>
          <w:lang w:eastAsia="pl-PL"/>
        </w:rPr>
        <w:t>.</w:t>
      </w:r>
    </w:p>
    <w:p w14:paraId="66B0F8B6" w14:textId="77777777" w:rsidR="00E55715" w:rsidRDefault="00E55715" w:rsidP="00E55715">
      <w:pPr>
        <w:keepNext/>
        <w:widowControl/>
        <w:tabs>
          <w:tab w:val="left" w:pos="284"/>
          <w:tab w:val="left" w:pos="426"/>
        </w:tabs>
        <w:autoSpaceDE/>
        <w:autoSpaceDN/>
        <w:jc w:val="center"/>
        <w:outlineLvl w:val="2"/>
        <w:rPr>
          <w:rFonts w:ascii="Calibri" w:hAnsi="Calibri" w:cs="Calibri"/>
          <w:b/>
          <w:lang w:eastAsia="pl-PL"/>
        </w:rPr>
      </w:pPr>
    </w:p>
    <w:p w14:paraId="2E424CFA" w14:textId="77777777" w:rsidR="00E55715" w:rsidRPr="006E5647" w:rsidRDefault="00E55715" w:rsidP="00E55715">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2</w:t>
      </w:r>
    </w:p>
    <w:p w14:paraId="408FE65E" w14:textId="77777777" w:rsidR="00E55715" w:rsidRPr="006E5647" w:rsidRDefault="00E55715" w:rsidP="00E55715">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Przedmiot zamówienia</w:t>
      </w:r>
    </w:p>
    <w:p w14:paraId="6B856BED" w14:textId="77777777" w:rsidR="00E55715" w:rsidRPr="006E5647" w:rsidRDefault="00E55715" w:rsidP="00E55715">
      <w:pPr>
        <w:widowControl/>
        <w:numPr>
          <w:ilvl w:val="0"/>
          <w:numId w:val="77"/>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 xml:space="preserve">Przedmiotem zamówienia jest: </w:t>
      </w:r>
    </w:p>
    <w:p w14:paraId="788A63BF" w14:textId="77777777" w:rsidR="00E55715" w:rsidRPr="006E5647" w:rsidRDefault="00E55715" w:rsidP="00E55715">
      <w:pPr>
        <w:widowControl/>
        <w:numPr>
          <w:ilvl w:val="0"/>
          <w:numId w:val="78"/>
        </w:numPr>
        <w:tabs>
          <w:tab w:val="left" w:pos="284"/>
          <w:tab w:val="left" w:pos="426"/>
        </w:tabs>
        <w:suppressAutoHyphens/>
        <w:autoSpaceDE/>
        <w:autoSpaceDN/>
        <w:adjustRightInd w:val="0"/>
        <w:ind w:left="0" w:firstLine="0"/>
        <w:jc w:val="both"/>
        <w:rPr>
          <w:rFonts w:ascii="Calibri" w:hAnsi="Calibri" w:cs="Calibri"/>
          <w:lang w:val="x-none" w:eastAsia="pl-PL"/>
        </w:rPr>
      </w:pPr>
      <w:r>
        <w:rPr>
          <w:rFonts w:ascii="Calibri" w:hAnsi="Calibri" w:cs="Calibri"/>
          <w:lang w:eastAsia="pl-PL"/>
        </w:rPr>
        <w:t>z</w:t>
      </w:r>
      <w:r w:rsidRPr="006E5647">
        <w:rPr>
          <w:rFonts w:ascii="Calibri" w:hAnsi="Calibri" w:cs="Calibri"/>
          <w:lang w:val="x-none" w:eastAsia="pl-PL"/>
        </w:rPr>
        <w:t>akup i dostawa przez Wykonawcę do siedziby Zamawiającego i rozładunek w miejscu wskazanym przez Zamawiającego przedmiotu zamówienia opisanego w załączniku nr 1 do niniejszej umowy, w ramach jednej dostawy;</w:t>
      </w:r>
    </w:p>
    <w:p w14:paraId="702191F1" w14:textId="77777777" w:rsidR="00E55715" w:rsidRPr="006E5647" w:rsidRDefault="00E55715" w:rsidP="00E55715">
      <w:pPr>
        <w:widowControl/>
        <w:numPr>
          <w:ilvl w:val="0"/>
          <w:numId w:val="78"/>
        </w:numPr>
        <w:tabs>
          <w:tab w:val="left" w:pos="284"/>
          <w:tab w:val="left" w:pos="426"/>
        </w:tabs>
        <w:suppressAutoHyphens/>
        <w:autoSpaceDE/>
        <w:autoSpaceDN/>
        <w:adjustRightInd w:val="0"/>
        <w:ind w:left="0" w:firstLine="0"/>
        <w:jc w:val="both"/>
        <w:rPr>
          <w:rFonts w:ascii="Calibri" w:hAnsi="Calibri" w:cs="Calibri"/>
          <w:lang w:val="x-none" w:eastAsia="pl-PL"/>
        </w:rPr>
      </w:pPr>
      <w:r>
        <w:rPr>
          <w:rFonts w:ascii="Calibri" w:hAnsi="Calibri" w:cs="Calibri"/>
          <w:lang w:eastAsia="pl-PL"/>
        </w:rPr>
        <w:t>d</w:t>
      </w:r>
      <w:r w:rsidRPr="006E5647">
        <w:rPr>
          <w:rFonts w:ascii="Calibri" w:hAnsi="Calibri" w:cs="Calibri"/>
          <w:lang w:val="x-none" w:eastAsia="pl-PL"/>
        </w:rPr>
        <w:t>ostarczenie przez Wykonawcę dokumentacji technicznej oferowanego sprzętu, instrukcji obsługi, karty gwarancyjnej;</w:t>
      </w:r>
    </w:p>
    <w:p w14:paraId="52E8B89F" w14:textId="77777777" w:rsidR="00E55715" w:rsidRPr="006E5647" w:rsidRDefault="00E55715" w:rsidP="00E55715">
      <w:pPr>
        <w:widowControl/>
        <w:numPr>
          <w:ilvl w:val="0"/>
          <w:numId w:val="78"/>
        </w:numPr>
        <w:tabs>
          <w:tab w:val="left" w:pos="284"/>
          <w:tab w:val="left" w:pos="426"/>
        </w:tabs>
        <w:suppressAutoHyphens/>
        <w:autoSpaceDE/>
        <w:autoSpaceDN/>
        <w:adjustRightInd w:val="0"/>
        <w:ind w:left="0" w:firstLine="0"/>
        <w:jc w:val="both"/>
        <w:rPr>
          <w:rFonts w:ascii="Calibri" w:hAnsi="Calibri" w:cs="Calibri"/>
          <w:lang w:val="x-none" w:eastAsia="pl-PL"/>
        </w:rPr>
      </w:pPr>
      <w:r w:rsidRPr="006E5647">
        <w:rPr>
          <w:rFonts w:ascii="Calibri" w:hAnsi="Calibri" w:cs="Calibri"/>
          <w:lang w:val="x-none" w:eastAsia="pl-PL"/>
        </w:rPr>
        <w:t>Zapewnienie przez Wykonawcę gwarancji i zapewnienie autoryzowanego serwisu gwarancyjnego.</w:t>
      </w:r>
    </w:p>
    <w:p w14:paraId="44FF7F28" w14:textId="77777777" w:rsidR="00E55715" w:rsidRPr="006E5647" w:rsidRDefault="00E55715" w:rsidP="00E55715">
      <w:pPr>
        <w:widowControl/>
        <w:numPr>
          <w:ilvl w:val="0"/>
          <w:numId w:val="77"/>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 xml:space="preserve">Przedmiot zamówienia nie obejmuje usługi montażu, instalacji, migracji danych. </w:t>
      </w:r>
    </w:p>
    <w:p w14:paraId="18BE01BE" w14:textId="77777777" w:rsidR="00E55715" w:rsidRPr="006E5647" w:rsidRDefault="00E55715" w:rsidP="00E55715">
      <w:pPr>
        <w:widowControl/>
        <w:numPr>
          <w:ilvl w:val="0"/>
          <w:numId w:val="77"/>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Szczegółowy opis przedmiotu zamówienia określa załącznik nr 1 do niniejszej umowy.</w:t>
      </w:r>
    </w:p>
    <w:p w14:paraId="4C559231" w14:textId="77777777" w:rsidR="00E55715" w:rsidRDefault="00E55715" w:rsidP="00E55715">
      <w:pPr>
        <w:keepNext/>
        <w:widowControl/>
        <w:tabs>
          <w:tab w:val="left" w:pos="284"/>
          <w:tab w:val="left" w:pos="426"/>
        </w:tabs>
        <w:autoSpaceDE/>
        <w:autoSpaceDN/>
        <w:jc w:val="center"/>
        <w:outlineLvl w:val="2"/>
        <w:rPr>
          <w:rFonts w:ascii="Calibri" w:hAnsi="Calibri" w:cs="Calibri"/>
          <w:b/>
          <w:lang w:eastAsia="pl-PL"/>
        </w:rPr>
      </w:pPr>
    </w:p>
    <w:p w14:paraId="09D6362C" w14:textId="77777777" w:rsidR="00E55715" w:rsidRPr="006E5647" w:rsidRDefault="00E55715" w:rsidP="00E55715">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3</w:t>
      </w:r>
    </w:p>
    <w:p w14:paraId="79E8FDB0" w14:textId="77777777" w:rsidR="00E55715" w:rsidRPr="006E5647" w:rsidRDefault="00E55715" w:rsidP="00E55715">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Termin realizacji umowy</w:t>
      </w:r>
    </w:p>
    <w:p w14:paraId="7A59429E" w14:textId="77777777" w:rsidR="00E55715" w:rsidRPr="00FE3AC1" w:rsidRDefault="00E55715" w:rsidP="00E55715">
      <w:pPr>
        <w:widowControl/>
        <w:numPr>
          <w:ilvl w:val="0"/>
          <w:numId w:val="79"/>
        </w:numPr>
        <w:tabs>
          <w:tab w:val="left" w:pos="284"/>
          <w:tab w:val="left" w:pos="426"/>
        </w:tabs>
        <w:autoSpaceDE/>
        <w:autoSpaceDN/>
        <w:adjustRightInd w:val="0"/>
        <w:ind w:left="0" w:firstLine="0"/>
        <w:jc w:val="both"/>
        <w:rPr>
          <w:rFonts w:ascii="Calibri" w:hAnsi="Calibri" w:cs="Calibri"/>
          <w:lang w:eastAsia="pl-PL"/>
        </w:rPr>
      </w:pPr>
      <w:r w:rsidRPr="00FE3AC1">
        <w:rPr>
          <w:rFonts w:ascii="Calibri" w:hAnsi="Calibri" w:cs="Calibri"/>
          <w:spacing w:val="-12"/>
          <w:lang w:eastAsia="pl-PL"/>
        </w:rPr>
        <w:t xml:space="preserve">Wykonawca zobowiązuje się do zrealizowania umowy w terminie </w:t>
      </w:r>
      <w:r>
        <w:rPr>
          <w:rFonts w:ascii="Calibri" w:hAnsi="Calibri" w:cs="Calibri"/>
          <w:spacing w:val="-12"/>
          <w:lang w:eastAsia="pl-PL"/>
        </w:rPr>
        <w:t xml:space="preserve">40 dni </w:t>
      </w:r>
      <w:r w:rsidRPr="00FE3AC1">
        <w:rPr>
          <w:rFonts w:ascii="Calibri" w:hAnsi="Calibri" w:cs="Calibri"/>
          <w:spacing w:val="-12"/>
          <w:lang w:eastAsia="pl-PL"/>
        </w:rPr>
        <w:t xml:space="preserve">od dnia </w:t>
      </w:r>
      <w:r>
        <w:rPr>
          <w:rFonts w:ascii="Calibri" w:hAnsi="Calibri" w:cs="Calibri"/>
          <w:spacing w:val="-12"/>
          <w:lang w:eastAsia="pl-PL"/>
        </w:rPr>
        <w:t xml:space="preserve">zawarcia </w:t>
      </w:r>
      <w:r w:rsidRPr="00FE3AC1">
        <w:rPr>
          <w:rFonts w:ascii="Calibri" w:hAnsi="Calibri" w:cs="Calibri"/>
          <w:spacing w:val="-12"/>
          <w:lang w:eastAsia="pl-PL"/>
        </w:rPr>
        <w:t>umowy</w:t>
      </w:r>
      <w:r>
        <w:rPr>
          <w:rFonts w:ascii="Calibri" w:hAnsi="Calibri" w:cs="Calibri"/>
          <w:spacing w:val="-12"/>
          <w:lang w:eastAsia="pl-PL"/>
        </w:rPr>
        <w:t>.</w:t>
      </w:r>
      <w:r w:rsidRPr="00FE3AC1">
        <w:rPr>
          <w:rFonts w:ascii="Calibri" w:hAnsi="Calibri" w:cs="Calibri"/>
          <w:spacing w:val="-12"/>
          <w:lang w:eastAsia="pl-PL"/>
        </w:rPr>
        <w:t xml:space="preserve"> </w:t>
      </w:r>
      <w:r w:rsidRPr="00FE3AC1">
        <w:rPr>
          <w:rFonts w:ascii="Calibri" w:hAnsi="Calibri" w:cs="Calibri"/>
          <w:spacing w:val="-12"/>
          <w:lang w:eastAsia="pl-PL"/>
        </w:rPr>
        <w:br/>
      </w:r>
      <w:r>
        <w:rPr>
          <w:rFonts w:ascii="Calibri" w:hAnsi="Calibri" w:cs="Calibri"/>
          <w:lang w:eastAsia="pl-PL"/>
        </w:rPr>
        <w:t xml:space="preserve">2. </w:t>
      </w:r>
      <w:r w:rsidRPr="00FE3AC1">
        <w:rPr>
          <w:rFonts w:ascii="Calibri" w:hAnsi="Calibri" w:cs="Calibri"/>
          <w:lang w:eastAsia="pl-PL"/>
        </w:rPr>
        <w:t>Za datę wykonania umowy przyjmuje się podpisanie przez obie Strony protokołu odbioru końcowego bez zastrzeżeń, o którym mowa w § 7 ust. 6.</w:t>
      </w:r>
    </w:p>
    <w:p w14:paraId="4D5DA700" w14:textId="77777777" w:rsidR="00E55715" w:rsidRPr="006E5647" w:rsidRDefault="00E55715" w:rsidP="00E55715">
      <w:pPr>
        <w:widowControl/>
        <w:tabs>
          <w:tab w:val="left" w:pos="284"/>
          <w:tab w:val="left" w:pos="426"/>
        </w:tabs>
        <w:adjustRightInd w:val="0"/>
        <w:jc w:val="both"/>
        <w:rPr>
          <w:rFonts w:ascii="Calibri" w:hAnsi="Calibri" w:cs="Calibri"/>
          <w:lang w:eastAsia="pl-PL"/>
        </w:rPr>
      </w:pPr>
    </w:p>
    <w:p w14:paraId="1CDC91BB" w14:textId="77777777" w:rsidR="00E55715" w:rsidRPr="006E5647" w:rsidRDefault="00E55715" w:rsidP="00E55715">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4</w:t>
      </w:r>
    </w:p>
    <w:p w14:paraId="54CF6788" w14:textId="77777777" w:rsidR="00E55715" w:rsidRPr="006E5647" w:rsidRDefault="00E55715" w:rsidP="00E55715">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Procedura realizacji przedmiotu zamówienia</w:t>
      </w:r>
    </w:p>
    <w:p w14:paraId="33C3B9E1" w14:textId="77777777" w:rsidR="00E55715" w:rsidRPr="006E5647" w:rsidRDefault="00E55715" w:rsidP="00E55715">
      <w:pPr>
        <w:widowControl/>
        <w:numPr>
          <w:ilvl w:val="0"/>
          <w:numId w:val="80"/>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zobowiązuje się do dostarczenia przedmiotu zamówienia do siedziby Zamawiającego wraz z rozładunkiem w miejscu wskazanym przez Zamawiającego (Piętro III) na własny koszt. Koszty te obejmują, w szczególności, koszty opakowania i transportu.</w:t>
      </w:r>
    </w:p>
    <w:p w14:paraId="76BEAEAC" w14:textId="77777777" w:rsidR="00E55715" w:rsidRPr="006E5647" w:rsidRDefault="00E55715" w:rsidP="00E55715">
      <w:pPr>
        <w:widowControl/>
        <w:numPr>
          <w:ilvl w:val="0"/>
          <w:numId w:val="80"/>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hAnsi="Calibri" w:cs="Calibri"/>
          <w:lang w:eastAsia="pl-PL"/>
        </w:rPr>
        <w:t>Strony ustalają, że dostawa będzie się odb</w:t>
      </w:r>
      <w:r>
        <w:rPr>
          <w:rFonts w:ascii="Calibri" w:hAnsi="Calibri" w:cs="Calibri"/>
          <w:lang w:eastAsia="pl-PL"/>
        </w:rPr>
        <w:t xml:space="preserve">ędzie się </w:t>
      </w:r>
      <w:r w:rsidRPr="006E5647">
        <w:rPr>
          <w:rFonts w:ascii="Calibri" w:hAnsi="Calibri" w:cs="Calibri"/>
          <w:lang w:eastAsia="pl-PL"/>
        </w:rPr>
        <w:t xml:space="preserve">w dni robocze od poniedziałku do piątku z wyłączeniem dni ustawowo wolnych od pracy, w godzinach 10:00 – 15:00. Wykonawca zobowiązuje się do poinformowania Zamawiającego z wyprzedzeniem 2 dni roboczych </w:t>
      </w:r>
      <w:r w:rsidRPr="006E5647">
        <w:rPr>
          <w:rFonts w:ascii="Calibri" w:hAnsi="Calibri" w:cs="Calibri"/>
          <w:spacing w:val="-12"/>
          <w:lang w:eastAsia="pl-PL"/>
        </w:rPr>
        <w:t xml:space="preserve">o planowanym terminie dostawy na adres email </w:t>
      </w:r>
      <w:hyperlink r:id="rId10" w:history="1">
        <w:r w:rsidRPr="006E5647">
          <w:rPr>
            <w:rFonts w:ascii="Calibri" w:hAnsi="Calibri" w:cs="Calibri"/>
            <w:color w:val="0000FF"/>
            <w:spacing w:val="-12"/>
            <w:u w:val="single"/>
            <w:lang w:eastAsia="pl-PL"/>
          </w:rPr>
          <w:t>cpe@cpe.gov.pl</w:t>
        </w:r>
      </w:hyperlink>
      <w:r w:rsidRPr="006E5647">
        <w:rPr>
          <w:rFonts w:ascii="Calibri" w:hAnsi="Calibri" w:cs="Calibri"/>
          <w:spacing w:val="-12"/>
          <w:lang w:eastAsia="pl-PL"/>
        </w:rPr>
        <w:t xml:space="preserve"> lub adres email podany w § 6  ust. 1 lit. a.</w:t>
      </w:r>
    </w:p>
    <w:p w14:paraId="0C3FF6B2" w14:textId="77777777" w:rsidR="00E55715" w:rsidRPr="006E5647" w:rsidRDefault="00E55715" w:rsidP="00E55715">
      <w:pPr>
        <w:widowControl/>
        <w:numPr>
          <w:ilvl w:val="0"/>
          <w:numId w:val="80"/>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hAnsi="Calibri" w:cs="Calibri"/>
          <w:lang w:eastAsia="pl-PL"/>
        </w:rPr>
        <w:t xml:space="preserve">W dniu i w miejscu dostawy przedstawiciel Zamawiającego dokona odbioru ilościowego </w:t>
      </w:r>
      <w:r w:rsidRPr="006E5647">
        <w:rPr>
          <w:rFonts w:ascii="Calibri" w:hAnsi="Calibri" w:cs="Calibri"/>
          <w:spacing w:val="-12"/>
          <w:lang w:eastAsia="pl-PL"/>
        </w:rPr>
        <w:t xml:space="preserve">przedmiotu zamówienia. Wykonawcy przysługuje prawo do uczestniczenia w odbiorze ilościowym. </w:t>
      </w:r>
    </w:p>
    <w:p w14:paraId="0CE7C809" w14:textId="77777777" w:rsidR="00E55715" w:rsidRPr="006E5647" w:rsidRDefault="00E55715" w:rsidP="00E55715">
      <w:pPr>
        <w:widowControl/>
        <w:numPr>
          <w:ilvl w:val="0"/>
          <w:numId w:val="80"/>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Odbiór ilościowy będzie polegał na sprawdzeniu ilościowym elementów dostawy, co zostanie potwierdzone Protokołem Odbioru Ilościowego podpisanego ze strony Zamawiającego. Wzór Protokołu Odbioru Ilościowego stanowi załącznik nr 4 do umowy. Warunkiem przyjęcia dostawy jest dostarczenie wraz ze sprzętem wymaganej dokumentacji, o której mowa w § 2 ust.1 pkt 2.</w:t>
      </w:r>
    </w:p>
    <w:p w14:paraId="32F1ABAE" w14:textId="77777777" w:rsidR="00E55715" w:rsidRPr="006E5647" w:rsidRDefault="00E55715" w:rsidP="00E55715">
      <w:pPr>
        <w:widowControl/>
        <w:numPr>
          <w:ilvl w:val="0"/>
          <w:numId w:val="80"/>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hAnsi="Calibri" w:cs="Calibri"/>
          <w:lang w:eastAsia="pl-PL"/>
        </w:rPr>
        <w:t xml:space="preserve">W ramach odbioru ilościowego, w przypadku stwierdzenia niekompletności lub uszkodzeń mechanicznych w przedmiocie zamówienia, Zamawiający wezwie Wykonawcę do uzupełnienia lub wymiany wadliwej części zamówienia. Wykonawca zobowiązany jest do usunięcia braków i </w:t>
      </w:r>
      <w:r w:rsidRPr="006E5647">
        <w:rPr>
          <w:rFonts w:ascii="Calibri" w:hAnsi="Calibri" w:cs="Calibri"/>
          <w:spacing w:val="-12"/>
          <w:lang w:eastAsia="pl-PL"/>
        </w:rPr>
        <w:t xml:space="preserve">dostarczenia części zamówienia wolnej od uszkodzeń i niekompletności w ciągu 2 dni roboczych od wezwania. </w:t>
      </w:r>
    </w:p>
    <w:p w14:paraId="7C5404B4" w14:textId="77777777" w:rsidR="00E55715" w:rsidRPr="006E5647" w:rsidRDefault="00E55715" w:rsidP="00E55715">
      <w:pPr>
        <w:widowControl/>
        <w:numPr>
          <w:ilvl w:val="0"/>
          <w:numId w:val="80"/>
        </w:numPr>
        <w:tabs>
          <w:tab w:val="left" w:pos="284"/>
          <w:tab w:val="left" w:pos="426"/>
        </w:tabs>
        <w:autoSpaceDE/>
        <w:autoSpaceDN/>
        <w:adjustRightInd w:val="0"/>
        <w:ind w:left="0" w:firstLine="0"/>
        <w:jc w:val="both"/>
        <w:rPr>
          <w:rFonts w:ascii="Calibri" w:hAnsi="Calibri" w:cs="Calibri"/>
          <w:spacing w:val="-14"/>
          <w:lang w:eastAsia="pl-PL"/>
        </w:rPr>
      </w:pPr>
      <w:r w:rsidRPr="006E5647">
        <w:rPr>
          <w:rFonts w:ascii="Calibri" w:hAnsi="Calibri" w:cs="Calibri"/>
          <w:spacing w:val="-14"/>
          <w:lang w:eastAsia="pl-PL"/>
        </w:rPr>
        <w:t>Protokół Ilościowy i końcowy będzie podpisywany przez Naczelnika Wydziału Administracji lub osobę go zastępującą.</w:t>
      </w:r>
    </w:p>
    <w:p w14:paraId="3E456D12" w14:textId="77777777" w:rsidR="00E55715" w:rsidRPr="006E5647" w:rsidRDefault="00E55715" w:rsidP="00E55715">
      <w:pPr>
        <w:widowControl/>
        <w:numPr>
          <w:ilvl w:val="0"/>
          <w:numId w:val="80"/>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hAnsi="Calibri" w:cs="Calibri"/>
          <w:lang w:eastAsia="pl-PL"/>
        </w:rPr>
        <w:t xml:space="preserve">Przedmiot zamówienia </w:t>
      </w:r>
      <w:bookmarkStart w:id="8" w:name="_Hlk54774316"/>
      <w:r w:rsidRPr="006E5647">
        <w:rPr>
          <w:rFonts w:ascii="Calibri" w:hAnsi="Calibri" w:cs="Calibri"/>
          <w:lang w:eastAsia="pl-PL"/>
        </w:rPr>
        <w:t xml:space="preserve">podlega odbiorowi końcowemu polegającemu na stwierdzeniu przez Zamawiającego w terminie 1 dnia roboczego od daty odbioru ilościowego, iż przedmiot zamówienia, który opisany jest w załączniku nr 1 do umowy, jest zgodny z umową i został zrealizowany w terminie, co zostaje potwierdzone Protokołem Odbioru Końcowego. Wzór Protokołu Odbioru Końcowego stanowi załącznik nr 5 do umowy. W przypadku stwierdzenia, iż dostarczony przedmiot zamówienia jest niezgodny z umową, Zamawiający wezwie Wykonawcę do dostarczenia przedmiotu zamówienia zgodnego z umową. Wykonawca zobowiązany jest do </w:t>
      </w:r>
      <w:r w:rsidRPr="006E5647">
        <w:rPr>
          <w:rFonts w:ascii="Calibri" w:hAnsi="Calibri" w:cs="Calibri"/>
          <w:spacing w:val="-12"/>
          <w:lang w:eastAsia="pl-PL"/>
        </w:rPr>
        <w:t>dostarczenia przedmiotu zamówienia, który będzie zgodny z umową w ciągu 1 dnia roboczego od wezwania</w:t>
      </w:r>
      <w:bookmarkEnd w:id="8"/>
      <w:r w:rsidRPr="006E5647">
        <w:rPr>
          <w:rFonts w:ascii="Calibri" w:hAnsi="Calibri" w:cs="Calibri"/>
          <w:spacing w:val="-12"/>
          <w:lang w:eastAsia="pl-PL"/>
        </w:rPr>
        <w:t>.</w:t>
      </w:r>
    </w:p>
    <w:p w14:paraId="087612CD" w14:textId="77777777" w:rsidR="00E55715" w:rsidRPr="006E5647" w:rsidRDefault="00E55715" w:rsidP="00E55715">
      <w:pPr>
        <w:widowControl/>
        <w:numPr>
          <w:ilvl w:val="0"/>
          <w:numId w:val="80"/>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W przypadku niedochowania terminu, o którym mowa w ust. 5 lub 7, Zamawiający zastrzega sobie prawo do dokonania odbioru bezspornej części przedmiotu zamówienia. W takim przypadku </w:t>
      </w:r>
      <w:r w:rsidRPr="006E5647">
        <w:rPr>
          <w:rFonts w:ascii="Calibri" w:hAnsi="Calibri" w:cs="Calibri"/>
          <w:spacing w:val="-12"/>
          <w:lang w:eastAsia="pl-PL"/>
        </w:rPr>
        <w:t>Wykonawcy przysługiwać będzie wynagrodzenie wyłącznie dotyczące bezspornej części przedmiotu zamówienia.</w:t>
      </w:r>
    </w:p>
    <w:p w14:paraId="34BBEBFC" w14:textId="77777777" w:rsidR="00E55715" w:rsidRDefault="00E55715" w:rsidP="00E55715">
      <w:pPr>
        <w:keepNext/>
        <w:widowControl/>
        <w:tabs>
          <w:tab w:val="left" w:pos="284"/>
          <w:tab w:val="left" w:pos="426"/>
        </w:tabs>
        <w:autoSpaceDE/>
        <w:autoSpaceDN/>
        <w:jc w:val="center"/>
        <w:outlineLvl w:val="2"/>
        <w:rPr>
          <w:rFonts w:ascii="Calibri" w:hAnsi="Calibri" w:cs="Calibri"/>
          <w:b/>
          <w:lang w:eastAsia="pl-PL"/>
        </w:rPr>
      </w:pPr>
    </w:p>
    <w:p w14:paraId="2858EE27" w14:textId="77777777" w:rsidR="00E55715" w:rsidRPr="006E5647" w:rsidRDefault="00E55715" w:rsidP="00E55715">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5</w:t>
      </w:r>
    </w:p>
    <w:p w14:paraId="76B50C35" w14:textId="77777777" w:rsidR="00E55715" w:rsidRPr="006E5647" w:rsidRDefault="00E55715" w:rsidP="00E55715">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Oświadczenia Stron</w:t>
      </w:r>
    </w:p>
    <w:p w14:paraId="1AA23662" w14:textId="77777777" w:rsidR="00E55715" w:rsidRPr="006E5647" w:rsidRDefault="00E55715" w:rsidP="00E55715">
      <w:pPr>
        <w:widowControl/>
        <w:numPr>
          <w:ilvl w:val="0"/>
          <w:numId w:val="81"/>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oświadcza, że posiada fachową wiedzę i dysponuje wszelkimi niezbędnymi informacjami oraz pozwoleniami wymaganymi przez przepisy prawa w dziedzinach związanych z wykonaniem przedmiotu umowy, a także dysponuje odpowiednim personelem i odpowiednimi środkami gwarantującymi profesjonalną realizację niniejszej umowy.</w:t>
      </w:r>
    </w:p>
    <w:p w14:paraId="5C0CFB15" w14:textId="77777777" w:rsidR="00E55715" w:rsidRPr="006E5647" w:rsidRDefault="00E55715" w:rsidP="00E55715">
      <w:pPr>
        <w:widowControl/>
        <w:numPr>
          <w:ilvl w:val="0"/>
          <w:numId w:val="81"/>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oświadcza, że przedmiot zamówienia:</w:t>
      </w:r>
    </w:p>
    <w:p w14:paraId="79093848" w14:textId="77777777" w:rsidR="00E55715" w:rsidRPr="006E5647" w:rsidRDefault="00E55715" w:rsidP="00E55715">
      <w:pPr>
        <w:widowControl/>
        <w:numPr>
          <w:ilvl w:val="0"/>
          <w:numId w:val="82"/>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spełnia wszystkie wymogi dotyczące bezpieczeństwa oraz zużycia energii określone w obowiązującym w Polsce prawie;</w:t>
      </w:r>
    </w:p>
    <w:p w14:paraId="71C11252" w14:textId="77777777" w:rsidR="00E55715" w:rsidRPr="006E5647" w:rsidRDefault="00E55715" w:rsidP="00E55715">
      <w:pPr>
        <w:widowControl/>
        <w:numPr>
          <w:ilvl w:val="0"/>
          <w:numId w:val="82"/>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jest fabrycznie nowy, kompletny, nieużywany, </w:t>
      </w:r>
      <w:proofErr w:type="spellStart"/>
      <w:r w:rsidRPr="006E5647">
        <w:rPr>
          <w:rFonts w:ascii="Calibri" w:hAnsi="Calibri" w:cs="Calibri"/>
          <w:lang w:eastAsia="pl-PL"/>
        </w:rPr>
        <w:t>nierefabrykowany</w:t>
      </w:r>
      <w:proofErr w:type="spellEnd"/>
      <w:r w:rsidRPr="006E5647">
        <w:rPr>
          <w:rFonts w:ascii="Calibri" w:hAnsi="Calibri" w:cs="Calibri"/>
          <w:lang w:eastAsia="pl-PL"/>
        </w:rPr>
        <w:t xml:space="preserve"> i nieregenerowany, nienaprawiany, nie podlegał ponownej obróbce oraz jest w jednolitej konfiguracji;</w:t>
      </w:r>
    </w:p>
    <w:p w14:paraId="16E8D0D9" w14:textId="77777777" w:rsidR="00E55715" w:rsidRPr="006E5647" w:rsidRDefault="00E55715" w:rsidP="00E55715">
      <w:pPr>
        <w:widowControl/>
        <w:numPr>
          <w:ilvl w:val="0"/>
          <w:numId w:val="82"/>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lastRenderedPageBreak/>
        <w:t>nie posiada jakichkolwiek wad fizycznych i/lub produkcyjnych (np. „martwe piksele”), prawnych, jak i ograniczających możliwość jego prawidłowego użytkowania;</w:t>
      </w:r>
    </w:p>
    <w:p w14:paraId="7CA0CE73" w14:textId="77777777" w:rsidR="00E55715" w:rsidRPr="006E5647" w:rsidRDefault="00E55715" w:rsidP="00E55715">
      <w:pPr>
        <w:widowControl/>
        <w:numPr>
          <w:ilvl w:val="0"/>
          <w:numId w:val="82"/>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został dopuszczony do obrotu gospodarczego na terytorium Rzeczpospolitej Polskiej;</w:t>
      </w:r>
    </w:p>
    <w:p w14:paraId="401D05C4" w14:textId="77777777" w:rsidR="00E55715" w:rsidRPr="006E5647" w:rsidRDefault="00E55715" w:rsidP="00E55715">
      <w:pPr>
        <w:widowControl/>
        <w:numPr>
          <w:ilvl w:val="0"/>
          <w:numId w:val="82"/>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posiada certyfikaty dopuszczające do stosowania w Unii Europejskiej.</w:t>
      </w:r>
    </w:p>
    <w:p w14:paraId="347310F0" w14:textId="77777777" w:rsidR="00E55715" w:rsidRPr="006E5647" w:rsidRDefault="00E55715" w:rsidP="00E55715">
      <w:pPr>
        <w:widowControl/>
        <w:numPr>
          <w:ilvl w:val="0"/>
          <w:numId w:val="81"/>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bCs/>
          <w:lang w:eastAsia="pl-PL"/>
        </w:rPr>
        <w:t xml:space="preserve">Wykonawca oświadcza, że serwis gwarancyjny sprzętu będzie świadczony przez autoryzowany serwis producenta lub firmę certyfikowaną przez producenta do świadczenia usług serwisowych, mającą swoją placówkę serwisową na terenie Polski.  </w:t>
      </w:r>
    </w:p>
    <w:p w14:paraId="3D5D8DC5" w14:textId="77777777" w:rsidR="00E55715" w:rsidRPr="006E5647" w:rsidRDefault="00E55715" w:rsidP="00E55715">
      <w:pPr>
        <w:widowControl/>
        <w:numPr>
          <w:ilvl w:val="0"/>
          <w:numId w:val="81"/>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oświadcza, że jest uprawniony do udzielania licencji/sublicencji na użytkowanie oprogramowania zainstalowanego na dostarczonym przez Wykonawcę sprzęcie, lub posiada prawo do jego sprzedaży i niniejsza Umowa nie narusza prawem chronionych dóbr osobistych, jak i majątkowych osób trzecich, ani też praw na dobrach niematerialnych, w szczególności: praw autorskich, pokrewnych, praw do wzorów przemysłowych, itp. oraz że przejmuje wyłączną odpowiedzialność za wszelkie szkody, jakie mogą powstać w związku z użytkowaniem Urządzenia.</w:t>
      </w:r>
    </w:p>
    <w:p w14:paraId="49149C74" w14:textId="77777777" w:rsidR="00E55715" w:rsidRPr="006E5647" w:rsidRDefault="00E55715" w:rsidP="00E55715">
      <w:pPr>
        <w:widowControl/>
        <w:numPr>
          <w:ilvl w:val="0"/>
          <w:numId w:val="81"/>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oświadcza, że wykonanie niniejszej umowy nie będzie prowadzić do wypełnienia przesłanek czynu nieuczciwej konkurencji, w szczególności nie stanowi naruszenia tajemnicy przedsiębiorstwa osoby trzeciej.</w:t>
      </w:r>
    </w:p>
    <w:p w14:paraId="36C2D878" w14:textId="77777777" w:rsidR="00E55715" w:rsidRPr="006E5647" w:rsidRDefault="00E55715" w:rsidP="00E55715">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6</w:t>
      </w:r>
    </w:p>
    <w:p w14:paraId="6BF754A0" w14:textId="77777777" w:rsidR="00E55715" w:rsidRPr="006E5647" w:rsidRDefault="00E55715" w:rsidP="00E55715">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Osoby do kontaktu</w:t>
      </w:r>
    </w:p>
    <w:p w14:paraId="0A766096" w14:textId="77777777" w:rsidR="00E55715" w:rsidRPr="006E5647" w:rsidRDefault="00E55715" w:rsidP="00E55715">
      <w:pPr>
        <w:widowControl/>
        <w:numPr>
          <w:ilvl w:val="0"/>
          <w:numId w:val="74"/>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hAnsi="Calibri" w:cs="Calibri"/>
          <w:spacing w:val="-12"/>
          <w:lang w:eastAsia="pl-PL"/>
        </w:rPr>
        <w:t>Do bieżącej współpracy, w zakresie wykonywania niniejszej umowy, upoważnione są następujące osoby:</w:t>
      </w:r>
    </w:p>
    <w:p w14:paraId="7A6401AD" w14:textId="77777777" w:rsidR="00E55715" w:rsidRPr="006E5647" w:rsidRDefault="00E55715" w:rsidP="00E55715">
      <w:pPr>
        <w:widowControl/>
        <w:tabs>
          <w:tab w:val="left" w:pos="284"/>
          <w:tab w:val="left" w:pos="426"/>
        </w:tabs>
        <w:adjustRightInd w:val="0"/>
        <w:jc w:val="both"/>
        <w:rPr>
          <w:rFonts w:ascii="Calibri" w:hAnsi="Calibri" w:cs="Calibri"/>
          <w:lang w:eastAsia="pl-PL"/>
        </w:rPr>
      </w:pPr>
      <w:r w:rsidRPr="006E5647">
        <w:rPr>
          <w:rFonts w:ascii="Calibri" w:hAnsi="Calibri" w:cs="Calibri"/>
          <w:lang w:eastAsia="pl-PL"/>
        </w:rPr>
        <w:t>a) po stronie Zamawiającego:</w:t>
      </w:r>
    </w:p>
    <w:p w14:paraId="69A149F9" w14:textId="77777777" w:rsidR="00E55715" w:rsidRPr="006E5647" w:rsidRDefault="00E55715" w:rsidP="00E55715">
      <w:pPr>
        <w:widowControl/>
        <w:tabs>
          <w:tab w:val="left" w:pos="284"/>
          <w:tab w:val="left" w:pos="426"/>
        </w:tabs>
        <w:adjustRightInd w:val="0"/>
        <w:jc w:val="both"/>
        <w:rPr>
          <w:rFonts w:ascii="Calibri" w:eastAsia="Calibri" w:hAnsi="Calibri" w:cs="Calibri"/>
        </w:rPr>
      </w:pPr>
      <w:r w:rsidRPr="006E5647">
        <w:rPr>
          <w:rFonts w:ascii="Calibri" w:hAnsi="Calibri" w:cs="Calibri"/>
          <w:lang w:eastAsia="pl-PL"/>
        </w:rPr>
        <w:t xml:space="preserve">P. Paweł Tur, mail: </w:t>
      </w:r>
      <w:hyperlink r:id="rId11" w:history="1">
        <w:r w:rsidRPr="006E5647">
          <w:rPr>
            <w:rFonts w:ascii="Calibri" w:hAnsi="Calibri" w:cs="Calibri"/>
            <w:color w:val="0000FF"/>
            <w:u w:val="single"/>
            <w:lang w:eastAsia="pl-PL"/>
          </w:rPr>
          <w:t>pawel.tur@cpe.gov.pl</w:t>
        </w:r>
      </w:hyperlink>
      <w:r w:rsidRPr="006E5647">
        <w:rPr>
          <w:rFonts w:ascii="Calibri" w:hAnsi="Calibri" w:cs="Calibri"/>
          <w:lang w:eastAsia="pl-PL"/>
        </w:rPr>
        <w:t>, tel. kom.: 782 110 015, tel.22 378 31 14</w:t>
      </w:r>
      <w:r w:rsidRPr="006E5647">
        <w:rPr>
          <w:rFonts w:ascii="Calibri" w:eastAsia="Calibri" w:hAnsi="Calibri" w:cs="Calibri"/>
        </w:rPr>
        <w:t xml:space="preserve">, </w:t>
      </w:r>
    </w:p>
    <w:p w14:paraId="6B9FC6AC" w14:textId="77777777" w:rsidR="00E55715" w:rsidRPr="006E5647" w:rsidRDefault="00E55715" w:rsidP="00E55715">
      <w:pPr>
        <w:spacing w:beforeLines="40" w:before="96" w:afterLines="40" w:after="96"/>
        <w:jc w:val="both"/>
        <w:rPr>
          <w:rFonts w:ascii="Calibri" w:hAnsi="Calibri" w:cs="Calibri"/>
          <w:lang w:eastAsia="pl-PL"/>
        </w:rPr>
      </w:pPr>
      <w:r w:rsidRPr="006E5647">
        <w:rPr>
          <w:rFonts w:ascii="Calibri" w:hAnsi="Calibri" w:cs="Calibri"/>
        </w:rPr>
        <w:t xml:space="preserve">P. Sławomir Martowski, mail: </w:t>
      </w:r>
      <w:hyperlink r:id="rId12" w:history="1">
        <w:r w:rsidRPr="006E5647">
          <w:rPr>
            <w:rFonts w:ascii="Calibri" w:hAnsi="Calibri" w:cs="Calibri"/>
            <w:color w:val="0000FF"/>
            <w:u w:val="single"/>
            <w:lang w:eastAsia="pl-PL"/>
          </w:rPr>
          <w:t>slawomir.martowski@cpe.gov.pl</w:t>
        </w:r>
      </w:hyperlink>
      <w:r w:rsidRPr="006E5647">
        <w:rPr>
          <w:rFonts w:ascii="Calibri" w:hAnsi="Calibri" w:cs="Calibri"/>
          <w:lang w:eastAsia="pl-PL"/>
        </w:rPr>
        <w:t xml:space="preserve">, tel. kom. 782 110 212, tel. 22 378 31 13. </w:t>
      </w:r>
    </w:p>
    <w:p w14:paraId="6B959FEE" w14:textId="77777777" w:rsidR="00E55715" w:rsidRPr="006E5647" w:rsidRDefault="00E55715" w:rsidP="00E55715">
      <w:pPr>
        <w:widowControl/>
        <w:tabs>
          <w:tab w:val="left" w:pos="284"/>
          <w:tab w:val="left" w:pos="426"/>
        </w:tabs>
        <w:adjustRightInd w:val="0"/>
        <w:jc w:val="both"/>
        <w:rPr>
          <w:rFonts w:ascii="Calibri" w:hAnsi="Calibri" w:cs="Calibri"/>
          <w:lang w:eastAsia="pl-PL"/>
        </w:rPr>
      </w:pPr>
      <w:r w:rsidRPr="006E5647">
        <w:rPr>
          <w:rFonts w:ascii="Calibri" w:hAnsi="Calibri" w:cs="Calibri"/>
          <w:lang w:eastAsia="pl-PL"/>
        </w:rPr>
        <w:t>b) po stronie Wykonawcy:</w:t>
      </w:r>
    </w:p>
    <w:p w14:paraId="66255995" w14:textId="77777777" w:rsidR="00E55715" w:rsidRPr="006E5647" w:rsidRDefault="00E55715" w:rsidP="00E55715">
      <w:pPr>
        <w:widowControl/>
        <w:tabs>
          <w:tab w:val="left" w:pos="284"/>
          <w:tab w:val="left" w:pos="426"/>
        </w:tabs>
        <w:adjustRightInd w:val="0"/>
        <w:jc w:val="both"/>
        <w:rPr>
          <w:rFonts w:ascii="Calibri" w:hAnsi="Calibri" w:cs="Calibri"/>
          <w:lang w:eastAsia="pl-PL"/>
        </w:rPr>
      </w:pPr>
      <w:r>
        <w:rPr>
          <w:rFonts w:ascii="Calibri" w:hAnsi="Calibri" w:cs="Calibri"/>
          <w:lang w:eastAsia="pl-PL"/>
        </w:rPr>
        <w:t>…………………</w:t>
      </w:r>
      <w:r w:rsidRPr="006E5647">
        <w:rPr>
          <w:rFonts w:ascii="Calibri" w:hAnsi="Calibri" w:cs="Calibri"/>
          <w:lang w:eastAsia="pl-PL"/>
        </w:rPr>
        <w:t>, mail:</w:t>
      </w:r>
      <w:r w:rsidRPr="00421F11">
        <w:t xml:space="preserve"> </w:t>
      </w:r>
      <w:r>
        <w:t>…………………..</w:t>
      </w:r>
      <w:r>
        <w:rPr>
          <w:rFonts w:ascii="Calibri" w:hAnsi="Calibri" w:cs="Calibri"/>
          <w:lang w:eastAsia="pl-PL"/>
        </w:rPr>
        <w:t xml:space="preserve"> </w:t>
      </w:r>
      <w:r w:rsidRPr="006E5647">
        <w:rPr>
          <w:rFonts w:ascii="Calibri" w:hAnsi="Calibri" w:cs="Calibri"/>
          <w:lang w:eastAsia="pl-PL"/>
        </w:rPr>
        <w:t>, tel.:</w:t>
      </w:r>
      <w:r>
        <w:rPr>
          <w:rFonts w:ascii="Calibri" w:hAnsi="Calibri" w:cs="Calibri"/>
          <w:lang w:eastAsia="pl-PL"/>
        </w:rPr>
        <w:t>…………………………</w:t>
      </w:r>
    </w:p>
    <w:p w14:paraId="41EA872A" w14:textId="77777777" w:rsidR="00E55715" w:rsidRPr="006E5647" w:rsidRDefault="00E55715" w:rsidP="00E55715">
      <w:pPr>
        <w:widowControl/>
        <w:numPr>
          <w:ilvl w:val="0"/>
          <w:numId w:val="7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Osoby wymienione w ust. 1 są uprawnione do uzgadniania form i metod pracy, udzielania koniecznych informacji, wynikających z niniejszej umowy, niezbędnych do prawidłowego wykonywania przedmiotu umowy. </w:t>
      </w:r>
    </w:p>
    <w:p w14:paraId="5D502E86" w14:textId="77777777" w:rsidR="00E55715" w:rsidRPr="006E5647" w:rsidRDefault="00E55715" w:rsidP="00E55715">
      <w:pPr>
        <w:widowControl/>
        <w:numPr>
          <w:ilvl w:val="0"/>
          <w:numId w:val="74"/>
        </w:numPr>
        <w:tabs>
          <w:tab w:val="left" w:pos="284"/>
          <w:tab w:val="left" w:pos="426"/>
        </w:tabs>
        <w:suppressAutoHyphens/>
        <w:autoSpaceDE/>
        <w:autoSpaceDN/>
        <w:adjustRightInd w:val="0"/>
        <w:ind w:left="0" w:firstLine="0"/>
        <w:jc w:val="both"/>
        <w:rPr>
          <w:rFonts w:ascii="Calibri" w:hAnsi="Calibri" w:cs="Calibri"/>
          <w:lang w:eastAsia="pl-PL"/>
        </w:rPr>
      </w:pPr>
      <w:r w:rsidRPr="006E5647">
        <w:rPr>
          <w:rFonts w:ascii="Calibri" w:hAnsi="Calibri" w:cs="Calibri"/>
          <w:lang w:eastAsia="pl-PL"/>
        </w:rPr>
        <w:t>Zmiana ww. osób nie powoduje konieczności aneksowania umowy.</w:t>
      </w:r>
    </w:p>
    <w:p w14:paraId="6815A378" w14:textId="77777777" w:rsidR="00E55715" w:rsidRDefault="00E55715" w:rsidP="00E55715">
      <w:pPr>
        <w:keepNext/>
        <w:widowControl/>
        <w:tabs>
          <w:tab w:val="left" w:pos="284"/>
          <w:tab w:val="left" w:pos="426"/>
        </w:tabs>
        <w:autoSpaceDE/>
        <w:autoSpaceDN/>
        <w:jc w:val="center"/>
        <w:outlineLvl w:val="2"/>
        <w:rPr>
          <w:rFonts w:ascii="Calibri" w:hAnsi="Calibri" w:cs="Calibri"/>
          <w:b/>
          <w:lang w:eastAsia="pl-PL"/>
        </w:rPr>
      </w:pPr>
    </w:p>
    <w:p w14:paraId="212D15CD" w14:textId="77777777" w:rsidR="00E55715" w:rsidRPr="006E5647" w:rsidRDefault="00E55715" w:rsidP="00E55715">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7</w:t>
      </w:r>
    </w:p>
    <w:p w14:paraId="59AA1FD4" w14:textId="77777777" w:rsidR="00E55715" w:rsidRPr="006E5647" w:rsidRDefault="00E55715" w:rsidP="00E55715">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Wynagrodzenie i warunki płatności</w:t>
      </w:r>
    </w:p>
    <w:p w14:paraId="6E93F75B" w14:textId="77777777" w:rsidR="00E55715" w:rsidRPr="006E5647" w:rsidRDefault="00E55715" w:rsidP="00E55715">
      <w:pPr>
        <w:widowControl/>
        <w:numPr>
          <w:ilvl w:val="0"/>
          <w:numId w:val="75"/>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Za wykonanie przedmiotu umowy Zamawiający zapłaci Wykonawcy wynagrodzenie </w:t>
      </w:r>
      <w:r w:rsidRPr="006E5647">
        <w:rPr>
          <w:rFonts w:ascii="Calibri" w:hAnsi="Calibri" w:cs="Calibri"/>
          <w:lang w:eastAsia="pl-PL"/>
        </w:rPr>
        <w:br/>
        <w:t xml:space="preserve">w wysokości maksymalnie </w:t>
      </w:r>
      <w:r>
        <w:rPr>
          <w:rFonts w:ascii="Calibri" w:hAnsi="Calibri" w:cs="Calibri"/>
          <w:lang w:eastAsia="pl-PL"/>
        </w:rPr>
        <w:t>……………………………….</w:t>
      </w:r>
      <w:r w:rsidRPr="004275DB">
        <w:rPr>
          <w:rFonts w:ascii="Calibri" w:hAnsi="Calibri" w:cs="Calibri"/>
          <w:lang w:eastAsia="pl-PL"/>
        </w:rPr>
        <w:t xml:space="preserve"> PLN brutto (słownie: </w:t>
      </w:r>
      <w:r>
        <w:rPr>
          <w:rFonts w:ascii="Calibri" w:hAnsi="Calibri" w:cs="Calibri"/>
          <w:lang w:eastAsia="pl-PL"/>
        </w:rPr>
        <w:t>………………………………………..</w:t>
      </w:r>
      <w:r w:rsidRPr="006E5647">
        <w:rPr>
          <w:rFonts w:ascii="Calibri" w:hAnsi="Calibri" w:cs="Calibri"/>
          <w:lang w:eastAsia="pl-PL"/>
        </w:rPr>
        <w:t>PLN</w:t>
      </w:r>
      <w:r>
        <w:rPr>
          <w:rFonts w:ascii="Calibri" w:hAnsi="Calibri" w:cs="Calibri"/>
          <w:lang w:eastAsia="pl-PL"/>
        </w:rPr>
        <w:t>).</w:t>
      </w:r>
    </w:p>
    <w:p w14:paraId="3D855B1D" w14:textId="77777777" w:rsidR="00E55715" w:rsidRPr="006E5647" w:rsidRDefault="00E55715" w:rsidP="00E55715">
      <w:pPr>
        <w:widowControl/>
        <w:numPr>
          <w:ilvl w:val="0"/>
          <w:numId w:val="75"/>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Zapłata wynagrodzenia nastąpi na podstawie faktycznie zrealizowanego przedmiotu zamówienia według cen jednostkowych podanych w formularzu ofertowym Wykonawcy, stanowiącym załącznik nr 2 do umowy.</w:t>
      </w:r>
    </w:p>
    <w:p w14:paraId="40054785" w14:textId="77777777" w:rsidR="00E55715" w:rsidRPr="006E5647" w:rsidRDefault="00E55715" w:rsidP="00E55715">
      <w:pPr>
        <w:widowControl/>
        <w:numPr>
          <w:ilvl w:val="0"/>
          <w:numId w:val="75"/>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hAnsi="Calibri" w:cs="Calibri"/>
          <w:lang w:eastAsia="pl-PL"/>
        </w:rPr>
        <w:t xml:space="preserve">Wynagrodzenie, o którym mowa w ust. 1, obejmuje wszystkie koszty niezbędne do prawidłowego wykonania umowy, nawet jeśli koszty te nie zostały wprost wyszczególnione w treści umowy. Wykonawca mając możliwość uprzedniego ustalenia wszystkich warunków związanych z realizacją umowy, nie może żądać podwyższenia wynagrodzenia, nawet, jeżeli z przyczyn od siebie </w:t>
      </w:r>
      <w:r w:rsidRPr="006E5647">
        <w:rPr>
          <w:rFonts w:ascii="Calibri" w:hAnsi="Calibri" w:cs="Calibri"/>
          <w:spacing w:val="-12"/>
          <w:lang w:eastAsia="pl-PL"/>
        </w:rPr>
        <w:t xml:space="preserve">niezależnych nie mógł przewidzieć wszystkich kosztów niezbędnych do prawidłowego wykonania umowy. </w:t>
      </w:r>
    </w:p>
    <w:p w14:paraId="259586F2" w14:textId="77777777" w:rsidR="00E55715" w:rsidRPr="006E5647" w:rsidRDefault="00E55715" w:rsidP="00E55715">
      <w:pPr>
        <w:widowControl/>
        <w:numPr>
          <w:ilvl w:val="0"/>
          <w:numId w:val="75"/>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Zapłata wynagrodzenia za wykonanie przedmiotu umowy nastąpi na podstawie faktury VAT (e-faktury), wystawionej przez Wykonawcę, w terminie 21 dni od dnia otrzymania przez Zamawiającego prawidłowo wystawionej faktury VAT na adres Zamawiającego: </w:t>
      </w:r>
    </w:p>
    <w:p w14:paraId="7466AC48" w14:textId="77777777" w:rsidR="00E55715" w:rsidRPr="006E5647" w:rsidRDefault="00E55715" w:rsidP="00E55715">
      <w:pPr>
        <w:widowControl/>
        <w:numPr>
          <w:ilvl w:val="0"/>
          <w:numId w:val="75"/>
        </w:numPr>
        <w:tabs>
          <w:tab w:val="left" w:pos="284"/>
          <w:tab w:val="left" w:pos="426"/>
        </w:tabs>
        <w:autoSpaceDE/>
        <w:autoSpaceDN/>
        <w:adjustRightInd w:val="0"/>
        <w:ind w:left="0" w:firstLine="0"/>
        <w:jc w:val="both"/>
        <w:rPr>
          <w:rFonts w:ascii="Calibri" w:hAnsi="Calibri" w:cs="Calibri"/>
          <w:b/>
          <w:u w:val="single"/>
        </w:rPr>
      </w:pPr>
      <w:r w:rsidRPr="006E5647">
        <w:rPr>
          <w:rFonts w:ascii="Calibri" w:hAnsi="Calibri" w:cs="Calibri"/>
          <w:b/>
          <w:u w:val="single"/>
        </w:rPr>
        <w:t xml:space="preserve">Dane do faktury: </w:t>
      </w:r>
    </w:p>
    <w:p w14:paraId="21EC331B" w14:textId="77777777" w:rsidR="00E55715" w:rsidRPr="006E5647" w:rsidRDefault="00E55715" w:rsidP="00E55715">
      <w:pPr>
        <w:widowControl/>
        <w:tabs>
          <w:tab w:val="left" w:pos="284"/>
          <w:tab w:val="left" w:pos="426"/>
        </w:tabs>
        <w:adjustRightInd w:val="0"/>
        <w:jc w:val="both"/>
        <w:rPr>
          <w:rFonts w:ascii="Calibri" w:hAnsi="Calibri" w:cs="Calibri"/>
        </w:rPr>
      </w:pPr>
      <w:r w:rsidRPr="006E5647">
        <w:rPr>
          <w:rFonts w:ascii="Calibri" w:hAnsi="Calibri" w:cs="Calibri"/>
        </w:rPr>
        <w:t xml:space="preserve">Centrum Projektów Europejskich </w:t>
      </w:r>
    </w:p>
    <w:p w14:paraId="7D714A7A" w14:textId="77777777" w:rsidR="00E55715" w:rsidRPr="006E5647" w:rsidRDefault="00E55715" w:rsidP="00E55715">
      <w:pPr>
        <w:widowControl/>
        <w:tabs>
          <w:tab w:val="left" w:pos="284"/>
          <w:tab w:val="left" w:pos="426"/>
        </w:tabs>
        <w:adjustRightInd w:val="0"/>
        <w:jc w:val="both"/>
        <w:rPr>
          <w:rFonts w:ascii="Calibri" w:hAnsi="Calibri" w:cs="Calibri"/>
        </w:rPr>
      </w:pPr>
      <w:r w:rsidRPr="006E5647">
        <w:rPr>
          <w:rFonts w:ascii="Calibri" w:hAnsi="Calibri" w:cs="Calibri"/>
        </w:rPr>
        <w:t xml:space="preserve">ul. Domaniewska 39a, 02-672 Warszawa </w:t>
      </w:r>
    </w:p>
    <w:p w14:paraId="7E4328F2" w14:textId="77777777" w:rsidR="00E55715" w:rsidRPr="006E5647" w:rsidRDefault="00E55715" w:rsidP="00E55715">
      <w:pPr>
        <w:widowControl/>
        <w:tabs>
          <w:tab w:val="left" w:pos="284"/>
          <w:tab w:val="left" w:pos="426"/>
        </w:tabs>
        <w:adjustRightInd w:val="0"/>
        <w:jc w:val="both"/>
        <w:rPr>
          <w:rFonts w:ascii="Calibri" w:hAnsi="Calibri" w:cs="Calibri"/>
        </w:rPr>
      </w:pPr>
      <w:r w:rsidRPr="006E5647">
        <w:rPr>
          <w:rFonts w:ascii="Calibri" w:hAnsi="Calibri" w:cs="Calibri"/>
        </w:rPr>
        <w:t xml:space="preserve">NIP: 701-015-88-87 </w:t>
      </w:r>
    </w:p>
    <w:p w14:paraId="7186CB37" w14:textId="77777777" w:rsidR="00E55715" w:rsidRPr="006E5647" w:rsidRDefault="00E55715" w:rsidP="00E55715">
      <w:pPr>
        <w:widowControl/>
        <w:tabs>
          <w:tab w:val="left" w:pos="284"/>
          <w:tab w:val="left" w:pos="426"/>
        </w:tabs>
        <w:adjustRightInd w:val="0"/>
        <w:jc w:val="both"/>
        <w:rPr>
          <w:rFonts w:ascii="Calibri" w:hAnsi="Calibri" w:cs="Calibri"/>
        </w:rPr>
      </w:pPr>
      <w:bookmarkStart w:id="9" w:name="_Hlk54774532"/>
      <w:r w:rsidRPr="006E5647">
        <w:rPr>
          <w:rFonts w:ascii="Calibri" w:hAnsi="Calibri" w:cs="Calibri"/>
        </w:rPr>
        <w:lastRenderedPageBreak/>
        <w:t xml:space="preserve">Wykonawca zobowiązuje się do niezwłocznego po podpisaniu protokołu odbioru końcowego wystawienia i doręczenia Zamawiającemu faktury (e-faktury). Przez niezwłoczne wystawienie i doręczenie Zamawiającemu faktury rozumie się doręczenie Zamawiającemu faktury w dniu odbioru lub niezwłocznie po dniu odbioru nie później niż 7 dni od dnia podpisania protokołu końcowego. Przywołane zdaniem poprzednim zobowiązanie wynika z okoliczności dotyczących finansowania w ramach programu, o którym mowa w § 1 ust. 1, co Wykonawca przyjmuje do wiadomości i akceptuje. </w:t>
      </w:r>
    </w:p>
    <w:bookmarkEnd w:id="9"/>
    <w:p w14:paraId="5B2EEE32" w14:textId="77777777" w:rsidR="00E55715" w:rsidRPr="006E5647" w:rsidRDefault="00E55715" w:rsidP="00E55715">
      <w:pPr>
        <w:widowControl/>
        <w:numPr>
          <w:ilvl w:val="0"/>
          <w:numId w:val="75"/>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Podstawą do wystawienia przez Wykonawcę faktury VAT za sprzęt dostarczony będzie podpisanie przez Naczelnika Wydziału Administracji lub osobę go zastępującą Protokołu Odbioru Końcowego stwierdzającego brak zastrzeżeń odnośnie do przedmiotu zamówienia. </w:t>
      </w:r>
    </w:p>
    <w:p w14:paraId="3274DFB0" w14:textId="77777777" w:rsidR="00E55715" w:rsidRPr="006E5647" w:rsidRDefault="00E55715" w:rsidP="00E55715">
      <w:pPr>
        <w:widowControl/>
        <w:numPr>
          <w:ilvl w:val="0"/>
          <w:numId w:val="75"/>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hAnsi="Calibri" w:cs="Calibri"/>
          <w:spacing w:val="-14"/>
          <w:lang w:val="uk-UA" w:eastAsia="pl-PL"/>
        </w:rPr>
        <w:t>Zapłata wynagrodzenia będzie dokonana przelewem na wskazany przez Wykonawcę rachunek bankowy o numerze:</w:t>
      </w:r>
      <w:r w:rsidRPr="006E5647">
        <w:rPr>
          <w:rFonts w:ascii="Calibri" w:hAnsi="Calibri" w:cs="Calibri"/>
          <w:spacing w:val="-14"/>
          <w:lang w:eastAsia="pl-PL"/>
        </w:rPr>
        <w:t xml:space="preserve"> </w:t>
      </w:r>
      <w:r>
        <w:rPr>
          <w:rFonts w:ascii="Calibri" w:hAnsi="Calibri" w:cs="Calibri"/>
          <w:spacing w:val="-14"/>
          <w:lang w:eastAsia="pl-PL"/>
        </w:rPr>
        <w:t>…………………………………………..</w:t>
      </w:r>
      <w:r w:rsidRPr="006E5647">
        <w:rPr>
          <w:rFonts w:ascii="Calibri" w:hAnsi="Calibri" w:cs="Calibri"/>
          <w:spacing w:val="-14"/>
          <w:sz w:val="24"/>
          <w:szCs w:val="24"/>
          <w:lang w:eastAsia="pl-PL"/>
        </w:rPr>
        <w:t xml:space="preserve"> </w:t>
      </w:r>
      <w:r w:rsidRPr="006E5647">
        <w:rPr>
          <w:rFonts w:ascii="Calibri" w:hAnsi="Calibri" w:cs="Calibri"/>
          <w:spacing w:val="-12"/>
          <w:lang w:eastAsia="pl-PL"/>
        </w:rPr>
        <w:t>Za dzień zapłaty wynagrodzenia uznaje się dzień obciążenia rachunku bankowego Zamawiającego.</w:t>
      </w:r>
    </w:p>
    <w:p w14:paraId="48B62F84" w14:textId="77777777" w:rsidR="00E55715" w:rsidRPr="006E5647" w:rsidRDefault="00E55715" w:rsidP="00E55715">
      <w:pPr>
        <w:widowControl/>
        <w:numPr>
          <w:ilvl w:val="0"/>
          <w:numId w:val="75"/>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jest uprawniony do złożenia ustrukturyzowanej faktury elektronicznej za pośrednictwem Platformy Elektronicznego Fakturowania.</w:t>
      </w:r>
    </w:p>
    <w:p w14:paraId="1049A6DC" w14:textId="77777777" w:rsidR="00E55715" w:rsidRPr="006E5647" w:rsidRDefault="00E55715" w:rsidP="00E55715">
      <w:pPr>
        <w:widowControl/>
        <w:numPr>
          <w:ilvl w:val="0"/>
          <w:numId w:val="75"/>
        </w:numPr>
        <w:tabs>
          <w:tab w:val="left" w:pos="284"/>
          <w:tab w:val="left" w:pos="426"/>
        </w:tabs>
        <w:autoSpaceDE/>
        <w:autoSpaceDN/>
        <w:adjustRightInd w:val="0"/>
        <w:ind w:left="0" w:firstLine="0"/>
        <w:jc w:val="both"/>
        <w:rPr>
          <w:rFonts w:ascii="Calibri" w:hAnsi="Calibri" w:cs="Calibri"/>
          <w:lang w:eastAsia="pl-PL"/>
        </w:rPr>
      </w:pPr>
      <w:r w:rsidRPr="006E5647">
        <w:rPr>
          <w:rFonts w:ascii="Calibri" w:eastAsia="Calibri" w:hAnsi="Calibri" w:cs="Calibri"/>
          <w:lang w:eastAsia="pl-PL"/>
        </w:rPr>
        <w:t>Wykonawca nie może dokonać przelewu wierzytelności Wykonawcy z tytułu wynagrodzenia wynikającego z niniejszej umowy na osoby trzecie bez uprzedniej zgody Zamawiającego wyrażonej w formie pisemnej pod rygorem nieważności</w:t>
      </w:r>
      <w:r w:rsidRPr="006E5647">
        <w:rPr>
          <w:rFonts w:ascii="Calibri" w:hAnsi="Calibri" w:cs="Calibri"/>
          <w:lang w:eastAsia="pl-PL"/>
        </w:rPr>
        <w:t>.</w:t>
      </w:r>
    </w:p>
    <w:p w14:paraId="7492F978" w14:textId="77777777" w:rsidR="00E55715" w:rsidRDefault="00E55715" w:rsidP="00E55715">
      <w:pPr>
        <w:keepNext/>
        <w:widowControl/>
        <w:tabs>
          <w:tab w:val="left" w:pos="284"/>
          <w:tab w:val="left" w:pos="426"/>
        </w:tabs>
        <w:autoSpaceDE/>
        <w:autoSpaceDN/>
        <w:jc w:val="center"/>
        <w:outlineLvl w:val="2"/>
        <w:rPr>
          <w:rFonts w:ascii="Calibri" w:hAnsi="Calibri" w:cs="Calibri"/>
          <w:b/>
          <w:lang w:eastAsia="pl-PL"/>
        </w:rPr>
      </w:pPr>
    </w:p>
    <w:p w14:paraId="45796F99" w14:textId="77777777" w:rsidR="00E55715" w:rsidRPr="006E5647" w:rsidRDefault="00E55715" w:rsidP="00E55715">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xml:space="preserve">§ </w:t>
      </w:r>
      <w:r>
        <w:rPr>
          <w:rFonts w:ascii="Calibri" w:hAnsi="Calibri" w:cs="Calibri"/>
          <w:b/>
          <w:lang w:eastAsia="pl-PL"/>
        </w:rPr>
        <w:t>8</w:t>
      </w:r>
    </w:p>
    <w:p w14:paraId="5EBB15EC" w14:textId="77777777" w:rsidR="00E55715" w:rsidRPr="006E5647" w:rsidRDefault="00E55715" w:rsidP="00E55715">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Podstawowe wymagania w zakresie gwarancji</w:t>
      </w:r>
    </w:p>
    <w:p w14:paraId="4A44FAAA" w14:textId="77777777" w:rsidR="00E55715" w:rsidRPr="006E5647" w:rsidRDefault="00E55715" w:rsidP="00E55715">
      <w:pPr>
        <w:widowControl/>
        <w:tabs>
          <w:tab w:val="left" w:pos="284"/>
          <w:tab w:val="left" w:pos="426"/>
        </w:tabs>
        <w:adjustRightInd w:val="0"/>
        <w:jc w:val="both"/>
        <w:rPr>
          <w:rFonts w:ascii="Calibri" w:hAnsi="Calibri" w:cs="Calibri"/>
          <w:lang w:eastAsia="pl-PL"/>
        </w:rPr>
      </w:pPr>
      <w:r w:rsidRPr="006E5647">
        <w:rPr>
          <w:rFonts w:ascii="Calibri" w:hAnsi="Calibri" w:cs="Calibri"/>
          <w:lang w:eastAsia="pl-PL"/>
        </w:rPr>
        <w:t>Zgodnie z ofertą, Wykonawca w ramach wynagrodzenia zapewni:</w:t>
      </w:r>
    </w:p>
    <w:p w14:paraId="5351363B" w14:textId="19E5F81D" w:rsidR="00E55715" w:rsidRPr="009465B0" w:rsidRDefault="00E55715" w:rsidP="00E55715">
      <w:pPr>
        <w:pStyle w:val="Akapitzlist"/>
        <w:widowControl/>
        <w:numPr>
          <w:ilvl w:val="0"/>
          <w:numId w:val="103"/>
        </w:numPr>
        <w:tabs>
          <w:tab w:val="left" w:pos="284"/>
          <w:tab w:val="left" w:pos="426"/>
        </w:tabs>
        <w:autoSpaceDE/>
        <w:autoSpaceDN/>
        <w:adjustRightInd w:val="0"/>
        <w:spacing w:before="0"/>
        <w:contextualSpacing/>
        <w:rPr>
          <w:rFonts w:ascii="Calibri" w:hAnsi="Calibri" w:cs="Calibri"/>
          <w:lang w:eastAsia="pl-PL"/>
        </w:rPr>
      </w:pPr>
      <w:r w:rsidRPr="009465B0">
        <w:rPr>
          <w:rFonts w:ascii="Calibri" w:hAnsi="Calibri" w:cs="Calibri"/>
          <w:lang w:eastAsia="pl-PL"/>
        </w:rPr>
        <w:t>…..</w:t>
      </w:r>
      <w:r w:rsidRPr="006E5647">
        <w:rPr>
          <w:vertAlign w:val="superscript"/>
          <w:lang w:eastAsia="pl-PL"/>
        </w:rPr>
        <w:footnoteReference w:id="4"/>
      </w:r>
      <w:r w:rsidRPr="009465B0">
        <w:rPr>
          <w:rFonts w:ascii="Calibri" w:hAnsi="Calibri" w:cs="Calibri"/>
          <w:lang w:eastAsia="pl-PL"/>
        </w:rPr>
        <w:t xml:space="preserve"> miesięczny okres gwarancji  na dostarczone Urządzenia dla poz. 1 </w:t>
      </w:r>
      <w:r w:rsidR="00304BAB">
        <w:rPr>
          <w:rFonts w:ascii="Calibri" w:hAnsi="Calibri" w:cs="Calibri"/>
          <w:lang w:eastAsia="pl-PL"/>
        </w:rPr>
        <w:t>formularza ofertowego</w:t>
      </w:r>
      <w:r>
        <w:rPr>
          <w:rFonts w:ascii="Calibri" w:hAnsi="Calibri" w:cs="Calibri"/>
          <w:lang w:eastAsia="pl-PL"/>
        </w:rPr>
        <w:t>;</w:t>
      </w:r>
    </w:p>
    <w:p w14:paraId="07A4DEBA" w14:textId="59DAD22E" w:rsidR="00304BAB" w:rsidRDefault="00E55715" w:rsidP="00304BAB">
      <w:pPr>
        <w:pStyle w:val="Akapitzlist"/>
        <w:widowControl/>
        <w:numPr>
          <w:ilvl w:val="0"/>
          <w:numId w:val="103"/>
        </w:numPr>
        <w:tabs>
          <w:tab w:val="left" w:pos="284"/>
          <w:tab w:val="left" w:pos="426"/>
        </w:tabs>
        <w:autoSpaceDE/>
        <w:autoSpaceDN/>
        <w:adjustRightInd w:val="0"/>
        <w:spacing w:before="0"/>
        <w:contextualSpacing/>
        <w:rPr>
          <w:rFonts w:ascii="Calibri" w:hAnsi="Calibri" w:cs="Calibri"/>
          <w:lang w:eastAsia="pl-PL"/>
        </w:rPr>
      </w:pPr>
      <w:r w:rsidRPr="009465B0">
        <w:rPr>
          <w:rFonts w:ascii="Calibri" w:hAnsi="Calibri" w:cs="Calibri"/>
          <w:lang w:eastAsia="pl-PL"/>
        </w:rPr>
        <w:t>……</w:t>
      </w:r>
      <w:r w:rsidRPr="006E5647">
        <w:rPr>
          <w:vertAlign w:val="superscript"/>
          <w:lang w:eastAsia="pl-PL"/>
        </w:rPr>
        <w:footnoteReference w:id="5"/>
      </w:r>
      <w:r w:rsidRPr="009465B0">
        <w:rPr>
          <w:rFonts w:ascii="Calibri" w:hAnsi="Calibri" w:cs="Calibri"/>
          <w:lang w:eastAsia="pl-PL"/>
        </w:rPr>
        <w:t xml:space="preserve"> miesięczny okres gwarancji  na dostarczone Urządzenia dla poz. 2 </w:t>
      </w:r>
      <w:r w:rsidR="00304BAB" w:rsidRPr="00304BAB">
        <w:rPr>
          <w:rFonts w:ascii="Calibri" w:hAnsi="Calibri" w:cs="Calibri"/>
          <w:lang w:eastAsia="pl-PL"/>
        </w:rPr>
        <w:t>formularza ofertowego</w:t>
      </w:r>
      <w:r>
        <w:rPr>
          <w:rFonts w:ascii="Calibri" w:hAnsi="Calibri" w:cs="Calibri"/>
          <w:lang w:eastAsia="pl-PL"/>
        </w:rPr>
        <w:t>;</w:t>
      </w:r>
    </w:p>
    <w:p w14:paraId="6E4DA53D" w14:textId="6AEAE196" w:rsidR="00304BAB" w:rsidRPr="00304BAB" w:rsidRDefault="00304BAB" w:rsidP="00304BAB">
      <w:pPr>
        <w:pStyle w:val="Akapitzlist"/>
        <w:widowControl/>
        <w:numPr>
          <w:ilvl w:val="0"/>
          <w:numId w:val="103"/>
        </w:numPr>
        <w:tabs>
          <w:tab w:val="left" w:pos="284"/>
          <w:tab w:val="left" w:pos="426"/>
        </w:tabs>
        <w:autoSpaceDE/>
        <w:autoSpaceDN/>
        <w:adjustRightInd w:val="0"/>
        <w:spacing w:before="0"/>
        <w:contextualSpacing/>
        <w:rPr>
          <w:rFonts w:ascii="Calibri" w:hAnsi="Calibri" w:cs="Calibri"/>
          <w:lang w:eastAsia="pl-PL"/>
        </w:rPr>
      </w:pPr>
      <w:r>
        <w:rPr>
          <w:rFonts w:ascii="Calibri" w:hAnsi="Calibri" w:cs="Calibri"/>
          <w:lang w:eastAsia="pl-PL"/>
        </w:rPr>
        <w:t xml:space="preserve">….. </w:t>
      </w:r>
      <w:r>
        <w:rPr>
          <w:rStyle w:val="Odwoanieprzypisudolnego"/>
          <w:rFonts w:ascii="Calibri" w:hAnsi="Calibri" w:cs="Calibri"/>
          <w:lang w:eastAsia="pl-PL"/>
        </w:rPr>
        <w:footnoteReference w:id="6"/>
      </w:r>
      <w:r>
        <w:rPr>
          <w:rFonts w:ascii="Calibri" w:hAnsi="Calibri" w:cs="Calibri"/>
          <w:lang w:eastAsia="pl-PL"/>
        </w:rPr>
        <w:t xml:space="preserve">miesięczny okres gwarancji na </w:t>
      </w:r>
      <w:r w:rsidRPr="00304BAB">
        <w:rPr>
          <w:rFonts w:ascii="Calibri" w:hAnsi="Calibri" w:cs="Calibri"/>
          <w:lang w:eastAsia="pl-PL"/>
        </w:rPr>
        <w:t xml:space="preserve">dostarczone Urządzenia dla poz. </w:t>
      </w:r>
      <w:r>
        <w:rPr>
          <w:rFonts w:ascii="Calibri" w:hAnsi="Calibri" w:cs="Calibri"/>
          <w:lang w:eastAsia="pl-PL"/>
        </w:rPr>
        <w:t>4</w:t>
      </w:r>
      <w:r w:rsidRPr="00304BAB">
        <w:rPr>
          <w:rFonts w:ascii="Calibri" w:hAnsi="Calibri" w:cs="Calibri"/>
          <w:lang w:eastAsia="pl-PL"/>
        </w:rPr>
        <w:t xml:space="preserve"> formularza ofertowego</w:t>
      </w:r>
      <w:r>
        <w:rPr>
          <w:rFonts w:ascii="Calibri" w:hAnsi="Calibri" w:cs="Calibri"/>
          <w:lang w:eastAsia="pl-PL"/>
        </w:rPr>
        <w:t>;</w:t>
      </w:r>
    </w:p>
    <w:p w14:paraId="5483DABB" w14:textId="77777777" w:rsidR="00E55715" w:rsidRPr="00F50BCA" w:rsidRDefault="00E55715" w:rsidP="00E55715">
      <w:pPr>
        <w:widowControl/>
        <w:tabs>
          <w:tab w:val="left" w:pos="284"/>
          <w:tab w:val="left" w:pos="426"/>
        </w:tabs>
        <w:autoSpaceDE/>
        <w:autoSpaceDN/>
        <w:adjustRightInd w:val="0"/>
        <w:contextualSpacing/>
        <w:rPr>
          <w:rFonts w:ascii="Calibri" w:hAnsi="Calibri" w:cs="Calibri"/>
          <w:lang w:eastAsia="pl-PL"/>
        </w:rPr>
      </w:pPr>
      <w:r w:rsidRPr="00F50BCA">
        <w:rPr>
          <w:rFonts w:ascii="Calibri" w:hAnsi="Calibri" w:cs="Calibri"/>
          <w:lang w:eastAsia="pl-PL"/>
        </w:rPr>
        <w:t>licząc od dnia podpisania Protokołu Odbioru Końcowego przez obie Strony, w tym przez Zamawiającego bez zastrzeżeń.</w:t>
      </w:r>
      <w:r w:rsidRPr="006E5647">
        <w:rPr>
          <w:vertAlign w:val="superscript"/>
          <w:lang w:eastAsia="pl-PL"/>
        </w:rPr>
        <w:footnoteReference w:id="7"/>
      </w:r>
    </w:p>
    <w:p w14:paraId="616B0CAD" w14:textId="77777777" w:rsidR="00E55715" w:rsidRPr="006E5647" w:rsidRDefault="00E55715" w:rsidP="00E55715">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xml:space="preserve">§ </w:t>
      </w:r>
      <w:r>
        <w:rPr>
          <w:rFonts w:ascii="Calibri" w:hAnsi="Calibri" w:cs="Calibri"/>
          <w:b/>
          <w:lang w:eastAsia="pl-PL"/>
        </w:rPr>
        <w:t>9</w:t>
      </w:r>
    </w:p>
    <w:p w14:paraId="62D23365" w14:textId="77777777" w:rsidR="00E55715" w:rsidRPr="006E5647" w:rsidRDefault="00E55715" w:rsidP="00E55715">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Podstawowe zasady serwisu gwarancyjnego</w:t>
      </w:r>
    </w:p>
    <w:p w14:paraId="350A8EC5" w14:textId="77777777" w:rsidR="00E55715" w:rsidRPr="006E5647" w:rsidRDefault="00E55715" w:rsidP="00E55715">
      <w:pPr>
        <w:widowControl/>
        <w:numPr>
          <w:ilvl w:val="0"/>
          <w:numId w:val="83"/>
        </w:numPr>
        <w:tabs>
          <w:tab w:val="left" w:pos="142"/>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jest zobowiązany do zapewnienia gwarancyjnych usług serwisowych polegających w szczególności na: diagnozowaniu i usuwaniu wszystkich awarii, usterek, bądź wad i innych nieprawidłowości dotyczących przedmiotu zamówienia, a także w razie konieczności do wymiany, udostępnienia, dostarczenia i uruchomienia sprzętu zastępczego lub nowego, wolnego od wad.</w:t>
      </w:r>
    </w:p>
    <w:p w14:paraId="7113F6AD" w14:textId="77777777" w:rsidR="00E55715" w:rsidRPr="006E5647" w:rsidRDefault="00E55715" w:rsidP="00E55715">
      <w:pPr>
        <w:widowControl/>
        <w:numPr>
          <w:ilvl w:val="0"/>
          <w:numId w:val="83"/>
        </w:numPr>
        <w:tabs>
          <w:tab w:val="left" w:pos="142"/>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Wykonawca zobowiązuje się do poniesienia wszelkich kosztów związanych z serwisem gwarancyjnym, w szczególności kosztów transportu, instalacji i uruchomienia. </w:t>
      </w:r>
    </w:p>
    <w:p w14:paraId="25EB4642" w14:textId="77777777" w:rsidR="00E55715" w:rsidRPr="006E5647" w:rsidRDefault="00E55715" w:rsidP="00E55715">
      <w:pPr>
        <w:widowControl/>
        <w:numPr>
          <w:ilvl w:val="0"/>
          <w:numId w:val="83"/>
        </w:numPr>
        <w:tabs>
          <w:tab w:val="left" w:pos="142"/>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wykona naprawę w terminie 14 od dnia zgłoszenia wady lub usterki. W sytuacji, w której naprawa trwać będzie dłużej niż 14 dni Wykonawca zobowiązuje się do zapewnienia sprzętu zastępczego o parametrach nie niższych niż urządzenie przekazane do naprawy lub nowe, wolnego od wad, na własny koszt. Całkowity okres naprawy (wliczając okres użytkowania sprzętu zastępczego) nie może przekroczyć 28 dni</w:t>
      </w:r>
      <w:r>
        <w:rPr>
          <w:rFonts w:ascii="Calibri" w:hAnsi="Calibri" w:cs="Calibri"/>
          <w:lang w:eastAsia="pl-PL"/>
        </w:rPr>
        <w:t xml:space="preserve"> od dnia zgłoszenia</w:t>
      </w:r>
      <w:r w:rsidRPr="006E5647">
        <w:rPr>
          <w:rFonts w:ascii="Calibri" w:hAnsi="Calibri" w:cs="Calibri"/>
          <w:lang w:eastAsia="pl-PL"/>
        </w:rPr>
        <w:t>.</w:t>
      </w:r>
    </w:p>
    <w:p w14:paraId="4DF30BBF" w14:textId="77777777" w:rsidR="00E55715" w:rsidRPr="006E5647" w:rsidRDefault="00E55715" w:rsidP="00E55715">
      <w:pPr>
        <w:widowControl/>
        <w:numPr>
          <w:ilvl w:val="0"/>
          <w:numId w:val="83"/>
        </w:numPr>
        <w:tabs>
          <w:tab w:val="left" w:pos="142"/>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Wykonawca zapewni na rzecz Zamawiającego serwis gwarancyjny, gdzie czas reakcji serwisu gwarancyjnego, rozumianego jako przyjazd pracownika serwisu gwarancyjnego do Zamawiającego, </w:t>
      </w:r>
      <w:r w:rsidRPr="006E5647">
        <w:rPr>
          <w:rFonts w:ascii="Calibri" w:hAnsi="Calibri" w:cs="Calibri"/>
          <w:spacing w:val="-12"/>
          <w:lang w:eastAsia="pl-PL"/>
        </w:rPr>
        <w:t>wynosi maksimum 2 dni robocze od zgłoszenia wady lub usterki.</w:t>
      </w:r>
    </w:p>
    <w:p w14:paraId="001679F4" w14:textId="77777777" w:rsidR="00E55715" w:rsidRPr="006E5647" w:rsidRDefault="00E55715" w:rsidP="00E55715">
      <w:pPr>
        <w:widowControl/>
        <w:numPr>
          <w:ilvl w:val="0"/>
          <w:numId w:val="83"/>
        </w:numPr>
        <w:tabs>
          <w:tab w:val="left" w:pos="142"/>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Zgłoszenia wad lub usterek Urządzeń będą przesyłane drogą elektroniczną lub za pomocą połączenia telefonicznego przeznaczonego do zgłaszania awarii. Za datę zgłoszenia wad lub usterek uważa się datę wysłania emaila lub dokonania odbioru zgłoszenia telefonicznego, potwierdzonego przez Wykonawcę. Wykonawca niezwłocznie po otrzymaniu zgłoszenia, o którym mowa powyżej, prześle Zamawiającemu emailem, potwierdzenie jego przyjęcia do realizacji. </w:t>
      </w:r>
    </w:p>
    <w:p w14:paraId="795137C4" w14:textId="77777777" w:rsidR="00E55715" w:rsidRDefault="00E55715" w:rsidP="00E55715">
      <w:pPr>
        <w:widowControl/>
        <w:tabs>
          <w:tab w:val="left" w:pos="284"/>
          <w:tab w:val="left" w:pos="426"/>
        </w:tabs>
        <w:autoSpaceDE/>
        <w:autoSpaceDN/>
        <w:jc w:val="center"/>
        <w:rPr>
          <w:rFonts w:ascii="Calibri" w:hAnsi="Calibri" w:cs="Calibri"/>
          <w:b/>
          <w:lang w:eastAsia="pl-PL"/>
        </w:rPr>
      </w:pPr>
    </w:p>
    <w:p w14:paraId="3BD547E6" w14:textId="77777777" w:rsidR="00E55715" w:rsidRPr="006E5647" w:rsidRDefault="00E55715" w:rsidP="00E55715">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 1</w:t>
      </w:r>
      <w:r>
        <w:rPr>
          <w:rFonts w:ascii="Calibri" w:hAnsi="Calibri" w:cs="Calibri"/>
          <w:b/>
          <w:lang w:eastAsia="pl-PL"/>
        </w:rPr>
        <w:t>0</w:t>
      </w:r>
    </w:p>
    <w:p w14:paraId="00342730" w14:textId="77777777" w:rsidR="00E55715" w:rsidRPr="006E5647" w:rsidRDefault="00E55715" w:rsidP="00E55715">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Kary umowne</w:t>
      </w:r>
    </w:p>
    <w:p w14:paraId="6BD00DBD" w14:textId="77777777" w:rsidR="00E55715" w:rsidRDefault="00E55715" w:rsidP="00E55715">
      <w:pPr>
        <w:widowControl/>
        <w:numPr>
          <w:ilvl w:val="0"/>
          <w:numId w:val="84"/>
        </w:numPr>
        <w:tabs>
          <w:tab w:val="left" w:pos="284"/>
          <w:tab w:val="left" w:pos="426"/>
        </w:tabs>
        <w:autoSpaceDE/>
        <w:autoSpaceDN/>
        <w:adjustRightInd w:val="0"/>
        <w:ind w:left="0" w:firstLine="0"/>
        <w:jc w:val="both"/>
        <w:rPr>
          <w:rFonts w:ascii="Calibri" w:hAnsi="Calibri" w:cs="Calibri"/>
          <w:lang w:eastAsia="pl-PL"/>
        </w:rPr>
      </w:pPr>
      <w:r>
        <w:rPr>
          <w:rFonts w:ascii="Calibri" w:hAnsi="Calibri" w:cs="Calibri"/>
          <w:lang w:eastAsia="pl-PL"/>
        </w:rPr>
        <w:t>Zamawiający naliczy Wykonawcy karę umowną:</w:t>
      </w:r>
    </w:p>
    <w:p w14:paraId="27ABF96F" w14:textId="77777777" w:rsidR="00E55715" w:rsidRDefault="00E55715" w:rsidP="00E55715">
      <w:pPr>
        <w:pStyle w:val="Akapitzlist"/>
        <w:widowControl/>
        <w:numPr>
          <w:ilvl w:val="1"/>
          <w:numId w:val="84"/>
        </w:numPr>
        <w:tabs>
          <w:tab w:val="left" w:pos="284"/>
          <w:tab w:val="left" w:pos="426"/>
        </w:tabs>
        <w:autoSpaceDE/>
        <w:autoSpaceDN/>
        <w:adjustRightInd w:val="0"/>
        <w:ind w:left="709" w:hanging="425"/>
        <w:rPr>
          <w:rFonts w:ascii="Calibri" w:hAnsi="Calibri" w:cs="Calibri"/>
          <w:lang w:eastAsia="pl-PL"/>
        </w:rPr>
      </w:pPr>
      <w:r>
        <w:rPr>
          <w:rFonts w:ascii="Calibri" w:hAnsi="Calibri" w:cs="Calibri"/>
          <w:lang w:eastAsia="pl-PL"/>
        </w:rPr>
        <w:t>w</w:t>
      </w:r>
      <w:r w:rsidRPr="00276475">
        <w:rPr>
          <w:rFonts w:ascii="Calibri" w:hAnsi="Calibri" w:cs="Calibri"/>
          <w:lang w:eastAsia="pl-PL"/>
        </w:rPr>
        <w:t xml:space="preserve"> przypadku </w:t>
      </w:r>
      <w:r>
        <w:rPr>
          <w:rFonts w:ascii="Calibri" w:hAnsi="Calibri" w:cs="Calibri"/>
          <w:lang w:eastAsia="pl-PL"/>
        </w:rPr>
        <w:t xml:space="preserve">zawinionego przez Wykonawcę </w:t>
      </w:r>
      <w:r w:rsidRPr="00276475">
        <w:rPr>
          <w:rFonts w:ascii="Calibri" w:hAnsi="Calibri" w:cs="Calibri"/>
          <w:lang w:eastAsia="pl-PL"/>
        </w:rPr>
        <w:t>niewykonania umowy</w:t>
      </w:r>
      <w:r>
        <w:rPr>
          <w:rFonts w:ascii="Calibri" w:hAnsi="Calibri" w:cs="Calibri"/>
          <w:lang w:eastAsia="pl-PL"/>
        </w:rPr>
        <w:t xml:space="preserve"> -</w:t>
      </w:r>
      <w:r w:rsidRPr="00276475">
        <w:rPr>
          <w:rFonts w:ascii="Calibri" w:hAnsi="Calibri" w:cs="Calibri"/>
          <w:lang w:eastAsia="pl-PL"/>
        </w:rPr>
        <w:t xml:space="preserve"> w wysokości 20% </w:t>
      </w:r>
      <w:r>
        <w:rPr>
          <w:rFonts w:ascii="Calibri" w:hAnsi="Calibri" w:cs="Calibri"/>
          <w:lang w:eastAsia="pl-PL"/>
        </w:rPr>
        <w:t>wynagrodzenia brutto określonego § 7 ust. 1;</w:t>
      </w:r>
    </w:p>
    <w:p w14:paraId="0B8CDD3C" w14:textId="77777777" w:rsidR="00E55715" w:rsidRDefault="00E55715" w:rsidP="00E55715">
      <w:pPr>
        <w:pStyle w:val="Akapitzlist"/>
        <w:widowControl/>
        <w:numPr>
          <w:ilvl w:val="1"/>
          <w:numId w:val="84"/>
        </w:numPr>
        <w:tabs>
          <w:tab w:val="left" w:pos="284"/>
          <w:tab w:val="left" w:pos="426"/>
        </w:tabs>
        <w:autoSpaceDE/>
        <w:autoSpaceDN/>
        <w:adjustRightInd w:val="0"/>
        <w:ind w:left="709" w:hanging="425"/>
        <w:rPr>
          <w:rFonts w:ascii="Calibri" w:hAnsi="Calibri" w:cs="Calibri"/>
          <w:lang w:eastAsia="pl-PL"/>
        </w:rPr>
      </w:pPr>
      <w:r>
        <w:rPr>
          <w:rFonts w:ascii="Calibri" w:hAnsi="Calibri" w:cs="Calibri"/>
          <w:lang w:eastAsia="pl-PL"/>
        </w:rPr>
        <w:t>w przypadku zwłoki w stosunku do terminu dostawy określonego w § 3 ust. 1 - - w wysokości 0,5</w:t>
      </w:r>
      <w:r w:rsidRPr="007A0588">
        <w:rPr>
          <w:rFonts w:ascii="Calibri" w:hAnsi="Calibri" w:cs="Calibri"/>
          <w:lang w:eastAsia="pl-PL"/>
        </w:rPr>
        <w:t xml:space="preserve">% </w:t>
      </w:r>
      <w:r>
        <w:rPr>
          <w:rFonts w:ascii="Calibri" w:hAnsi="Calibri" w:cs="Calibri"/>
          <w:lang w:eastAsia="pl-PL"/>
        </w:rPr>
        <w:t>wynagrodzenia brutto określonego § 7 ust. 1;</w:t>
      </w:r>
    </w:p>
    <w:p w14:paraId="36100C55" w14:textId="77777777" w:rsidR="00E55715" w:rsidRPr="000354E7" w:rsidRDefault="00E55715" w:rsidP="00E55715">
      <w:pPr>
        <w:pStyle w:val="Akapitzlist"/>
        <w:widowControl/>
        <w:numPr>
          <w:ilvl w:val="1"/>
          <w:numId w:val="84"/>
        </w:numPr>
        <w:tabs>
          <w:tab w:val="left" w:pos="284"/>
          <w:tab w:val="left" w:pos="426"/>
        </w:tabs>
        <w:autoSpaceDE/>
        <w:autoSpaceDN/>
        <w:adjustRightInd w:val="0"/>
        <w:ind w:left="709" w:hanging="425"/>
        <w:rPr>
          <w:rFonts w:ascii="Calibri" w:hAnsi="Calibri" w:cs="Calibri"/>
          <w:lang w:eastAsia="pl-PL"/>
        </w:rPr>
      </w:pPr>
      <w:r>
        <w:rPr>
          <w:rFonts w:ascii="Calibri" w:hAnsi="Calibri" w:cs="Calibri"/>
          <w:lang w:eastAsia="pl-PL"/>
        </w:rPr>
        <w:t>w</w:t>
      </w:r>
      <w:r w:rsidRPr="000354E7">
        <w:rPr>
          <w:rFonts w:ascii="Calibri" w:hAnsi="Calibri" w:cs="Calibri"/>
          <w:lang w:eastAsia="pl-PL"/>
        </w:rPr>
        <w:t xml:space="preserve"> przypadku odstąpienia od umowy z przyczyn leżących po stronie Wykonawcy, </w:t>
      </w:r>
      <w:r>
        <w:rPr>
          <w:rFonts w:ascii="Calibri" w:hAnsi="Calibri" w:cs="Calibri"/>
          <w:lang w:eastAsia="pl-PL"/>
        </w:rPr>
        <w:t>-</w:t>
      </w:r>
      <w:r w:rsidRPr="000354E7">
        <w:rPr>
          <w:rFonts w:ascii="Calibri" w:hAnsi="Calibri" w:cs="Calibri"/>
          <w:lang w:eastAsia="pl-PL"/>
        </w:rPr>
        <w:t xml:space="preserve"> w wysokości 20%</w:t>
      </w:r>
      <w:r>
        <w:rPr>
          <w:rFonts w:ascii="Calibri" w:hAnsi="Calibri" w:cs="Calibri"/>
          <w:lang w:eastAsia="pl-PL"/>
        </w:rPr>
        <w:t xml:space="preserve"> wynagrodzenia brutto określonego § 7 ust. 1;</w:t>
      </w:r>
    </w:p>
    <w:p w14:paraId="20B5E1F0" w14:textId="77777777" w:rsidR="00E55715" w:rsidRDefault="00E55715" w:rsidP="00E55715">
      <w:pPr>
        <w:pStyle w:val="Akapitzlist"/>
        <w:numPr>
          <w:ilvl w:val="1"/>
          <w:numId w:val="84"/>
        </w:numPr>
        <w:ind w:left="709" w:hanging="425"/>
        <w:rPr>
          <w:lang w:eastAsia="pl-PL"/>
        </w:rPr>
      </w:pPr>
      <w:r w:rsidRPr="006E5647">
        <w:rPr>
          <w:lang w:eastAsia="pl-PL"/>
        </w:rPr>
        <w:t xml:space="preserve"> przypadku </w:t>
      </w:r>
      <w:r>
        <w:rPr>
          <w:lang w:eastAsia="pl-PL"/>
        </w:rPr>
        <w:t>zwłoki w stosunku do</w:t>
      </w:r>
      <w:r w:rsidRPr="006E5647">
        <w:rPr>
          <w:lang w:eastAsia="pl-PL"/>
        </w:rPr>
        <w:t xml:space="preserve"> terminu określonego w § 4 ust. 5</w:t>
      </w:r>
      <w:r>
        <w:rPr>
          <w:lang w:eastAsia="pl-PL"/>
        </w:rPr>
        <w:t xml:space="preserve"> -</w:t>
      </w:r>
      <w:r w:rsidRPr="006E5647">
        <w:rPr>
          <w:lang w:eastAsia="pl-PL"/>
        </w:rPr>
        <w:t xml:space="preserve"> w wysokości 100 zł za</w:t>
      </w:r>
      <w:r>
        <w:rPr>
          <w:lang w:eastAsia="pl-PL"/>
        </w:rPr>
        <w:t xml:space="preserve"> </w:t>
      </w:r>
      <w:r w:rsidRPr="006E5647">
        <w:rPr>
          <w:lang w:eastAsia="pl-PL"/>
        </w:rPr>
        <w:t>każd</w:t>
      </w:r>
      <w:r>
        <w:rPr>
          <w:lang w:eastAsia="pl-PL"/>
        </w:rPr>
        <w:t>y</w:t>
      </w:r>
      <w:r w:rsidRPr="006E5647">
        <w:rPr>
          <w:lang w:eastAsia="pl-PL"/>
        </w:rPr>
        <w:t xml:space="preserve"> d</w:t>
      </w:r>
      <w:r>
        <w:rPr>
          <w:lang w:eastAsia="pl-PL"/>
        </w:rPr>
        <w:t>zień</w:t>
      </w:r>
      <w:r w:rsidRPr="006E5647">
        <w:rPr>
          <w:lang w:eastAsia="pl-PL"/>
        </w:rPr>
        <w:t xml:space="preserve"> zwłoki</w:t>
      </w:r>
      <w:r>
        <w:rPr>
          <w:lang w:eastAsia="pl-PL"/>
        </w:rPr>
        <w:t>;</w:t>
      </w:r>
    </w:p>
    <w:p w14:paraId="7CA96B7B" w14:textId="77777777" w:rsidR="00E55715" w:rsidRPr="000354E7" w:rsidRDefault="00E55715" w:rsidP="00E55715">
      <w:pPr>
        <w:pStyle w:val="Akapitzlist"/>
        <w:ind w:left="709" w:firstLine="0"/>
        <w:rPr>
          <w:rFonts w:ascii="Calibri" w:hAnsi="Calibri" w:cs="Calibri"/>
          <w:lang w:eastAsia="pl-PL"/>
        </w:rPr>
      </w:pPr>
      <w:r>
        <w:rPr>
          <w:lang w:eastAsia="pl-PL"/>
        </w:rPr>
        <w:t>w</w:t>
      </w:r>
      <w:r w:rsidRPr="000354E7">
        <w:rPr>
          <w:rFonts w:ascii="Calibri" w:hAnsi="Calibri" w:cs="Calibri"/>
          <w:lang w:eastAsia="pl-PL"/>
        </w:rPr>
        <w:t xml:space="preserve"> przypadku </w:t>
      </w:r>
      <w:r>
        <w:rPr>
          <w:rFonts w:ascii="Calibri" w:hAnsi="Calibri" w:cs="Calibri"/>
          <w:lang w:eastAsia="pl-PL"/>
        </w:rPr>
        <w:t>zwłoki w stosunku do terminu okre</w:t>
      </w:r>
      <w:r w:rsidRPr="000354E7">
        <w:rPr>
          <w:rFonts w:ascii="Calibri" w:hAnsi="Calibri" w:cs="Calibri"/>
          <w:lang w:eastAsia="pl-PL"/>
        </w:rPr>
        <w:t>ślonego w § 4 ust. 7</w:t>
      </w:r>
      <w:r>
        <w:rPr>
          <w:rFonts w:ascii="Calibri" w:hAnsi="Calibri" w:cs="Calibri"/>
          <w:lang w:eastAsia="pl-PL"/>
        </w:rPr>
        <w:t xml:space="preserve"> -</w:t>
      </w:r>
      <w:r w:rsidRPr="000354E7">
        <w:rPr>
          <w:rFonts w:ascii="Calibri" w:hAnsi="Calibri" w:cs="Calibri"/>
          <w:lang w:eastAsia="pl-PL"/>
        </w:rPr>
        <w:t xml:space="preserve"> w wysokości 100 zł za każd</w:t>
      </w:r>
      <w:r>
        <w:rPr>
          <w:rFonts w:ascii="Calibri" w:hAnsi="Calibri" w:cs="Calibri"/>
          <w:lang w:eastAsia="pl-PL"/>
        </w:rPr>
        <w:t>y dzień</w:t>
      </w:r>
      <w:r w:rsidRPr="000354E7">
        <w:rPr>
          <w:rFonts w:ascii="Calibri" w:hAnsi="Calibri" w:cs="Calibri"/>
          <w:lang w:eastAsia="pl-PL"/>
        </w:rPr>
        <w:t xml:space="preserve"> zwłoki</w:t>
      </w:r>
      <w:r>
        <w:rPr>
          <w:rFonts w:ascii="Calibri" w:hAnsi="Calibri" w:cs="Calibri"/>
          <w:lang w:eastAsia="pl-PL"/>
        </w:rPr>
        <w:t>;</w:t>
      </w:r>
    </w:p>
    <w:p w14:paraId="0A8D4FD6" w14:textId="77777777" w:rsidR="00E55715" w:rsidRDefault="00E55715" w:rsidP="00E55715">
      <w:pPr>
        <w:pStyle w:val="Akapitzlist"/>
        <w:numPr>
          <w:ilvl w:val="1"/>
          <w:numId w:val="84"/>
        </w:numPr>
        <w:ind w:left="709" w:hanging="425"/>
        <w:rPr>
          <w:rFonts w:ascii="Calibri" w:hAnsi="Calibri" w:cs="Calibri"/>
          <w:lang w:eastAsia="pl-PL"/>
        </w:rPr>
      </w:pPr>
      <w:r>
        <w:rPr>
          <w:rFonts w:ascii="Calibri" w:hAnsi="Calibri" w:cs="Calibri"/>
          <w:lang w:eastAsia="pl-PL"/>
        </w:rPr>
        <w:t xml:space="preserve">w </w:t>
      </w:r>
      <w:r w:rsidRPr="000354E7">
        <w:rPr>
          <w:rFonts w:ascii="Calibri" w:hAnsi="Calibri" w:cs="Calibri"/>
          <w:lang w:eastAsia="pl-PL"/>
        </w:rPr>
        <w:t xml:space="preserve">przypadku </w:t>
      </w:r>
      <w:r>
        <w:rPr>
          <w:rFonts w:ascii="Calibri" w:hAnsi="Calibri" w:cs="Calibri"/>
          <w:lang w:eastAsia="pl-PL"/>
        </w:rPr>
        <w:t xml:space="preserve">zwłoki w stosunku do </w:t>
      </w:r>
      <w:r w:rsidRPr="000354E7">
        <w:rPr>
          <w:rFonts w:ascii="Calibri" w:hAnsi="Calibri" w:cs="Calibri"/>
          <w:lang w:eastAsia="pl-PL"/>
        </w:rPr>
        <w:t xml:space="preserve">terminu określonego w § 9 ust. 3 (niewykonania naprawy i nieprzekazania sprzętu zastępczego w terminie 14 dni lub niewykonania naprawy w terminie 28 dni w sytuacji przekazania sprzętu zastępczego) </w:t>
      </w:r>
      <w:r>
        <w:rPr>
          <w:rFonts w:ascii="Calibri" w:hAnsi="Calibri" w:cs="Calibri"/>
          <w:lang w:eastAsia="pl-PL"/>
        </w:rPr>
        <w:t xml:space="preserve">- </w:t>
      </w:r>
      <w:r w:rsidRPr="000354E7">
        <w:rPr>
          <w:rFonts w:ascii="Calibri" w:hAnsi="Calibri" w:cs="Calibri"/>
          <w:lang w:eastAsia="pl-PL"/>
        </w:rPr>
        <w:t>w wysokości 100 zł za </w:t>
      </w:r>
      <w:r>
        <w:rPr>
          <w:rFonts w:ascii="Calibri" w:hAnsi="Calibri" w:cs="Calibri"/>
          <w:lang w:eastAsia="pl-PL"/>
        </w:rPr>
        <w:t>każdy dzień</w:t>
      </w:r>
      <w:r w:rsidRPr="000354E7">
        <w:rPr>
          <w:rFonts w:ascii="Calibri" w:hAnsi="Calibri" w:cs="Calibri"/>
          <w:lang w:eastAsia="pl-PL"/>
        </w:rPr>
        <w:t xml:space="preserve"> zwłoki</w:t>
      </w:r>
      <w:r>
        <w:rPr>
          <w:rFonts w:ascii="Calibri" w:hAnsi="Calibri" w:cs="Calibri"/>
          <w:lang w:eastAsia="pl-PL"/>
        </w:rPr>
        <w:t>;</w:t>
      </w:r>
    </w:p>
    <w:p w14:paraId="6A3C8BD9" w14:textId="77777777" w:rsidR="00E55715" w:rsidRPr="000354E7" w:rsidRDefault="00E55715" w:rsidP="00E55715">
      <w:pPr>
        <w:pStyle w:val="Akapitzlist"/>
        <w:numPr>
          <w:ilvl w:val="1"/>
          <w:numId w:val="84"/>
        </w:numPr>
        <w:ind w:left="709" w:hanging="425"/>
        <w:rPr>
          <w:rFonts w:ascii="Calibri" w:hAnsi="Calibri" w:cs="Calibri"/>
          <w:lang w:eastAsia="pl-PL"/>
        </w:rPr>
      </w:pPr>
      <w:r>
        <w:rPr>
          <w:rFonts w:ascii="Calibri" w:hAnsi="Calibri" w:cs="Calibri"/>
          <w:lang w:eastAsia="pl-PL"/>
        </w:rPr>
        <w:t>w</w:t>
      </w:r>
      <w:r w:rsidRPr="000354E7">
        <w:rPr>
          <w:rFonts w:ascii="Calibri" w:hAnsi="Calibri" w:cs="Calibri"/>
          <w:lang w:eastAsia="pl-PL"/>
        </w:rPr>
        <w:t xml:space="preserve"> przypadku </w:t>
      </w:r>
      <w:r>
        <w:rPr>
          <w:rFonts w:ascii="Calibri" w:hAnsi="Calibri" w:cs="Calibri"/>
          <w:lang w:eastAsia="pl-PL"/>
        </w:rPr>
        <w:t xml:space="preserve">zwłoki w stosunku do terminu </w:t>
      </w:r>
      <w:r w:rsidRPr="000354E7">
        <w:rPr>
          <w:rFonts w:ascii="Calibri" w:hAnsi="Calibri" w:cs="Calibri"/>
          <w:lang w:eastAsia="pl-PL"/>
        </w:rPr>
        <w:t xml:space="preserve">określonego w § 9 ust. 4 </w:t>
      </w:r>
      <w:r>
        <w:rPr>
          <w:rFonts w:ascii="Calibri" w:hAnsi="Calibri" w:cs="Calibri"/>
          <w:lang w:eastAsia="pl-PL"/>
        </w:rPr>
        <w:t>-</w:t>
      </w:r>
      <w:r w:rsidRPr="000354E7">
        <w:rPr>
          <w:rFonts w:ascii="Calibri" w:hAnsi="Calibri" w:cs="Calibri"/>
          <w:lang w:eastAsia="pl-PL"/>
        </w:rPr>
        <w:t xml:space="preserve"> w wysokości 100 zł za </w:t>
      </w:r>
      <w:r>
        <w:rPr>
          <w:rFonts w:ascii="Calibri" w:hAnsi="Calibri" w:cs="Calibri"/>
          <w:lang w:eastAsia="pl-PL"/>
        </w:rPr>
        <w:t>każdy dzień zwłoki</w:t>
      </w:r>
      <w:r w:rsidRPr="000354E7">
        <w:rPr>
          <w:rFonts w:ascii="Calibri" w:hAnsi="Calibri" w:cs="Calibri"/>
          <w:lang w:eastAsia="pl-PL"/>
        </w:rPr>
        <w:t>.</w:t>
      </w:r>
    </w:p>
    <w:p w14:paraId="2FCDEC22" w14:textId="77777777" w:rsidR="00E55715" w:rsidRDefault="00E55715" w:rsidP="00E55715">
      <w:pPr>
        <w:widowControl/>
        <w:numPr>
          <w:ilvl w:val="0"/>
          <w:numId w:val="8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Kary umowne przewidziane w niniejszym paragrafie będą naliczane niezależnie od siebie.</w:t>
      </w:r>
    </w:p>
    <w:p w14:paraId="09E8A833" w14:textId="77777777" w:rsidR="00E55715" w:rsidRPr="006E5647" w:rsidRDefault="00E55715" w:rsidP="00E55715">
      <w:pPr>
        <w:widowControl/>
        <w:numPr>
          <w:ilvl w:val="0"/>
          <w:numId w:val="8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Odstąpienie od umowy przez Zamawiającego z winy Wykonawcy, nie będzie powodować </w:t>
      </w:r>
      <w:r w:rsidRPr="006E5647">
        <w:rPr>
          <w:rFonts w:ascii="Calibri" w:hAnsi="Calibri" w:cs="Calibri"/>
          <w:spacing w:val="-10"/>
          <w:lang w:eastAsia="pl-PL"/>
        </w:rPr>
        <w:t>utraty prawa przez Zamawiającego do naliczenia kar umownych należnych na podstawie umowy.</w:t>
      </w:r>
    </w:p>
    <w:p w14:paraId="3D8969D2" w14:textId="77777777" w:rsidR="00E55715" w:rsidRPr="006E5647" w:rsidRDefault="00E55715" w:rsidP="00E55715">
      <w:pPr>
        <w:widowControl/>
        <w:numPr>
          <w:ilvl w:val="0"/>
          <w:numId w:val="8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Zapłata przez Wykonawcę kar umownych nie wyłącza prawa Zamawiającego do dochodzenia odszkodowania przewyższającego ustalone powyżej kary umowne na zasadach ogólnych.</w:t>
      </w:r>
    </w:p>
    <w:p w14:paraId="5BAD6718" w14:textId="77777777" w:rsidR="00E55715" w:rsidRPr="006E5647" w:rsidRDefault="00E55715" w:rsidP="00E55715">
      <w:pPr>
        <w:widowControl/>
        <w:numPr>
          <w:ilvl w:val="0"/>
          <w:numId w:val="8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wyraża zgodę na potrącenie kar umownych z wynagrodzenia, o ile obowiązujące w dniu potrącenia przepisy nie stanowią inaczej.</w:t>
      </w:r>
    </w:p>
    <w:p w14:paraId="2658DA56" w14:textId="77777777" w:rsidR="00E55715" w:rsidRPr="008D1328" w:rsidRDefault="00E55715" w:rsidP="00E55715">
      <w:pPr>
        <w:widowControl/>
        <w:numPr>
          <w:ilvl w:val="0"/>
          <w:numId w:val="8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spacing w:val="-12"/>
          <w:lang w:eastAsia="pl-PL"/>
        </w:rPr>
        <w:t>Uiszczenie kary umownej nie zwalnia Wykonawcy z realizacji obowiązków wynikających z umowy.</w:t>
      </w:r>
    </w:p>
    <w:p w14:paraId="39BCEE2F" w14:textId="77777777" w:rsidR="00E55715" w:rsidRPr="006E5647" w:rsidRDefault="00E55715" w:rsidP="00E55715">
      <w:pPr>
        <w:widowControl/>
        <w:numPr>
          <w:ilvl w:val="0"/>
          <w:numId w:val="84"/>
        </w:numPr>
        <w:tabs>
          <w:tab w:val="left" w:pos="284"/>
          <w:tab w:val="left" w:pos="426"/>
        </w:tabs>
        <w:autoSpaceDE/>
        <w:autoSpaceDN/>
        <w:adjustRightInd w:val="0"/>
        <w:ind w:left="0" w:firstLine="0"/>
        <w:jc w:val="both"/>
        <w:rPr>
          <w:rFonts w:ascii="Calibri" w:hAnsi="Calibri" w:cs="Calibri"/>
          <w:lang w:eastAsia="pl-PL"/>
        </w:rPr>
      </w:pPr>
      <w:r>
        <w:rPr>
          <w:rFonts w:ascii="Calibri" w:hAnsi="Calibri" w:cs="Calibri"/>
          <w:spacing w:val="-12"/>
          <w:lang w:eastAsia="pl-PL"/>
        </w:rPr>
        <w:t>Kar umowne mogą być naliczane do wysokości wynagrodzenia brutto określonego w § 7 ust. 1.</w:t>
      </w:r>
    </w:p>
    <w:p w14:paraId="200A4BDB" w14:textId="77777777" w:rsidR="00E55715" w:rsidRDefault="00E55715" w:rsidP="00E55715">
      <w:pPr>
        <w:keepNext/>
        <w:widowControl/>
        <w:tabs>
          <w:tab w:val="left" w:pos="284"/>
          <w:tab w:val="left" w:pos="426"/>
        </w:tabs>
        <w:autoSpaceDE/>
        <w:autoSpaceDN/>
        <w:jc w:val="center"/>
        <w:outlineLvl w:val="2"/>
        <w:rPr>
          <w:rFonts w:ascii="Calibri" w:hAnsi="Calibri" w:cs="Calibri"/>
          <w:b/>
          <w:lang w:eastAsia="pl-PL"/>
        </w:rPr>
      </w:pPr>
    </w:p>
    <w:p w14:paraId="460CCEAD" w14:textId="77777777" w:rsidR="00E55715" w:rsidRPr="006E5647" w:rsidRDefault="00E55715" w:rsidP="00E55715">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1</w:t>
      </w:r>
      <w:r>
        <w:rPr>
          <w:rFonts w:ascii="Calibri" w:hAnsi="Calibri" w:cs="Calibri"/>
          <w:b/>
          <w:lang w:eastAsia="pl-PL"/>
        </w:rPr>
        <w:t>1</w:t>
      </w:r>
    </w:p>
    <w:p w14:paraId="74618C93" w14:textId="77777777" w:rsidR="00E55715" w:rsidRPr="006E5647" w:rsidRDefault="00E55715" w:rsidP="00E55715">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Odstąpienie od Umowy</w:t>
      </w:r>
    </w:p>
    <w:p w14:paraId="5D5AD96A" w14:textId="77777777" w:rsidR="00E55715" w:rsidRPr="006E5647" w:rsidRDefault="00E55715" w:rsidP="00E55715">
      <w:pPr>
        <w:widowControl/>
        <w:numPr>
          <w:ilvl w:val="0"/>
          <w:numId w:val="95"/>
        </w:numPr>
        <w:tabs>
          <w:tab w:val="left" w:pos="426"/>
        </w:tabs>
        <w:autoSpaceDE/>
        <w:autoSpaceDN/>
        <w:ind w:left="0" w:firstLine="0"/>
        <w:jc w:val="both"/>
        <w:rPr>
          <w:rFonts w:ascii="Calibri" w:eastAsia="Calibri" w:hAnsi="Calibri" w:cs="Calibri"/>
        </w:rPr>
      </w:pPr>
      <w:r w:rsidRPr="006E5647">
        <w:rPr>
          <w:rFonts w:ascii="Calibri" w:eastAsia="Calibri" w:hAnsi="Calibri" w:cs="Calibri"/>
        </w:rPr>
        <w:t>Zamawiający może odstąpić od części lub całości umowy ze skutkiem natychmiastowym bez konieczności dodatkowego wezwania (z wyjątkiem sytuacji opisanej w pkt 3) i bez konieczności wypłaty odszkodowania, gdy:</w:t>
      </w:r>
    </w:p>
    <w:p w14:paraId="015394A6" w14:textId="77777777" w:rsidR="00E55715" w:rsidRPr="006E5647" w:rsidRDefault="00E55715" w:rsidP="00E55715">
      <w:pPr>
        <w:widowControl/>
        <w:numPr>
          <w:ilvl w:val="0"/>
          <w:numId w:val="96"/>
        </w:numPr>
        <w:autoSpaceDE/>
        <w:autoSpaceDN/>
        <w:ind w:left="567" w:hanging="283"/>
        <w:jc w:val="both"/>
        <w:rPr>
          <w:rFonts w:ascii="Calibri" w:eastAsia="Calibri" w:hAnsi="Calibri" w:cs="Calibri"/>
          <w:b/>
          <w:bCs/>
        </w:rPr>
      </w:pPr>
      <w:r w:rsidRPr="006E5647">
        <w:rPr>
          <w:rFonts w:ascii="Calibri" w:eastAsia="Calibri" w:hAnsi="Calibri" w:cs="Calibri"/>
          <w:b/>
          <w:bCs/>
        </w:rPr>
        <w:t>zwłok</w:t>
      </w:r>
      <w:r>
        <w:rPr>
          <w:rFonts w:ascii="Calibri" w:eastAsia="Calibri" w:hAnsi="Calibri" w:cs="Calibri"/>
          <w:b/>
          <w:bCs/>
        </w:rPr>
        <w:t xml:space="preserve">a </w:t>
      </w:r>
      <w:r w:rsidRPr="006E5647">
        <w:rPr>
          <w:rFonts w:ascii="Calibri" w:eastAsia="Calibri" w:hAnsi="Calibri" w:cs="Calibri"/>
          <w:b/>
          <w:bCs/>
        </w:rPr>
        <w:t>w dostawie przekrocz</w:t>
      </w:r>
      <w:r>
        <w:rPr>
          <w:rFonts w:ascii="Calibri" w:eastAsia="Calibri" w:hAnsi="Calibri" w:cs="Calibri"/>
          <w:b/>
          <w:bCs/>
        </w:rPr>
        <w:t>y</w:t>
      </w:r>
      <w:r w:rsidRPr="006E5647">
        <w:rPr>
          <w:rFonts w:ascii="Calibri" w:eastAsia="Calibri" w:hAnsi="Calibri" w:cs="Calibri"/>
          <w:b/>
          <w:bCs/>
        </w:rPr>
        <w:t xml:space="preserve"> 5 dni w stosunku do terminu określonego w § 3 ust. 1. </w:t>
      </w:r>
    </w:p>
    <w:p w14:paraId="7E7A4F4F" w14:textId="77777777" w:rsidR="00E55715" w:rsidRPr="006E5647" w:rsidRDefault="00E55715" w:rsidP="00E55715">
      <w:pPr>
        <w:widowControl/>
        <w:numPr>
          <w:ilvl w:val="0"/>
          <w:numId w:val="96"/>
        </w:numPr>
        <w:autoSpaceDE/>
        <w:autoSpaceDN/>
        <w:ind w:left="567" w:hanging="283"/>
        <w:jc w:val="both"/>
        <w:rPr>
          <w:rFonts w:ascii="Calibri" w:eastAsia="Calibri" w:hAnsi="Calibri" w:cs="Calibri"/>
        </w:rPr>
      </w:pPr>
      <w:r w:rsidRPr="006E5647">
        <w:rPr>
          <w:rFonts w:ascii="Calibri" w:eastAsia="Calibri" w:hAnsi="Calibri" w:cs="Calibri"/>
        </w:rPr>
        <w:t xml:space="preserve">Wykonawca nienależycie wykonuje umowę, w szczególności nie stosuje się do uwag Zamawiającego lub narusza postanowienia umowy i po upływie 3 dnia roboczego od wezwania przez Zamawiającego do zaniechania przez Wykonawcę naruszeń zapisów umowy </w:t>
      </w:r>
      <w:r>
        <w:rPr>
          <w:rFonts w:ascii="Calibri" w:eastAsia="Calibri" w:hAnsi="Calibri" w:cs="Calibri"/>
        </w:rPr>
        <w:t>lub</w:t>
      </w:r>
      <w:r w:rsidRPr="006E5647">
        <w:rPr>
          <w:rFonts w:ascii="Calibri" w:eastAsia="Calibri" w:hAnsi="Calibri" w:cs="Calibri"/>
        </w:rPr>
        <w:t xml:space="preserve"> usunięcia ewentualnych skutków naruszeń, Wykonawca nie zastosuje się do wezwania;</w:t>
      </w:r>
    </w:p>
    <w:p w14:paraId="354193F2" w14:textId="77777777" w:rsidR="00E55715" w:rsidRPr="006E5647" w:rsidRDefault="00E55715" w:rsidP="00E55715">
      <w:pPr>
        <w:widowControl/>
        <w:numPr>
          <w:ilvl w:val="0"/>
          <w:numId w:val="96"/>
        </w:numPr>
        <w:autoSpaceDE/>
        <w:autoSpaceDN/>
        <w:ind w:left="567" w:hanging="283"/>
        <w:jc w:val="both"/>
        <w:rPr>
          <w:rFonts w:ascii="Calibri" w:eastAsia="Calibri" w:hAnsi="Calibri" w:cs="Calibri"/>
          <w:spacing w:val="-12"/>
        </w:rPr>
      </w:pPr>
      <w:r w:rsidRPr="006E5647">
        <w:rPr>
          <w:rFonts w:ascii="Calibri" w:eastAsia="Calibri" w:hAnsi="Calibri" w:cs="Calibri"/>
          <w:spacing w:val="-12"/>
        </w:rPr>
        <w:t>20% dostarczonego przedmiotu zamówienia nie spełnia wymogów, co zostało wskazane w protokole odbioru końcowego.</w:t>
      </w:r>
    </w:p>
    <w:p w14:paraId="2FD56EE0" w14:textId="77777777" w:rsidR="00E55715" w:rsidRPr="006E5647" w:rsidRDefault="00E55715" w:rsidP="00E55715">
      <w:pPr>
        <w:widowControl/>
        <w:numPr>
          <w:ilvl w:val="0"/>
          <w:numId w:val="95"/>
        </w:numPr>
        <w:autoSpaceDE/>
        <w:autoSpaceDN/>
        <w:ind w:left="0" w:firstLine="0"/>
        <w:jc w:val="both"/>
        <w:rPr>
          <w:rFonts w:ascii="Calibri" w:eastAsia="Calibri" w:hAnsi="Calibri" w:cs="Calibri"/>
        </w:rPr>
      </w:pPr>
      <w:r w:rsidRPr="006E5647">
        <w:rPr>
          <w:rFonts w:ascii="Calibri" w:eastAsia="Calibri" w:hAnsi="Calibri" w:cs="Calibri"/>
        </w:rPr>
        <w:t>Zamawiający będzie mógł odstąpić od umowy w razie zaistnienia istotnej zmiany okoliczności powodującej, że wykonanie umowy nie leży w interesie publicznym, czego nie można było przewidzieć w chwili zawarcia umowy. W tym przypadku Wykonawca może żądać wyłącznie wynagrodzenia należnego z tytułu wykonania części umowy.</w:t>
      </w:r>
    </w:p>
    <w:p w14:paraId="2A0B578D" w14:textId="77777777" w:rsidR="00E55715" w:rsidRPr="006E5647" w:rsidRDefault="00E55715" w:rsidP="00E55715">
      <w:pPr>
        <w:widowControl/>
        <w:numPr>
          <w:ilvl w:val="0"/>
          <w:numId w:val="95"/>
        </w:numPr>
        <w:autoSpaceDE/>
        <w:autoSpaceDN/>
        <w:ind w:left="0" w:firstLine="0"/>
        <w:jc w:val="both"/>
        <w:rPr>
          <w:rFonts w:ascii="Calibri" w:eastAsia="Calibri" w:hAnsi="Calibri" w:cs="Calibri"/>
          <w:color w:val="000000"/>
        </w:rPr>
      </w:pPr>
      <w:r w:rsidRPr="006E5647">
        <w:rPr>
          <w:rFonts w:ascii="Calibri" w:eastAsia="Calibri" w:hAnsi="Calibri" w:cs="Calibri"/>
          <w:color w:val="000000"/>
        </w:rPr>
        <w:t xml:space="preserve">Prawo odstąpienia Zamawiający może wykonać w terminie 30 dni od powzięcia wiadomości o okolicznościach, </w:t>
      </w:r>
      <w:r>
        <w:rPr>
          <w:rFonts w:ascii="Calibri" w:eastAsia="Calibri" w:hAnsi="Calibri" w:cs="Calibri"/>
          <w:color w:val="000000"/>
        </w:rPr>
        <w:t>o których mowa w ust. 1 lub 2, o ile w umowie nie określono innego terminu.</w:t>
      </w:r>
      <w:r w:rsidRPr="006E5647">
        <w:rPr>
          <w:rFonts w:ascii="Calibri" w:eastAsia="Calibri" w:hAnsi="Calibri" w:cs="Calibri"/>
          <w:color w:val="000000"/>
        </w:rPr>
        <w:t xml:space="preserve"> </w:t>
      </w:r>
    </w:p>
    <w:p w14:paraId="102A7D57" w14:textId="77777777" w:rsidR="00E55715" w:rsidRPr="006E5647" w:rsidRDefault="00E55715" w:rsidP="00E55715">
      <w:pPr>
        <w:widowControl/>
        <w:numPr>
          <w:ilvl w:val="0"/>
          <w:numId w:val="95"/>
        </w:numPr>
        <w:autoSpaceDE/>
        <w:autoSpaceDN/>
        <w:ind w:left="0" w:firstLine="0"/>
        <w:jc w:val="both"/>
        <w:rPr>
          <w:rFonts w:ascii="Calibri" w:eastAsia="Calibri" w:hAnsi="Calibri" w:cs="Calibri"/>
          <w:spacing w:val="-12"/>
        </w:rPr>
      </w:pPr>
      <w:r w:rsidRPr="006E5647">
        <w:rPr>
          <w:rFonts w:ascii="Calibri" w:eastAsia="Calibri" w:hAnsi="Calibri" w:cs="Calibri"/>
          <w:spacing w:val="-12"/>
        </w:rPr>
        <w:lastRenderedPageBreak/>
        <w:t>Odstąpienie od umowy następuje w formie pisemnej pod rygorem nieważności i wymaga uzasadnienia.</w:t>
      </w:r>
    </w:p>
    <w:p w14:paraId="49172029" w14:textId="77777777" w:rsidR="00E55715" w:rsidRPr="006E5647" w:rsidRDefault="00E55715" w:rsidP="00E55715">
      <w:pPr>
        <w:widowControl/>
        <w:numPr>
          <w:ilvl w:val="0"/>
          <w:numId w:val="95"/>
        </w:numPr>
        <w:autoSpaceDE/>
        <w:autoSpaceDN/>
        <w:ind w:left="0" w:firstLine="0"/>
        <w:jc w:val="both"/>
        <w:rPr>
          <w:rFonts w:ascii="Calibri" w:eastAsia="Calibri" w:hAnsi="Calibri" w:cs="Calibri"/>
        </w:rPr>
      </w:pPr>
      <w:r w:rsidRPr="006E5647">
        <w:rPr>
          <w:rFonts w:ascii="Calibri" w:eastAsia="Calibri" w:hAnsi="Calibri" w:cs="Calibri"/>
        </w:rPr>
        <w:t>W przypadku odstąpienia od umowy przez Zamawiającego w sytuacjach, o których mowa w ust. 2 niniejszego paragrafu:</w:t>
      </w:r>
    </w:p>
    <w:p w14:paraId="1739AF85" w14:textId="77777777" w:rsidR="00E55715" w:rsidRPr="006E5647" w:rsidRDefault="00E55715" w:rsidP="00E55715">
      <w:pPr>
        <w:widowControl/>
        <w:numPr>
          <w:ilvl w:val="0"/>
          <w:numId w:val="97"/>
        </w:numPr>
        <w:autoSpaceDE/>
        <w:autoSpaceDN/>
        <w:ind w:left="0" w:firstLine="0"/>
        <w:jc w:val="both"/>
        <w:rPr>
          <w:rFonts w:ascii="Calibri" w:eastAsia="Calibri" w:hAnsi="Calibri" w:cs="Calibri"/>
        </w:rPr>
      </w:pPr>
      <w:r w:rsidRPr="006E5647">
        <w:rPr>
          <w:rFonts w:ascii="Calibri" w:eastAsia="Calibri" w:hAnsi="Calibri" w:cs="Calibri"/>
        </w:rPr>
        <w:t>Strony zobowiązują się w terminie 3 dni od dnia odstąpienia do sporządzenia protokołu, który będzie stwierdzał stan realizacji umowy do dnia odstąpienia od umowy;</w:t>
      </w:r>
    </w:p>
    <w:p w14:paraId="1B0F4701" w14:textId="77777777" w:rsidR="00E55715" w:rsidRPr="006E5647" w:rsidRDefault="00E55715" w:rsidP="00E55715">
      <w:pPr>
        <w:widowControl/>
        <w:numPr>
          <w:ilvl w:val="0"/>
          <w:numId w:val="97"/>
        </w:numPr>
        <w:autoSpaceDE/>
        <w:autoSpaceDN/>
        <w:ind w:left="0" w:firstLine="0"/>
        <w:jc w:val="both"/>
        <w:rPr>
          <w:rFonts w:ascii="Calibri" w:eastAsia="Calibri" w:hAnsi="Calibri" w:cs="Calibri"/>
        </w:rPr>
      </w:pPr>
      <w:r w:rsidRPr="006E5647">
        <w:rPr>
          <w:rFonts w:ascii="Calibri" w:eastAsia="Calibri" w:hAnsi="Calibri" w:cs="Calibri"/>
        </w:rPr>
        <w:t>wysokość wynagrodzenia należna Wykonawcy zostanie ustalona proporcjonalnie na podstawie stwierdzonego protokołem zakresu wykonanego przedmiotu zamówienia zaakceptowanego przez Zamawiającego bez zastrzeżeń do dnia odstąpienia od umowy, o ile wykonany zakres umowy będzie miał dla Zamawiającego znaczenie;</w:t>
      </w:r>
    </w:p>
    <w:p w14:paraId="3423A1FE" w14:textId="77777777" w:rsidR="00E55715" w:rsidRPr="006E5647" w:rsidRDefault="00E55715" w:rsidP="00E55715">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 1</w:t>
      </w:r>
      <w:r>
        <w:rPr>
          <w:rFonts w:ascii="Calibri" w:hAnsi="Calibri" w:cs="Calibri"/>
          <w:b/>
          <w:lang w:eastAsia="pl-PL"/>
        </w:rPr>
        <w:t>2</w:t>
      </w:r>
    </w:p>
    <w:p w14:paraId="560A62B1" w14:textId="77777777" w:rsidR="00E55715" w:rsidRPr="006E5647" w:rsidRDefault="00E55715" w:rsidP="00E55715">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Zmiany umowy</w:t>
      </w:r>
    </w:p>
    <w:p w14:paraId="6778FCD6" w14:textId="77777777" w:rsidR="00E55715" w:rsidRPr="006E5647" w:rsidRDefault="00E55715" w:rsidP="00E55715">
      <w:pPr>
        <w:widowControl/>
        <w:numPr>
          <w:ilvl w:val="0"/>
          <w:numId w:val="85"/>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Na podstawie art. </w:t>
      </w:r>
      <w:r w:rsidRPr="006E5647">
        <w:rPr>
          <w:rFonts w:ascii="Calibri" w:eastAsia="Arial Unicode MS" w:hAnsi="Calibri" w:cs="Calibri"/>
          <w:kern w:val="2"/>
          <w:lang w:eastAsia="pl-PL"/>
        </w:rPr>
        <w:t xml:space="preserve">455 ust. 1 </w:t>
      </w:r>
      <w:r w:rsidRPr="006E5647">
        <w:rPr>
          <w:rFonts w:ascii="Calibri" w:hAnsi="Calibri" w:cs="Calibri"/>
          <w:lang w:eastAsia="pl-PL"/>
        </w:rPr>
        <w:t xml:space="preserve">ustawy - Prawo zamówień publicznych Zamawiający przewiduje możliwość dokonania następujących zmian niniejszej umowy: </w:t>
      </w:r>
    </w:p>
    <w:p w14:paraId="27888419" w14:textId="77777777" w:rsidR="00E55715" w:rsidRDefault="00E55715" w:rsidP="00E55715">
      <w:pPr>
        <w:widowControl/>
        <w:numPr>
          <w:ilvl w:val="0"/>
          <w:numId w:val="86"/>
        </w:numPr>
        <w:tabs>
          <w:tab w:val="left" w:pos="284"/>
          <w:tab w:val="left" w:pos="426"/>
        </w:tabs>
        <w:autoSpaceDE/>
        <w:autoSpaceDN/>
        <w:adjustRightInd w:val="0"/>
        <w:ind w:left="0" w:firstLine="0"/>
        <w:jc w:val="both"/>
        <w:rPr>
          <w:rFonts w:ascii="Calibri" w:hAnsi="Calibri" w:cs="Calibri"/>
          <w:lang w:eastAsia="pl-PL"/>
        </w:rPr>
      </w:pPr>
      <w:r>
        <w:rPr>
          <w:rFonts w:ascii="Calibri" w:hAnsi="Calibri" w:cs="Calibri"/>
          <w:lang w:eastAsia="pl-PL"/>
        </w:rPr>
        <w:t>w</w:t>
      </w:r>
      <w:r w:rsidRPr="006E5647">
        <w:rPr>
          <w:rFonts w:ascii="Calibri" w:hAnsi="Calibri" w:cs="Calibri"/>
          <w:lang w:eastAsia="pl-PL"/>
        </w:rPr>
        <w:t xml:space="preserve"> przypadku, gdy produkt stanowiący przedmiot oferty został wycofany z rynku, lub zaprzestano jego produkcji, co wynika z przedstawionego przez Wykonawcę oświadczenia podpisanego przez producenta lub dystrybutora, a zaproponowany przez Wykonawcę w jego miejsce produkt posiada nie gorsze cechy, parametry i funkcjonalności niż produkt będący przedmiotem oferty, w zakresie parametrów cech, funkcjonalności wymaganych w </w:t>
      </w:r>
      <w:r w:rsidRPr="006E5647">
        <w:rPr>
          <w:rFonts w:ascii="Calibri" w:eastAsia="Calibri" w:hAnsi="Calibri" w:cs="Calibri"/>
        </w:rPr>
        <w:t>opisie przedmiotu zamówienia</w:t>
      </w:r>
      <w:r w:rsidRPr="006E5647">
        <w:rPr>
          <w:rFonts w:ascii="Calibri" w:hAnsi="Calibri" w:cs="Calibri"/>
          <w:lang w:eastAsia="pl-PL"/>
        </w:rPr>
        <w:t>, oraz w zakresie pozostałych parametrów zmiana jest korzystna dla Zamawiającego. Warunki dostaw, świadczenia usług w tym gwarancyjnych pozostają bez zmian z zastrzeżeniem postanowień niniejszego paragrafu. Wynagrodzenie Wykonawcy nie może zostać zwiększone</w:t>
      </w:r>
      <w:r>
        <w:rPr>
          <w:rFonts w:ascii="Calibri" w:hAnsi="Calibri" w:cs="Calibri"/>
          <w:lang w:eastAsia="pl-PL"/>
        </w:rPr>
        <w:t xml:space="preserve">, </w:t>
      </w:r>
    </w:p>
    <w:p w14:paraId="3B406B34" w14:textId="77777777" w:rsidR="00E55715" w:rsidRPr="006E5647" w:rsidRDefault="00E55715" w:rsidP="00E55715">
      <w:pPr>
        <w:widowControl/>
        <w:numPr>
          <w:ilvl w:val="0"/>
          <w:numId w:val="86"/>
        </w:numPr>
        <w:tabs>
          <w:tab w:val="left" w:pos="284"/>
          <w:tab w:val="left" w:pos="426"/>
        </w:tabs>
        <w:autoSpaceDE/>
        <w:autoSpaceDN/>
        <w:adjustRightInd w:val="0"/>
        <w:ind w:left="0" w:firstLine="0"/>
        <w:jc w:val="both"/>
        <w:rPr>
          <w:rFonts w:ascii="Calibri" w:hAnsi="Calibri" w:cs="Calibri"/>
          <w:lang w:eastAsia="pl-PL"/>
        </w:rPr>
      </w:pPr>
      <w:r>
        <w:rPr>
          <w:rFonts w:ascii="Calibri" w:hAnsi="Calibri" w:cs="Calibri"/>
          <w:lang w:eastAsia="pl-PL"/>
        </w:rPr>
        <w:t>wystąpienia siły wyższej.</w:t>
      </w:r>
    </w:p>
    <w:p w14:paraId="315D859B" w14:textId="77777777" w:rsidR="00E55715" w:rsidRPr="006E5647" w:rsidRDefault="00E55715" w:rsidP="00E55715">
      <w:pPr>
        <w:widowControl/>
        <w:numPr>
          <w:ilvl w:val="0"/>
          <w:numId w:val="85"/>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Zmiany umowy, o których mowa powyżej mogą być wprowadzone w następującym trybie: </w:t>
      </w:r>
    </w:p>
    <w:p w14:paraId="6BDB4B5F" w14:textId="77777777" w:rsidR="00E55715" w:rsidRPr="006E5647" w:rsidRDefault="00E55715" w:rsidP="00E55715">
      <w:pPr>
        <w:widowControl/>
        <w:numPr>
          <w:ilvl w:val="0"/>
          <w:numId w:val="87"/>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 przypadku wystąpienia okoliczności, o których mowa w ust. 1, Wykonawca zwróci się do Zamawiającego z wnioskiem o dokonanie zmiany umowy, zawierającym stosowne uzasadnienie. Wniosek winien być złożony w formie pisemnej, niezwłocznie</w:t>
      </w:r>
      <w:r>
        <w:rPr>
          <w:rFonts w:ascii="Calibri" w:hAnsi="Calibri" w:cs="Calibri"/>
          <w:lang w:eastAsia="pl-PL"/>
        </w:rPr>
        <w:t xml:space="preserve"> po stwierdzeniu okoliczności stanowiących podstawę do </w:t>
      </w:r>
      <w:proofErr w:type="spellStart"/>
      <w:r>
        <w:rPr>
          <w:rFonts w:ascii="Calibri" w:hAnsi="Calibri" w:cs="Calibri"/>
          <w:lang w:eastAsia="pl-PL"/>
        </w:rPr>
        <w:t>zmiamy</w:t>
      </w:r>
      <w:proofErr w:type="spellEnd"/>
      <w:r w:rsidRPr="006E5647">
        <w:rPr>
          <w:rFonts w:ascii="Calibri" w:hAnsi="Calibri" w:cs="Calibri"/>
          <w:lang w:eastAsia="pl-PL"/>
        </w:rPr>
        <w:t>;</w:t>
      </w:r>
    </w:p>
    <w:p w14:paraId="56E760F7" w14:textId="77777777" w:rsidR="00E55715" w:rsidRPr="006E5647" w:rsidRDefault="00E55715" w:rsidP="00E55715">
      <w:pPr>
        <w:widowControl/>
        <w:numPr>
          <w:ilvl w:val="0"/>
          <w:numId w:val="87"/>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Zamawiający po zapoznaniu się z uzasadnieniem i przy uwzględnieniu okoliczności sprawy dokona oceny zasadności zmiany umowy;</w:t>
      </w:r>
    </w:p>
    <w:p w14:paraId="057FBB7A" w14:textId="77777777" w:rsidR="00E55715" w:rsidRPr="006E5647" w:rsidRDefault="00E55715" w:rsidP="00E55715">
      <w:pPr>
        <w:widowControl/>
        <w:numPr>
          <w:ilvl w:val="0"/>
          <w:numId w:val="87"/>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Wszelkie zmiany umowy wymagają formy pisemnej i mogą być wprowadzone po przeprowadzeniu stosownych negocjacji. </w:t>
      </w:r>
    </w:p>
    <w:p w14:paraId="1047DF56" w14:textId="77777777" w:rsidR="00E55715" w:rsidRPr="006E5647" w:rsidRDefault="00E55715" w:rsidP="00E55715">
      <w:pPr>
        <w:widowControl/>
        <w:numPr>
          <w:ilvl w:val="0"/>
          <w:numId w:val="85"/>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Z wnioskiem o dokonanie zmiany przewidzianej w ust. 2 pkt 1 może wystąpić również Zamawiający. Postanowienia ust. 2 pkt 3) stosuje się odpowiednio. </w:t>
      </w:r>
      <w:r w:rsidRPr="006E5647">
        <w:rPr>
          <w:rFonts w:ascii="Calibri" w:hAnsi="Calibri" w:cs="Calibri"/>
          <w:lang w:eastAsia="pl-PL"/>
        </w:rPr>
        <w:tab/>
      </w:r>
    </w:p>
    <w:p w14:paraId="304F9992" w14:textId="77777777" w:rsidR="00E55715" w:rsidRPr="006E5647" w:rsidRDefault="00E55715" w:rsidP="00E55715">
      <w:pPr>
        <w:widowControl/>
        <w:tabs>
          <w:tab w:val="left" w:pos="284"/>
          <w:tab w:val="left" w:pos="426"/>
        </w:tabs>
        <w:adjustRightInd w:val="0"/>
        <w:jc w:val="center"/>
        <w:rPr>
          <w:rFonts w:ascii="Calibri" w:hAnsi="Calibri" w:cs="Calibri"/>
          <w:lang w:eastAsia="pl-PL"/>
        </w:rPr>
      </w:pPr>
      <w:r w:rsidRPr="006E5647">
        <w:rPr>
          <w:rFonts w:ascii="Calibri" w:hAnsi="Calibri" w:cs="Calibri"/>
          <w:b/>
          <w:lang w:eastAsia="pl-PL"/>
        </w:rPr>
        <w:t>§ 1</w:t>
      </w:r>
      <w:r>
        <w:rPr>
          <w:rFonts w:ascii="Calibri" w:hAnsi="Calibri" w:cs="Calibri"/>
          <w:b/>
          <w:lang w:eastAsia="pl-PL"/>
        </w:rPr>
        <w:t>3</w:t>
      </w:r>
    </w:p>
    <w:p w14:paraId="78C339C5" w14:textId="77777777" w:rsidR="00E55715" w:rsidRPr="006E5647" w:rsidRDefault="00E55715" w:rsidP="00E55715">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Postanowienia końcowe</w:t>
      </w:r>
    </w:p>
    <w:p w14:paraId="748C428F" w14:textId="77777777" w:rsidR="00E55715" w:rsidRPr="006E5647" w:rsidRDefault="00E55715" w:rsidP="00E55715">
      <w:pPr>
        <w:widowControl/>
        <w:numPr>
          <w:ilvl w:val="0"/>
          <w:numId w:val="88"/>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 zakresie nieuregulowanym umową mają zastosowanie przepisy ustawy z dnia 23 kwietnia 1964 r. Kodeks cywilny (Dz. U. z 2020 r. poz. 1740) oraz ustawy z dnia 11</w:t>
      </w:r>
      <w:r>
        <w:rPr>
          <w:rFonts w:ascii="Calibri" w:hAnsi="Calibri" w:cs="Calibri"/>
          <w:lang w:eastAsia="pl-PL"/>
        </w:rPr>
        <w:t xml:space="preserve"> </w:t>
      </w:r>
      <w:r w:rsidRPr="006E5647">
        <w:rPr>
          <w:rFonts w:ascii="Calibri" w:hAnsi="Calibri" w:cs="Calibri"/>
          <w:lang w:eastAsia="pl-PL"/>
        </w:rPr>
        <w:t>września 2019 r.</w:t>
      </w:r>
      <w:r>
        <w:rPr>
          <w:rFonts w:ascii="Calibri" w:hAnsi="Calibri" w:cs="Calibri"/>
          <w:lang w:eastAsia="pl-PL"/>
        </w:rPr>
        <w:t xml:space="preserve"> Prawo zamówień publicznych (</w:t>
      </w:r>
      <w:r w:rsidRPr="006E5647">
        <w:rPr>
          <w:rFonts w:ascii="Calibri" w:hAnsi="Calibri" w:cs="Calibri"/>
          <w:lang w:eastAsia="pl-PL"/>
        </w:rPr>
        <w:t>Dz. U. z 20</w:t>
      </w:r>
      <w:r>
        <w:rPr>
          <w:rFonts w:ascii="Calibri" w:hAnsi="Calibri" w:cs="Calibri"/>
          <w:lang w:eastAsia="pl-PL"/>
        </w:rPr>
        <w:t>2</w:t>
      </w:r>
      <w:r w:rsidRPr="006E5647">
        <w:rPr>
          <w:rFonts w:ascii="Calibri" w:hAnsi="Calibri" w:cs="Calibri"/>
          <w:lang w:eastAsia="pl-PL"/>
        </w:rPr>
        <w:t xml:space="preserve">1 r., poz. </w:t>
      </w:r>
      <w:r>
        <w:rPr>
          <w:rFonts w:ascii="Calibri" w:hAnsi="Calibri" w:cs="Calibri"/>
          <w:lang w:eastAsia="pl-PL"/>
        </w:rPr>
        <w:t>1129</w:t>
      </w:r>
      <w:r w:rsidRPr="006E5647">
        <w:rPr>
          <w:rFonts w:ascii="Calibri" w:hAnsi="Calibri" w:cs="Calibri"/>
          <w:lang w:eastAsia="pl-PL"/>
        </w:rPr>
        <w:t>).</w:t>
      </w:r>
    </w:p>
    <w:p w14:paraId="43E25BDD" w14:textId="77777777" w:rsidR="00E55715" w:rsidRPr="006E5647" w:rsidRDefault="00E55715" w:rsidP="00E55715">
      <w:pPr>
        <w:widowControl/>
        <w:numPr>
          <w:ilvl w:val="0"/>
          <w:numId w:val="88"/>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Spory wynikłe w związku z realizacją niniejszej umowy będą rozstrzygane przez sąd właściwy dla siedziby Zamawiającego.</w:t>
      </w:r>
    </w:p>
    <w:p w14:paraId="5DEB071F" w14:textId="77777777" w:rsidR="00E55715" w:rsidRPr="006E5647" w:rsidRDefault="00E55715" w:rsidP="00E55715">
      <w:pPr>
        <w:widowControl/>
        <w:numPr>
          <w:ilvl w:val="0"/>
          <w:numId w:val="88"/>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Umowę sporządzono w 2 jednobrzmiących egzemplarzach, po 1 egzemplarzu dla  Zamawiającego</w:t>
      </w:r>
      <w:r>
        <w:rPr>
          <w:rFonts w:ascii="Calibri" w:hAnsi="Calibri" w:cs="Calibri"/>
          <w:lang w:eastAsia="pl-PL"/>
        </w:rPr>
        <w:t xml:space="preserve"> </w:t>
      </w:r>
      <w:r w:rsidRPr="006E5647">
        <w:rPr>
          <w:rFonts w:ascii="Calibri" w:hAnsi="Calibri" w:cs="Calibri"/>
          <w:lang w:eastAsia="pl-PL"/>
        </w:rPr>
        <w:t>i Wykonawcy.</w:t>
      </w:r>
    </w:p>
    <w:p w14:paraId="1C7D284D" w14:textId="77777777" w:rsidR="00E55715" w:rsidRPr="006E5647" w:rsidRDefault="00E55715" w:rsidP="00E55715">
      <w:pPr>
        <w:widowControl/>
        <w:numPr>
          <w:ilvl w:val="0"/>
          <w:numId w:val="88"/>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Integralną cześć umowy stanowią: </w:t>
      </w:r>
    </w:p>
    <w:p w14:paraId="087FC501" w14:textId="77777777" w:rsidR="00E55715" w:rsidRPr="006E5647" w:rsidRDefault="00E55715" w:rsidP="00E55715">
      <w:pPr>
        <w:widowControl/>
        <w:numPr>
          <w:ilvl w:val="0"/>
          <w:numId w:val="89"/>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Załącznik nr 1 – opis przedmiotu zamówienia, </w:t>
      </w:r>
    </w:p>
    <w:p w14:paraId="28B55F3A" w14:textId="77777777" w:rsidR="00E55715" w:rsidRPr="006E5647" w:rsidRDefault="00E55715" w:rsidP="00E55715">
      <w:pPr>
        <w:widowControl/>
        <w:numPr>
          <w:ilvl w:val="0"/>
          <w:numId w:val="89"/>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Załącznik nr 2– oferta Wykonawcy, </w:t>
      </w:r>
    </w:p>
    <w:p w14:paraId="5112FFD2" w14:textId="77777777" w:rsidR="00E55715" w:rsidRPr="006E5647" w:rsidRDefault="00E55715" w:rsidP="00E55715">
      <w:pPr>
        <w:widowControl/>
        <w:numPr>
          <w:ilvl w:val="0"/>
          <w:numId w:val="89"/>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Załącznik nr 3 – odpis </w:t>
      </w:r>
      <w:r>
        <w:rPr>
          <w:rFonts w:ascii="Calibri" w:hAnsi="Calibri" w:cs="Calibri"/>
          <w:lang w:eastAsia="pl-PL"/>
        </w:rPr>
        <w:t xml:space="preserve">z </w:t>
      </w:r>
      <w:proofErr w:type="spellStart"/>
      <w:r>
        <w:rPr>
          <w:rFonts w:ascii="Calibri" w:hAnsi="Calibri" w:cs="Calibri"/>
          <w:lang w:eastAsia="pl-PL"/>
        </w:rPr>
        <w:t>CEiDG</w:t>
      </w:r>
      <w:proofErr w:type="spellEnd"/>
      <w:r>
        <w:rPr>
          <w:rFonts w:ascii="Calibri" w:hAnsi="Calibri" w:cs="Calibri"/>
          <w:lang w:eastAsia="pl-PL"/>
        </w:rPr>
        <w:t>/</w:t>
      </w:r>
      <w:r w:rsidRPr="006E5647">
        <w:rPr>
          <w:rFonts w:ascii="Calibri" w:hAnsi="Calibri" w:cs="Calibri"/>
          <w:lang w:eastAsia="pl-PL"/>
        </w:rPr>
        <w:t>KRS z</w:t>
      </w:r>
      <w:r>
        <w:rPr>
          <w:rFonts w:ascii="Calibri" w:hAnsi="Calibri" w:cs="Calibri"/>
          <w:lang w:eastAsia="pl-PL"/>
        </w:rPr>
        <w:t xml:space="preserve"> </w:t>
      </w:r>
      <w:r w:rsidRPr="006E5647">
        <w:rPr>
          <w:rFonts w:ascii="Calibri" w:hAnsi="Calibri" w:cs="Calibri"/>
          <w:lang w:eastAsia="pl-PL"/>
        </w:rPr>
        <w:t>dnia</w:t>
      </w:r>
      <w:r>
        <w:rPr>
          <w:rFonts w:ascii="Calibri" w:hAnsi="Calibri" w:cs="Calibri"/>
          <w:lang w:eastAsia="pl-PL"/>
        </w:rPr>
        <w:t xml:space="preserve"> ……………………….</w:t>
      </w:r>
      <w:r w:rsidRPr="006E5647">
        <w:rPr>
          <w:rFonts w:ascii="Calibri" w:hAnsi="Calibri" w:cs="Calibri"/>
          <w:lang w:eastAsia="pl-PL"/>
        </w:rPr>
        <w:t xml:space="preserve">. </w:t>
      </w:r>
      <w:r>
        <w:rPr>
          <w:rFonts w:ascii="Calibri" w:hAnsi="Calibri" w:cs="Calibri"/>
          <w:lang w:eastAsia="pl-PL"/>
        </w:rPr>
        <w:t>,</w:t>
      </w:r>
    </w:p>
    <w:p w14:paraId="60ED0DA1" w14:textId="77777777" w:rsidR="00E55715" w:rsidRPr="006E5647" w:rsidRDefault="00E55715" w:rsidP="00E55715">
      <w:pPr>
        <w:widowControl/>
        <w:numPr>
          <w:ilvl w:val="0"/>
          <w:numId w:val="89"/>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Załącznik nr 4 – Wzór Protokołu Odbioru Ilościowego</w:t>
      </w:r>
      <w:r>
        <w:rPr>
          <w:rFonts w:ascii="Calibri" w:hAnsi="Calibri" w:cs="Calibri"/>
          <w:lang w:eastAsia="pl-PL"/>
        </w:rPr>
        <w:t>,</w:t>
      </w:r>
    </w:p>
    <w:p w14:paraId="0130BA60" w14:textId="77777777" w:rsidR="00E55715" w:rsidRPr="006E5647" w:rsidRDefault="00E55715" w:rsidP="00E55715">
      <w:pPr>
        <w:widowControl/>
        <w:numPr>
          <w:ilvl w:val="0"/>
          <w:numId w:val="89"/>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Załącznik nr 5 – Wzór Protokołu Odbioru Końcowego.</w:t>
      </w:r>
    </w:p>
    <w:p w14:paraId="456AA308" w14:textId="77777777" w:rsidR="00E55715" w:rsidRPr="006E5647" w:rsidRDefault="00E55715" w:rsidP="00E55715">
      <w:pPr>
        <w:widowControl/>
        <w:tabs>
          <w:tab w:val="left" w:pos="284"/>
          <w:tab w:val="left" w:pos="426"/>
        </w:tabs>
        <w:adjustRightInd w:val="0"/>
        <w:jc w:val="center"/>
        <w:rPr>
          <w:rFonts w:ascii="Calibri" w:eastAsia="Arial Unicode MS" w:hAnsi="Calibri" w:cs="Calibri"/>
          <w:b/>
          <w:kern w:val="2"/>
          <w:lang w:eastAsia="pl-PL"/>
        </w:rPr>
      </w:pPr>
      <w:r w:rsidRPr="006E5647">
        <w:rPr>
          <w:rFonts w:ascii="Calibri" w:eastAsia="Arial Unicode MS" w:hAnsi="Calibri" w:cs="Calibri"/>
          <w:b/>
          <w:kern w:val="2"/>
          <w:lang w:eastAsia="pl-PL"/>
        </w:rPr>
        <w:t>...................................................</w:t>
      </w:r>
      <w:r w:rsidRPr="006E5647">
        <w:rPr>
          <w:rFonts w:ascii="Calibri" w:eastAsia="Arial Unicode MS" w:hAnsi="Calibri" w:cs="Calibri"/>
          <w:b/>
          <w:kern w:val="2"/>
          <w:lang w:eastAsia="pl-PL"/>
        </w:rPr>
        <w:tab/>
      </w:r>
      <w:r w:rsidRPr="006E5647">
        <w:rPr>
          <w:rFonts w:ascii="Calibri" w:eastAsia="Arial Unicode MS" w:hAnsi="Calibri" w:cs="Calibri"/>
          <w:b/>
          <w:kern w:val="2"/>
          <w:lang w:eastAsia="pl-PL"/>
        </w:rPr>
        <w:tab/>
      </w:r>
      <w:r w:rsidRPr="006E5647">
        <w:rPr>
          <w:rFonts w:ascii="Calibri" w:eastAsia="Arial Unicode MS" w:hAnsi="Calibri" w:cs="Calibri"/>
          <w:b/>
          <w:kern w:val="2"/>
          <w:lang w:eastAsia="pl-PL"/>
        </w:rPr>
        <w:tab/>
        <w:t xml:space="preserve"> .......................................................</w:t>
      </w:r>
    </w:p>
    <w:p w14:paraId="26FD3F8D" w14:textId="77777777" w:rsidR="00E55715" w:rsidRDefault="00E55715" w:rsidP="00E55715">
      <w:pPr>
        <w:widowControl/>
        <w:tabs>
          <w:tab w:val="left" w:pos="284"/>
          <w:tab w:val="left" w:pos="426"/>
        </w:tabs>
        <w:autoSpaceDE/>
        <w:autoSpaceDN/>
        <w:rPr>
          <w:rFonts w:ascii="Calibri" w:hAnsi="Calibri" w:cs="Calibri"/>
          <w:b/>
          <w:lang w:eastAsia="pl-PL"/>
        </w:rPr>
      </w:pPr>
      <w:r w:rsidRPr="006E5647">
        <w:rPr>
          <w:rFonts w:ascii="Calibri" w:hAnsi="Calibri" w:cs="Calibri"/>
          <w:b/>
          <w:lang w:eastAsia="pl-PL"/>
        </w:rPr>
        <w:t xml:space="preserve">  Zamawiający </w:t>
      </w:r>
      <w:r w:rsidRPr="006E5647">
        <w:rPr>
          <w:rFonts w:ascii="Calibri" w:hAnsi="Calibri" w:cs="Calibri"/>
          <w:b/>
          <w:lang w:eastAsia="pl-PL"/>
        </w:rPr>
        <w:tab/>
      </w:r>
      <w:r w:rsidRPr="006E5647">
        <w:rPr>
          <w:rFonts w:ascii="Calibri" w:hAnsi="Calibri" w:cs="Calibri"/>
          <w:b/>
          <w:lang w:eastAsia="pl-PL"/>
        </w:rPr>
        <w:tab/>
      </w:r>
      <w:r w:rsidRPr="006E5647">
        <w:rPr>
          <w:rFonts w:ascii="Calibri" w:hAnsi="Calibri" w:cs="Calibri"/>
          <w:b/>
          <w:lang w:eastAsia="pl-PL"/>
        </w:rPr>
        <w:tab/>
      </w:r>
      <w:r w:rsidRPr="006E5647">
        <w:rPr>
          <w:rFonts w:ascii="Calibri" w:hAnsi="Calibri" w:cs="Calibri"/>
          <w:b/>
          <w:lang w:eastAsia="pl-PL"/>
        </w:rPr>
        <w:tab/>
      </w:r>
      <w:r w:rsidRPr="006E5647">
        <w:rPr>
          <w:rFonts w:ascii="Calibri" w:hAnsi="Calibri" w:cs="Calibri"/>
          <w:b/>
          <w:lang w:eastAsia="pl-PL"/>
        </w:rPr>
        <w:tab/>
      </w:r>
      <w:r>
        <w:rPr>
          <w:rFonts w:ascii="Calibri" w:hAnsi="Calibri" w:cs="Calibri"/>
          <w:b/>
          <w:lang w:eastAsia="pl-PL"/>
        </w:rPr>
        <w:tab/>
      </w:r>
      <w:r>
        <w:rPr>
          <w:rFonts w:ascii="Calibri" w:hAnsi="Calibri" w:cs="Calibri"/>
          <w:b/>
          <w:lang w:eastAsia="pl-PL"/>
        </w:rPr>
        <w:tab/>
      </w:r>
      <w:r>
        <w:rPr>
          <w:rFonts w:ascii="Calibri" w:hAnsi="Calibri" w:cs="Calibri"/>
          <w:b/>
          <w:lang w:eastAsia="pl-PL"/>
        </w:rPr>
        <w:tab/>
      </w:r>
      <w:r w:rsidRPr="006E5647">
        <w:rPr>
          <w:rFonts w:ascii="Calibri" w:hAnsi="Calibri" w:cs="Calibri"/>
          <w:b/>
          <w:lang w:eastAsia="pl-PL"/>
        </w:rPr>
        <w:t xml:space="preserve">             Wykonawca</w:t>
      </w:r>
      <w:r>
        <w:rPr>
          <w:rFonts w:ascii="Calibri" w:hAnsi="Calibri" w:cs="Calibri"/>
          <w:b/>
          <w:lang w:eastAsia="pl-PL"/>
        </w:rPr>
        <w:t xml:space="preserve">  </w:t>
      </w:r>
    </w:p>
    <w:p w14:paraId="5C7BDAC3" w14:textId="30AD54FD" w:rsidR="00E55715" w:rsidRPr="00CE1C35" w:rsidRDefault="00E55715" w:rsidP="00E55715">
      <w:pPr>
        <w:widowControl/>
        <w:autoSpaceDE/>
        <w:autoSpaceDN/>
        <w:ind w:firstLine="708"/>
        <w:jc w:val="right"/>
        <w:rPr>
          <w:rFonts w:ascii="Calibri" w:hAnsi="Calibri" w:cs="Calibri"/>
          <w:b/>
          <w:bCs/>
          <w:i/>
          <w:lang w:eastAsia="pl-PL"/>
        </w:rPr>
      </w:pPr>
      <w:r w:rsidRPr="00CE1C35">
        <w:rPr>
          <w:rFonts w:ascii="Calibri" w:hAnsi="Calibri" w:cs="Calibri"/>
          <w:b/>
          <w:bCs/>
          <w:i/>
          <w:lang w:eastAsia="pl-PL"/>
        </w:rPr>
        <w:lastRenderedPageBreak/>
        <w:t>Załącznik nr 1 do umowy do nr WA.263.33.2021.U</w:t>
      </w:r>
      <w:r w:rsidR="00EA2FDD">
        <w:rPr>
          <w:rFonts w:ascii="Calibri" w:hAnsi="Calibri" w:cs="Calibri"/>
          <w:b/>
          <w:bCs/>
          <w:i/>
          <w:lang w:eastAsia="pl-PL"/>
        </w:rPr>
        <w:t>.1</w:t>
      </w:r>
      <w:r w:rsidRPr="00CE1C35">
        <w:rPr>
          <w:rFonts w:ascii="Calibri" w:hAnsi="Calibri" w:cs="Calibri"/>
          <w:b/>
          <w:bCs/>
          <w:i/>
          <w:lang w:eastAsia="pl-PL"/>
        </w:rPr>
        <w:t xml:space="preserve"> </w:t>
      </w:r>
    </w:p>
    <w:p w14:paraId="1684632D" w14:textId="77777777" w:rsidR="00E55715" w:rsidRPr="00CE1C35" w:rsidRDefault="00E55715" w:rsidP="00E55715">
      <w:pPr>
        <w:widowControl/>
        <w:autoSpaceDE/>
        <w:autoSpaceDN/>
        <w:rPr>
          <w:rFonts w:ascii="Calibri" w:hAnsi="Calibri" w:cs="Calibri"/>
          <w:b/>
          <w:lang w:eastAsia="pl-PL"/>
        </w:rPr>
      </w:pPr>
    </w:p>
    <w:p w14:paraId="6FDD843F" w14:textId="77777777" w:rsidR="00E55715" w:rsidRPr="00CE1C35" w:rsidRDefault="00E55715" w:rsidP="00E55715">
      <w:pPr>
        <w:widowControl/>
        <w:tabs>
          <w:tab w:val="left" w:pos="284"/>
          <w:tab w:val="left" w:pos="426"/>
        </w:tabs>
        <w:autoSpaceDE/>
        <w:autoSpaceDN/>
        <w:jc w:val="center"/>
        <w:rPr>
          <w:rFonts w:ascii="Calibri" w:hAnsi="Calibri" w:cs="Calibri"/>
          <w:b/>
          <w:lang w:eastAsia="pl-PL"/>
        </w:rPr>
      </w:pPr>
      <w:r w:rsidRPr="00CE1C35">
        <w:rPr>
          <w:rFonts w:ascii="Calibri" w:hAnsi="Calibri" w:cs="Calibri"/>
          <w:b/>
          <w:lang w:eastAsia="pl-PL"/>
        </w:rPr>
        <w:t xml:space="preserve">Opis Przedmiotu zamówienia </w:t>
      </w:r>
    </w:p>
    <w:p w14:paraId="202748FE" w14:textId="77777777" w:rsidR="00E55715" w:rsidRPr="00CE1C35" w:rsidRDefault="00E55715" w:rsidP="00E55715">
      <w:pPr>
        <w:widowControl/>
        <w:tabs>
          <w:tab w:val="left" w:pos="284"/>
          <w:tab w:val="left" w:pos="426"/>
        </w:tabs>
        <w:autoSpaceDE/>
        <w:autoSpaceDN/>
        <w:jc w:val="center"/>
        <w:rPr>
          <w:rFonts w:ascii="Calibri" w:hAnsi="Calibri" w:cs="Calibri"/>
          <w:b/>
          <w:lang w:eastAsia="pl-PL"/>
        </w:rPr>
      </w:pPr>
    </w:p>
    <w:p w14:paraId="1E280587" w14:textId="77777777" w:rsidR="00E55715" w:rsidRPr="00CE1C35" w:rsidRDefault="00E55715" w:rsidP="00E55715">
      <w:pPr>
        <w:widowControl/>
        <w:tabs>
          <w:tab w:val="left" w:pos="284"/>
          <w:tab w:val="left" w:pos="426"/>
        </w:tabs>
        <w:autoSpaceDE/>
        <w:autoSpaceDN/>
        <w:jc w:val="both"/>
        <w:rPr>
          <w:rFonts w:ascii="Calibri" w:hAnsi="Calibri" w:cs="Calibri"/>
          <w:lang w:eastAsia="pl-PL"/>
        </w:rPr>
      </w:pPr>
      <w:r w:rsidRPr="00CE1C35">
        <w:rPr>
          <w:rFonts w:ascii="Calibri" w:hAnsi="Calibri" w:cs="Calibri"/>
          <w:lang w:eastAsia="pl-PL"/>
        </w:rPr>
        <w:t xml:space="preserve">Przedmiotem zamówienia jest dostawa przez Wykonawcę do siedziby Zamawiającego (Warszawa, ul. Domaniewska 39A) i rozładunek w miejscu wskazanym przez Zamawiającego przedmiotu zamówienia opisanego </w:t>
      </w:r>
      <w:r w:rsidRPr="00CE1C35">
        <w:rPr>
          <w:rFonts w:ascii="Calibri" w:hAnsi="Calibri" w:cs="Calibri"/>
          <w:b/>
          <w:lang w:eastAsia="pl-PL"/>
        </w:rPr>
        <w:t xml:space="preserve">w tabelach </w:t>
      </w:r>
      <w:r w:rsidRPr="00CE1C35">
        <w:rPr>
          <w:rFonts w:ascii="Calibri" w:hAnsi="Calibri" w:cs="Calibri"/>
          <w:lang w:eastAsia="pl-PL"/>
        </w:rPr>
        <w:t xml:space="preserve">w ramach jednej dostawy wraz z dokumentacją techniczną oferowanego sprzętu, instrukcjami Obsługi, kartami gwarancyjnymi, a także zapewnienie przez Wykonawcę gwarancji oraz autoryzowanego serwisu gwarancyjnego. </w:t>
      </w:r>
    </w:p>
    <w:p w14:paraId="0068C9F0" w14:textId="77777777" w:rsidR="00E55715" w:rsidRPr="00CE1C35" w:rsidRDefault="00E55715" w:rsidP="00E55715">
      <w:pPr>
        <w:widowControl/>
        <w:tabs>
          <w:tab w:val="left" w:pos="284"/>
          <w:tab w:val="left" w:pos="426"/>
        </w:tabs>
        <w:autoSpaceDE/>
        <w:autoSpaceDN/>
        <w:jc w:val="both"/>
        <w:rPr>
          <w:rFonts w:ascii="Calibri" w:hAnsi="Calibri" w:cs="Calibri"/>
          <w:b/>
          <w:u w:val="single"/>
          <w:lang w:eastAsia="pl-PL"/>
        </w:rPr>
      </w:pPr>
      <w:r w:rsidRPr="00CE1C35">
        <w:rPr>
          <w:rFonts w:ascii="Calibri" w:hAnsi="Calibri" w:cs="Calibri"/>
          <w:lang w:eastAsia="pl-PL"/>
        </w:rPr>
        <w:t xml:space="preserve">Poniższe tabele przedstawiają wymagania minimalne jakie muszą zostać spełnione przez oferowany sprzęt.  </w:t>
      </w:r>
    </w:p>
    <w:p w14:paraId="4F17B103" w14:textId="77777777" w:rsidR="00E55715" w:rsidRPr="00CE1C35" w:rsidRDefault="00E55715" w:rsidP="00E55715">
      <w:pPr>
        <w:widowControl/>
        <w:tabs>
          <w:tab w:val="left" w:pos="284"/>
          <w:tab w:val="left" w:pos="426"/>
        </w:tabs>
        <w:autoSpaceDE/>
        <w:autoSpaceDN/>
        <w:rPr>
          <w:rFonts w:ascii="Calibri" w:hAnsi="Calibri" w:cs="Calibri"/>
          <w:b/>
          <w:u w:val="single"/>
          <w:lang w:eastAsia="pl-PL"/>
        </w:rPr>
      </w:pPr>
      <w:r w:rsidRPr="00CE1C35">
        <w:rPr>
          <w:rFonts w:ascii="Calibri" w:hAnsi="Calibri" w:cs="Calibri"/>
          <w:b/>
          <w:u w:val="single"/>
          <w:lang w:eastAsia="pl-PL"/>
        </w:rPr>
        <w:t xml:space="preserve">Uwaga: </w:t>
      </w:r>
    </w:p>
    <w:p w14:paraId="5AEE9C1A" w14:textId="77777777" w:rsidR="00E55715" w:rsidRPr="00CE1C35" w:rsidRDefault="00E55715" w:rsidP="00E55715">
      <w:pPr>
        <w:widowControl/>
        <w:numPr>
          <w:ilvl w:val="0"/>
          <w:numId w:val="105"/>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t>O ile inaczej nie zaznaczono, wszelkie zapisy zawierające parametry techniczne należy odczytywać jako parametry minimalne,</w:t>
      </w:r>
    </w:p>
    <w:p w14:paraId="0EE77BC6" w14:textId="77777777" w:rsidR="00E55715" w:rsidRPr="00CE1C35" w:rsidRDefault="00E55715" w:rsidP="00E55715">
      <w:pPr>
        <w:widowControl/>
        <w:numPr>
          <w:ilvl w:val="0"/>
          <w:numId w:val="105"/>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t>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p w14:paraId="618404BD" w14:textId="77777777" w:rsidR="00E55715" w:rsidRPr="00CE1C35" w:rsidRDefault="00E55715" w:rsidP="00E55715">
      <w:pPr>
        <w:widowControl/>
        <w:numPr>
          <w:ilvl w:val="0"/>
          <w:numId w:val="105"/>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t xml:space="preserve">W sytuacjach, kiedy Zamawiający opisuje przedmiot zamówienia poprzez odniesienie się do norm, europejskich ocen technicznych, aprobat, specyfikacji technicznych i systemów referencji technicznych, o których mowa w art. 101 ust. 1 pkt 2 i ust. 3 ustawy </w:t>
      </w:r>
      <w:proofErr w:type="spellStart"/>
      <w:r w:rsidRPr="00CE1C35">
        <w:rPr>
          <w:rFonts w:ascii="Calibri" w:hAnsi="Calibri" w:cs="Calibri"/>
          <w:lang w:eastAsia="pl-PL"/>
        </w:rPr>
        <w:t>Pzp</w:t>
      </w:r>
      <w:proofErr w:type="spellEnd"/>
      <w:r w:rsidRPr="00CE1C35">
        <w:rPr>
          <w:rFonts w:ascii="Calibri" w:hAnsi="Calibri" w:cs="Calibri"/>
          <w:lang w:eastAsia="pl-PL"/>
        </w:rPr>
        <w:t>, Zamawiający dopuszcza rozwiązania równoważne opisywanym, a wskazane powyżej odniesienia należy odczytywać z wyrazami „lub równoważne”.</w:t>
      </w:r>
    </w:p>
    <w:p w14:paraId="20B6AE23" w14:textId="77777777" w:rsidR="00E55715" w:rsidRPr="00CE1C35" w:rsidRDefault="00E55715" w:rsidP="00E55715">
      <w:pPr>
        <w:widowControl/>
        <w:numPr>
          <w:ilvl w:val="0"/>
          <w:numId w:val="105"/>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t>Pod pojęciem rozwiązań równoważnych Zamawiający rozumie taki sprzęt, który posiada parametry techniczne i/lub funkcjonalne co najmniej równe do określonych w OPZ. Wykonawca, który powołuje się na rozwiązania równoważne opisywanym przez Zamawiającego, jest obowiązany wykazać, że oferowane przez niego dostawy lub usługi spełniają wymagania określone przez Zamawiającego.</w:t>
      </w:r>
    </w:p>
    <w:p w14:paraId="1B4348A3" w14:textId="77777777" w:rsidR="00E55715" w:rsidRPr="00CE1C35" w:rsidRDefault="00E55715" w:rsidP="00E55715">
      <w:pPr>
        <w:widowControl/>
        <w:numPr>
          <w:ilvl w:val="0"/>
          <w:numId w:val="105"/>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t>Dla jednoznacznej identyfikacji oferowanego sprzętu należy podać pełną nazwę produktu, umożliwiającą jego jednoznaczną identyfikację, to jest nazwę producenta, typ, nazwę i model oferowanego sprzętu. Zamawiający wymaga również podania faktycznych parametrów sprzętu, w taki sposób, by oceniający byli w stanie stwierdzić, czy zaoferowany sprzęt spełnia wymagania specyfikacji. Przedmiotowe informacje są składane na potwierdzenie, iż oferowane urządzenia spełniają wymagania Zamawiającego. Zamawiający będzie weryfikował zgodność ofertowanych sprzętów z SWZ- deklarowanych przez Wykonawcę parametrów sprzętu z informacjami producentów sprzętu udostępnianymi na stronach internetowych.</w:t>
      </w:r>
    </w:p>
    <w:p w14:paraId="7F465979" w14:textId="77777777" w:rsidR="00E55715" w:rsidRPr="00CE1C35" w:rsidRDefault="00E55715" w:rsidP="00E55715">
      <w:pPr>
        <w:widowControl/>
        <w:numPr>
          <w:ilvl w:val="0"/>
          <w:numId w:val="105"/>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t>Wszystkie komponenty muszą być objęte gwarancją producenta. Zamawiający wymaga, by sprzęt (oferowany model) pochodził z produkcji seryjnej.</w:t>
      </w:r>
    </w:p>
    <w:p w14:paraId="48E36301" w14:textId="77777777" w:rsidR="00E55715" w:rsidRPr="00CE1C35" w:rsidRDefault="00E55715" w:rsidP="00E55715">
      <w:pPr>
        <w:widowControl/>
        <w:numPr>
          <w:ilvl w:val="0"/>
          <w:numId w:val="105"/>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t xml:space="preserve"> Dostęp do najnowszych instrukcji sterowników i uaktualnień na stronie producenta realizowany poprzez podanie na dedykowanej stronie internetowej producenta numeru seryjnego lub modelu sprzętu – w ramach dostawy należy dołączyć link strony lub inny sposób realizacji powyższej funkcji. </w:t>
      </w:r>
    </w:p>
    <w:p w14:paraId="5659F481" w14:textId="77777777" w:rsidR="00E55715" w:rsidRPr="00CE1C35" w:rsidRDefault="00E55715" w:rsidP="00E55715">
      <w:pPr>
        <w:widowControl/>
        <w:numPr>
          <w:ilvl w:val="0"/>
          <w:numId w:val="105"/>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t xml:space="preserve">Serwis urządzeń musi być realizowany u Zamawiającego przez Producenta lub Autoryzowanego Partnera Serwisowego Producenta </w:t>
      </w:r>
    </w:p>
    <w:p w14:paraId="5405DC38" w14:textId="77777777" w:rsidR="00E55715" w:rsidRPr="00CE1C35" w:rsidRDefault="00E55715" w:rsidP="00E55715">
      <w:pPr>
        <w:widowControl/>
        <w:numPr>
          <w:ilvl w:val="0"/>
          <w:numId w:val="105"/>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lastRenderedPageBreak/>
        <w:t>O ile w specyfikacji nie wskazano inaczej sprzęt (oferowany model) musi posiadać deklarację zgodności CE. Deklaracja producenta sprzętu zgodności z CE lub dokument równoważny.</w:t>
      </w:r>
    </w:p>
    <w:p w14:paraId="7FDE24A2" w14:textId="77777777" w:rsidR="00E55715" w:rsidRPr="00CE1C35" w:rsidRDefault="00E55715" w:rsidP="00E55715">
      <w:pPr>
        <w:widowControl/>
        <w:numPr>
          <w:ilvl w:val="0"/>
          <w:numId w:val="105"/>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t xml:space="preserve">Do każdego sprzętu zostaną dołączone wszelkie niezbędne kable zasilające i sygnałowe, konieczne do prawidłowego podłączenia i uruchomienia dostarczonego sprzętu. </w:t>
      </w:r>
    </w:p>
    <w:p w14:paraId="08306852" w14:textId="77777777" w:rsidR="00E55715" w:rsidRPr="00CE1C35" w:rsidRDefault="00E55715" w:rsidP="00E55715">
      <w:pPr>
        <w:widowControl/>
        <w:numPr>
          <w:ilvl w:val="0"/>
          <w:numId w:val="105"/>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t xml:space="preserve">Sprzęt musi być dostarczony w oryginalnych opakowaniach producenta, na których widoczne będzie logo i nazwa producenta, opis zawartości i numer katalogowy. </w:t>
      </w:r>
    </w:p>
    <w:p w14:paraId="441EC2DE" w14:textId="77777777" w:rsidR="00E55715" w:rsidRPr="00CE1C35" w:rsidRDefault="00E55715" w:rsidP="00E55715">
      <w:pPr>
        <w:widowControl/>
        <w:numPr>
          <w:ilvl w:val="0"/>
          <w:numId w:val="105"/>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t xml:space="preserve">Urządzenia muszą pochodzić z autoryzowanego kanału dystrybucji producenta przeznaczonego na teren Unii Europejskiej, a korzystanie przez Zamawiającego z dostarczonego sprzętu nie może stanowić naruszenia majątkowych praw autorskich osób trzecich. </w:t>
      </w:r>
    </w:p>
    <w:p w14:paraId="6B269783" w14:textId="77777777" w:rsidR="00E55715" w:rsidRPr="00CE1C35" w:rsidRDefault="00E55715" w:rsidP="00E55715">
      <w:pPr>
        <w:widowControl/>
        <w:numPr>
          <w:ilvl w:val="0"/>
          <w:numId w:val="105"/>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t>Zamawiający nie dopuszcza okablowania wystającego poza obudowę sprzętu. Wszystkie elementy zintegrowane z urządzeniem muszą być podpięte wewnątrz obudowy i nie mogą mieć wystających przewodów łączących poza obudowę urządzenia.</w:t>
      </w:r>
    </w:p>
    <w:p w14:paraId="428F66C3" w14:textId="5293892A" w:rsidR="00E55715" w:rsidRPr="00CE1C35" w:rsidRDefault="00E55715" w:rsidP="00E55715">
      <w:pPr>
        <w:widowControl/>
        <w:numPr>
          <w:ilvl w:val="0"/>
          <w:numId w:val="105"/>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t xml:space="preserve">Minimalny okres gwarancji na dostarczony sprzęt jest nie krótszy niż: </w:t>
      </w:r>
      <w:r w:rsidRPr="00CE1C35">
        <w:rPr>
          <w:rFonts w:ascii="Calibri" w:hAnsi="Calibri" w:cs="Calibri"/>
          <w:b/>
          <w:bCs/>
          <w:lang w:eastAsia="pl-PL"/>
        </w:rPr>
        <w:t>36 miesięcy dla poz. 1-2,</w:t>
      </w:r>
      <w:r w:rsidR="00304BAB">
        <w:rPr>
          <w:rFonts w:ascii="Calibri" w:hAnsi="Calibri" w:cs="Calibri"/>
          <w:b/>
          <w:bCs/>
          <w:lang w:eastAsia="pl-PL"/>
        </w:rPr>
        <w:t xml:space="preserve"> 4</w:t>
      </w:r>
      <w:r w:rsidRPr="00CE1C35">
        <w:rPr>
          <w:rFonts w:ascii="Calibri" w:hAnsi="Calibri" w:cs="Calibri"/>
          <w:b/>
          <w:bCs/>
          <w:lang w:eastAsia="pl-PL"/>
        </w:rPr>
        <w:t xml:space="preserve"> </w:t>
      </w:r>
      <w:r w:rsidRPr="00CE1C35">
        <w:rPr>
          <w:rFonts w:ascii="Calibri" w:hAnsi="Calibri" w:cs="Calibri"/>
          <w:lang w:eastAsia="pl-PL"/>
        </w:rPr>
        <w:t>od dnia podpisania protokołu odbioru końcowego. W przypadku zaoferowania przez Wykonawcę dłuższego okresu gwarancji jest on wiążący.</w:t>
      </w:r>
    </w:p>
    <w:p w14:paraId="12662F85" w14:textId="77777777" w:rsidR="00E55715" w:rsidRPr="00CE1C35" w:rsidRDefault="00E55715" w:rsidP="00E55715">
      <w:pPr>
        <w:widowControl/>
        <w:numPr>
          <w:ilvl w:val="0"/>
          <w:numId w:val="105"/>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t xml:space="preserve">Dostawa do siedziby Zamawiającego Warszawa, ul. Domaniewska 39a III piętro (winda w budynku), obejmuje wniesienie do pomieszczeń wskazanych przez Zamawiającego. </w:t>
      </w:r>
    </w:p>
    <w:p w14:paraId="7539AB46" w14:textId="77777777" w:rsidR="00E55715" w:rsidRPr="00CE1C35" w:rsidRDefault="00E55715" w:rsidP="00E55715">
      <w:pPr>
        <w:widowControl/>
        <w:numPr>
          <w:ilvl w:val="0"/>
          <w:numId w:val="105"/>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t>Oferowany sprzęt musi spełniać wymagania dyrektywy ROHS 2011/65/UE z dnia 8 czerwca 2011 r. na temat zakazu użycia niebezpiecznych substancji w wyposażeniu elektrycznym i elektronicznym (</w:t>
      </w:r>
      <w:proofErr w:type="spellStart"/>
      <w:r w:rsidRPr="00CE1C35">
        <w:rPr>
          <w:rFonts w:ascii="Calibri" w:hAnsi="Calibri" w:cs="Calibri"/>
          <w:lang w:eastAsia="pl-PL"/>
        </w:rPr>
        <w:t>RoHS</w:t>
      </w:r>
      <w:proofErr w:type="spellEnd"/>
      <w:r w:rsidRPr="00CE1C35">
        <w:rPr>
          <w:rFonts w:ascii="Calibri" w:hAnsi="Calibri" w:cs="Calibri"/>
          <w:lang w:eastAsia="pl-PL"/>
        </w:rPr>
        <w:t xml:space="preserve"> - </w:t>
      </w:r>
      <w:proofErr w:type="spellStart"/>
      <w:r w:rsidRPr="00CE1C35">
        <w:rPr>
          <w:rFonts w:ascii="Calibri" w:hAnsi="Calibri" w:cs="Calibri"/>
          <w:lang w:eastAsia="pl-PL"/>
        </w:rPr>
        <w:t>restriction</w:t>
      </w:r>
      <w:proofErr w:type="spellEnd"/>
      <w:r w:rsidRPr="00CE1C35">
        <w:rPr>
          <w:rFonts w:ascii="Calibri" w:hAnsi="Calibri" w:cs="Calibri"/>
          <w:lang w:eastAsia="pl-PL"/>
        </w:rPr>
        <w:t xml:space="preserve"> of the </w:t>
      </w:r>
      <w:proofErr w:type="spellStart"/>
      <w:r w:rsidRPr="00CE1C35">
        <w:rPr>
          <w:rFonts w:ascii="Calibri" w:hAnsi="Calibri" w:cs="Calibri"/>
          <w:lang w:eastAsia="pl-PL"/>
        </w:rPr>
        <w:t>use</w:t>
      </w:r>
      <w:proofErr w:type="spellEnd"/>
      <w:r w:rsidRPr="00CE1C35">
        <w:rPr>
          <w:rFonts w:ascii="Calibri" w:hAnsi="Calibri" w:cs="Calibri"/>
          <w:lang w:eastAsia="pl-PL"/>
        </w:rPr>
        <w:t xml:space="preserve"> of </w:t>
      </w:r>
      <w:proofErr w:type="spellStart"/>
      <w:r w:rsidRPr="00CE1C35">
        <w:rPr>
          <w:rFonts w:ascii="Calibri" w:hAnsi="Calibri" w:cs="Calibri"/>
          <w:lang w:eastAsia="pl-PL"/>
        </w:rPr>
        <w:t>certain</w:t>
      </w:r>
      <w:proofErr w:type="spellEnd"/>
      <w:r w:rsidRPr="00CE1C35">
        <w:rPr>
          <w:rFonts w:ascii="Calibri" w:hAnsi="Calibri" w:cs="Calibri"/>
          <w:lang w:eastAsia="pl-PL"/>
        </w:rPr>
        <w:t xml:space="preserve"> </w:t>
      </w:r>
      <w:proofErr w:type="spellStart"/>
      <w:r w:rsidRPr="00CE1C35">
        <w:rPr>
          <w:rFonts w:ascii="Calibri" w:hAnsi="Calibri" w:cs="Calibri"/>
          <w:lang w:eastAsia="pl-PL"/>
        </w:rPr>
        <w:t>hazardous</w:t>
      </w:r>
      <w:proofErr w:type="spellEnd"/>
      <w:r w:rsidRPr="00CE1C35">
        <w:rPr>
          <w:rFonts w:ascii="Calibri" w:hAnsi="Calibri" w:cs="Calibri"/>
          <w:lang w:eastAsia="pl-PL"/>
        </w:rPr>
        <w:t xml:space="preserve"> </w:t>
      </w:r>
      <w:proofErr w:type="spellStart"/>
      <w:r w:rsidRPr="00CE1C35">
        <w:rPr>
          <w:rFonts w:ascii="Calibri" w:hAnsi="Calibri" w:cs="Calibri"/>
          <w:lang w:eastAsia="pl-PL"/>
        </w:rPr>
        <w:t>substances</w:t>
      </w:r>
      <w:proofErr w:type="spellEnd"/>
      <w:r w:rsidRPr="00CE1C35">
        <w:rPr>
          <w:rFonts w:ascii="Calibri" w:hAnsi="Calibri" w:cs="Calibri"/>
          <w:lang w:eastAsia="pl-PL"/>
        </w:rPr>
        <w:t>).</w:t>
      </w:r>
    </w:p>
    <w:p w14:paraId="406C91D8" w14:textId="77777777" w:rsidR="00E55715" w:rsidRPr="00CE1C35" w:rsidRDefault="00E55715" w:rsidP="00E55715">
      <w:pPr>
        <w:widowControl/>
        <w:numPr>
          <w:ilvl w:val="0"/>
          <w:numId w:val="105"/>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t xml:space="preserve">Oferowany sprzęt musi spełniać wymogi dyrektywy WEEE2 z dnia 14 sierpnia 2012 r. dotyczącej odpadów elektrycznych i elektronicznych. </w:t>
      </w:r>
    </w:p>
    <w:p w14:paraId="2023D739" w14:textId="77777777" w:rsidR="00E55715" w:rsidRPr="00CE1C35" w:rsidRDefault="00E55715" w:rsidP="00E55715">
      <w:pPr>
        <w:widowControl/>
        <w:numPr>
          <w:ilvl w:val="0"/>
          <w:numId w:val="105"/>
        </w:numPr>
        <w:autoSpaceDE/>
        <w:autoSpaceDN/>
        <w:rPr>
          <w:rFonts w:ascii="Calibri" w:hAnsi="Calibri" w:cs="Calibri"/>
          <w:bCs/>
          <w:iCs/>
          <w:lang w:eastAsia="pl-PL"/>
        </w:rPr>
      </w:pPr>
      <w:r w:rsidRPr="00CE1C35">
        <w:rPr>
          <w:rFonts w:ascii="Calibri" w:hAnsi="Calibri" w:cs="Calibri"/>
          <w:bCs/>
          <w:iCs/>
          <w:lang w:eastAsia="pl-PL"/>
        </w:rPr>
        <w:t xml:space="preserve">Ilość zamawianego sprzętu: </w:t>
      </w:r>
    </w:p>
    <w:p w14:paraId="1A0471B0" w14:textId="77777777" w:rsidR="00E55715" w:rsidRPr="00CE1C35" w:rsidRDefault="00E55715" w:rsidP="00E55715">
      <w:pPr>
        <w:widowControl/>
        <w:numPr>
          <w:ilvl w:val="0"/>
          <w:numId w:val="105"/>
        </w:numPr>
        <w:tabs>
          <w:tab w:val="left" w:pos="284"/>
          <w:tab w:val="left" w:pos="426"/>
        </w:tabs>
        <w:autoSpaceDE/>
        <w:autoSpaceDN/>
        <w:jc w:val="both"/>
        <w:rPr>
          <w:rFonts w:ascii="Calibri" w:hAnsi="Calibri" w:cs="Calibri"/>
          <w:lang w:eastAsia="pl-PL"/>
        </w:rPr>
      </w:pPr>
      <w:r w:rsidRPr="00CE1C35">
        <w:rPr>
          <w:rFonts w:ascii="Calibri" w:hAnsi="Calibri" w:cs="Calibri"/>
          <w:b/>
          <w:iCs/>
          <w:lang w:eastAsia="pl-PL"/>
        </w:rPr>
        <w:t>Minimalne wymagania/parametry sprzętu:</w:t>
      </w:r>
    </w:p>
    <w:p w14:paraId="378A2775" w14:textId="77777777" w:rsidR="00E55715" w:rsidRPr="00CE1C35" w:rsidRDefault="00E55715" w:rsidP="00E55715">
      <w:pPr>
        <w:widowControl/>
        <w:autoSpaceDE/>
        <w:autoSpaceDN/>
        <w:ind w:firstLine="708"/>
        <w:rPr>
          <w:rFonts w:ascii="Calibri" w:hAnsi="Calibri" w:cs="Calibri"/>
          <w:b/>
          <w:iCs/>
          <w:lang w:eastAsia="pl-PL"/>
        </w:rPr>
      </w:pPr>
    </w:p>
    <w:p w14:paraId="4A188806" w14:textId="77777777" w:rsidR="00E55715" w:rsidRPr="00CE1C35" w:rsidRDefault="00E55715" w:rsidP="00E55715">
      <w:pPr>
        <w:widowControl/>
        <w:autoSpaceDE/>
        <w:autoSpaceDN/>
        <w:rPr>
          <w:rFonts w:ascii="Calibri" w:hAnsi="Calibri" w:cs="Calibri"/>
          <w:bCs/>
          <w:iCs/>
          <w:strike/>
          <w:lang w:eastAsia="pl-PL"/>
        </w:rPr>
      </w:pPr>
    </w:p>
    <w:p w14:paraId="2A2723D3" w14:textId="77777777" w:rsidR="00E55715" w:rsidRPr="00CE1C35" w:rsidRDefault="00E55715" w:rsidP="00E55715">
      <w:pPr>
        <w:widowControl/>
        <w:autoSpaceDE/>
        <w:autoSpaceDN/>
        <w:ind w:firstLine="708"/>
        <w:rPr>
          <w:rFonts w:ascii="Calibri" w:hAnsi="Calibri" w:cs="Calibri"/>
          <w:b/>
          <w:iCs/>
          <w:lang w:eastAsia="pl-PL"/>
        </w:rPr>
      </w:pPr>
    </w:p>
    <w:p w14:paraId="3A9620BB" w14:textId="77777777" w:rsidR="00E55715" w:rsidRPr="00CE1C35" w:rsidRDefault="00E55715" w:rsidP="00E55715">
      <w:pPr>
        <w:widowControl/>
        <w:autoSpaceDE/>
        <w:autoSpaceDN/>
        <w:ind w:firstLine="708"/>
        <w:rPr>
          <w:rFonts w:ascii="Calibri" w:hAnsi="Calibri" w:cs="Calibri"/>
          <w:b/>
          <w:iCs/>
          <w:lang w:eastAsia="pl-PL"/>
        </w:rPr>
      </w:pPr>
    </w:p>
    <w:p w14:paraId="2C727FED" w14:textId="77777777" w:rsidR="00E55715" w:rsidRPr="00CE1C35" w:rsidRDefault="00E55715" w:rsidP="00E55715">
      <w:pPr>
        <w:widowControl/>
        <w:autoSpaceDE/>
        <w:autoSpaceDN/>
        <w:ind w:firstLine="708"/>
        <w:rPr>
          <w:rFonts w:ascii="Calibri" w:hAnsi="Calibri" w:cs="Calibri"/>
          <w:b/>
          <w:iCs/>
          <w:lang w:eastAsia="pl-PL"/>
        </w:rPr>
      </w:pPr>
    </w:p>
    <w:p w14:paraId="3FA26058" w14:textId="77777777" w:rsidR="00E55715" w:rsidRPr="00CE1C35" w:rsidRDefault="00E55715" w:rsidP="00E55715">
      <w:pPr>
        <w:widowControl/>
        <w:autoSpaceDE/>
        <w:autoSpaceDN/>
        <w:spacing w:after="200"/>
        <w:jc w:val="right"/>
        <w:rPr>
          <w:rFonts w:ascii="Calibri" w:hAnsi="Calibri" w:cs="Calibri"/>
          <w:b/>
          <w:bCs/>
          <w:lang w:eastAsia="pl-PL"/>
        </w:rPr>
      </w:pPr>
    </w:p>
    <w:p w14:paraId="5356E11E" w14:textId="77777777" w:rsidR="00E55715" w:rsidRPr="00CE1C35" w:rsidRDefault="00E55715" w:rsidP="00E55715">
      <w:pPr>
        <w:widowControl/>
        <w:autoSpaceDE/>
        <w:autoSpaceDN/>
        <w:spacing w:line="276" w:lineRule="auto"/>
        <w:rPr>
          <w:rFonts w:ascii="Calibri" w:hAnsi="Calibri" w:cs="Calibri"/>
          <w:i/>
          <w:iCs/>
          <w:lang w:eastAsia="pl-PL"/>
        </w:rPr>
        <w:sectPr w:rsidR="00E55715" w:rsidRPr="00CE1C35" w:rsidSect="0005124B">
          <w:footerReference w:type="default" r:id="rId13"/>
          <w:footnotePr>
            <w:pos w:val="beneathText"/>
            <w:numRestart w:val="eachPage"/>
          </w:footnotePr>
          <w:endnotePr>
            <w:numFmt w:val="decimal"/>
          </w:endnotePr>
          <w:pgSz w:w="11905" w:h="16837"/>
          <w:pgMar w:top="709" w:right="1843" w:bottom="1417" w:left="1417" w:header="708" w:footer="956" w:gutter="0"/>
          <w:cols w:space="708"/>
          <w:docGrid w:linePitch="360"/>
        </w:sectPr>
      </w:pPr>
      <w:r w:rsidRPr="00CE1C35">
        <w:rPr>
          <w:rFonts w:ascii="Calibri" w:hAnsi="Calibri" w:cs="Calibri"/>
          <w:i/>
          <w:iCs/>
          <w:lang w:eastAsia="pl-PL"/>
        </w:rPr>
        <w:t xml:space="preserve"> </w:t>
      </w:r>
    </w:p>
    <w:p w14:paraId="47070ADF" w14:textId="77777777" w:rsidR="00E55715" w:rsidRPr="00CE1C35" w:rsidRDefault="00E55715" w:rsidP="00E55715">
      <w:pPr>
        <w:widowControl/>
        <w:tabs>
          <w:tab w:val="left" w:pos="284"/>
          <w:tab w:val="left" w:pos="426"/>
        </w:tabs>
        <w:autoSpaceDE/>
        <w:autoSpaceDN/>
        <w:rPr>
          <w:rFonts w:ascii="Calibri" w:hAnsi="Calibri" w:cs="Calibri"/>
          <w:b/>
          <w:bCs/>
          <w:color w:val="000000"/>
          <w:lang w:eastAsia="pl-PL"/>
        </w:rPr>
      </w:pPr>
      <w:r w:rsidRPr="00CE1C35">
        <w:rPr>
          <w:rFonts w:ascii="Calibri" w:hAnsi="Calibri" w:cs="Calibri"/>
          <w:b/>
          <w:bCs/>
          <w:color w:val="000000"/>
          <w:lang w:eastAsia="pl-PL"/>
        </w:rPr>
        <w:lastRenderedPageBreak/>
        <w:t xml:space="preserve">Poz. 1  </w:t>
      </w:r>
    </w:p>
    <w:tbl>
      <w:tblPr>
        <w:tblW w:w="13360" w:type="dxa"/>
        <w:tblInd w:w="75" w:type="dxa"/>
        <w:tblCellMar>
          <w:left w:w="70" w:type="dxa"/>
          <w:right w:w="70" w:type="dxa"/>
        </w:tblCellMar>
        <w:tblLook w:val="04A0" w:firstRow="1" w:lastRow="0" w:firstColumn="1" w:lastColumn="0" w:noHBand="0" w:noVBand="1"/>
      </w:tblPr>
      <w:tblGrid>
        <w:gridCol w:w="4480"/>
        <w:gridCol w:w="8880"/>
      </w:tblGrid>
      <w:tr w:rsidR="00E55715" w:rsidRPr="00CE1C35" w14:paraId="48922D1F" w14:textId="77777777" w:rsidTr="00624580">
        <w:trPr>
          <w:trHeight w:val="300"/>
        </w:trPr>
        <w:tc>
          <w:tcPr>
            <w:tcW w:w="13360" w:type="dxa"/>
            <w:gridSpan w:val="2"/>
            <w:tcBorders>
              <w:top w:val="single" w:sz="4" w:space="0" w:color="auto"/>
              <w:left w:val="single" w:sz="4" w:space="0" w:color="auto"/>
              <w:bottom w:val="single" w:sz="4" w:space="0" w:color="auto"/>
              <w:right w:val="single" w:sz="4" w:space="0" w:color="auto"/>
            </w:tcBorders>
            <w:shd w:val="clear" w:color="FFFF00" w:fill="FFFF00"/>
            <w:noWrap/>
            <w:vAlign w:val="center"/>
            <w:hideMark/>
          </w:tcPr>
          <w:p w14:paraId="7438F815"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Serwer + streamer taśmowy LTO-8</w:t>
            </w:r>
          </w:p>
        </w:tc>
      </w:tr>
      <w:tr w:rsidR="00E55715" w:rsidRPr="00CE1C35" w14:paraId="146BFB8C" w14:textId="77777777" w:rsidTr="00624580">
        <w:trPr>
          <w:trHeight w:val="300"/>
        </w:trPr>
        <w:tc>
          <w:tcPr>
            <w:tcW w:w="4480" w:type="dxa"/>
            <w:tcBorders>
              <w:top w:val="nil"/>
              <w:left w:val="single" w:sz="4" w:space="0" w:color="auto"/>
              <w:bottom w:val="single" w:sz="4" w:space="0" w:color="auto"/>
              <w:right w:val="single" w:sz="4" w:space="0" w:color="auto"/>
            </w:tcBorders>
            <w:shd w:val="clear" w:color="auto" w:fill="auto"/>
            <w:noWrap/>
            <w:vAlign w:val="center"/>
            <w:hideMark/>
          </w:tcPr>
          <w:p w14:paraId="2AD9E2E4"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Serwer</w:t>
            </w:r>
          </w:p>
        </w:tc>
        <w:tc>
          <w:tcPr>
            <w:tcW w:w="8880" w:type="dxa"/>
            <w:tcBorders>
              <w:top w:val="nil"/>
              <w:left w:val="nil"/>
              <w:bottom w:val="single" w:sz="4" w:space="0" w:color="auto"/>
              <w:right w:val="single" w:sz="4" w:space="0" w:color="auto"/>
            </w:tcBorders>
            <w:shd w:val="clear" w:color="auto" w:fill="auto"/>
            <w:noWrap/>
            <w:vAlign w:val="center"/>
            <w:hideMark/>
          </w:tcPr>
          <w:p w14:paraId="03E21C80"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 xml:space="preserve">maksymalnie wielkość 2U </w:t>
            </w:r>
            <w:proofErr w:type="spellStart"/>
            <w:r w:rsidRPr="00CE1C35">
              <w:rPr>
                <w:rFonts w:ascii="Calibri" w:hAnsi="Calibri" w:cs="Calibri"/>
                <w:lang w:eastAsia="pl-PL"/>
              </w:rPr>
              <w:t>Rack</w:t>
            </w:r>
            <w:proofErr w:type="spellEnd"/>
            <w:r w:rsidRPr="00CE1C35">
              <w:rPr>
                <w:rFonts w:ascii="Calibri" w:hAnsi="Calibri" w:cs="Calibri"/>
                <w:lang w:eastAsia="pl-PL"/>
              </w:rPr>
              <w:t xml:space="preserve"> 19cali</w:t>
            </w:r>
          </w:p>
        </w:tc>
      </w:tr>
      <w:tr w:rsidR="00E55715" w:rsidRPr="00CE1C35" w14:paraId="38EDBF9A" w14:textId="77777777" w:rsidTr="00624580">
        <w:trPr>
          <w:trHeight w:val="300"/>
        </w:trPr>
        <w:tc>
          <w:tcPr>
            <w:tcW w:w="4480" w:type="dxa"/>
            <w:tcBorders>
              <w:top w:val="nil"/>
              <w:left w:val="single" w:sz="4" w:space="0" w:color="auto"/>
              <w:bottom w:val="single" w:sz="4" w:space="0" w:color="auto"/>
              <w:right w:val="single" w:sz="4" w:space="0" w:color="auto"/>
            </w:tcBorders>
            <w:shd w:val="clear" w:color="auto" w:fill="auto"/>
            <w:noWrap/>
            <w:vAlign w:val="center"/>
            <w:hideMark/>
          </w:tcPr>
          <w:p w14:paraId="0D9DE14F"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Procesor</w:t>
            </w:r>
          </w:p>
        </w:tc>
        <w:tc>
          <w:tcPr>
            <w:tcW w:w="8880" w:type="dxa"/>
            <w:tcBorders>
              <w:top w:val="nil"/>
              <w:left w:val="nil"/>
              <w:bottom w:val="single" w:sz="4" w:space="0" w:color="auto"/>
              <w:right w:val="single" w:sz="4" w:space="0" w:color="auto"/>
            </w:tcBorders>
            <w:shd w:val="clear" w:color="auto" w:fill="auto"/>
            <w:noWrap/>
            <w:vAlign w:val="center"/>
            <w:hideMark/>
          </w:tcPr>
          <w:p w14:paraId="7CD9570E"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 xml:space="preserve">Zainstalowany procesor minimum 4 </w:t>
            </w:r>
            <w:proofErr w:type="spellStart"/>
            <w:r w:rsidRPr="00CE1C35">
              <w:rPr>
                <w:rFonts w:ascii="Calibri" w:hAnsi="Calibri" w:cs="Calibri"/>
                <w:lang w:eastAsia="pl-PL"/>
              </w:rPr>
              <w:t>core</w:t>
            </w:r>
            <w:proofErr w:type="spellEnd"/>
            <w:r w:rsidRPr="00CE1C35">
              <w:rPr>
                <w:rFonts w:ascii="Calibri" w:hAnsi="Calibri" w:cs="Calibri"/>
                <w:lang w:eastAsia="pl-PL"/>
              </w:rPr>
              <w:t xml:space="preserve"> 64Bit, 6MB cache</w:t>
            </w:r>
          </w:p>
        </w:tc>
      </w:tr>
      <w:tr w:rsidR="00E55715" w:rsidRPr="00CE1C35" w14:paraId="0739B373" w14:textId="77777777" w:rsidTr="00624580">
        <w:trPr>
          <w:trHeight w:val="300"/>
        </w:trPr>
        <w:tc>
          <w:tcPr>
            <w:tcW w:w="4480" w:type="dxa"/>
            <w:tcBorders>
              <w:top w:val="nil"/>
              <w:left w:val="single" w:sz="4" w:space="0" w:color="auto"/>
              <w:bottom w:val="single" w:sz="4" w:space="0" w:color="auto"/>
              <w:right w:val="single" w:sz="4" w:space="0" w:color="auto"/>
            </w:tcBorders>
            <w:shd w:val="clear" w:color="auto" w:fill="auto"/>
            <w:noWrap/>
            <w:vAlign w:val="center"/>
            <w:hideMark/>
          </w:tcPr>
          <w:p w14:paraId="13DC592E"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Zainstalowana pamięć RAM</w:t>
            </w:r>
          </w:p>
        </w:tc>
        <w:tc>
          <w:tcPr>
            <w:tcW w:w="8880" w:type="dxa"/>
            <w:tcBorders>
              <w:top w:val="nil"/>
              <w:left w:val="nil"/>
              <w:bottom w:val="single" w:sz="4" w:space="0" w:color="auto"/>
              <w:right w:val="single" w:sz="4" w:space="0" w:color="auto"/>
            </w:tcBorders>
            <w:shd w:val="clear" w:color="auto" w:fill="auto"/>
            <w:noWrap/>
            <w:vAlign w:val="center"/>
            <w:hideMark/>
          </w:tcPr>
          <w:p w14:paraId="0755F236"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32GB RAM</w:t>
            </w:r>
          </w:p>
        </w:tc>
      </w:tr>
      <w:tr w:rsidR="00E55715" w:rsidRPr="00CE1C35" w14:paraId="2A01A09C" w14:textId="77777777" w:rsidTr="00624580">
        <w:trPr>
          <w:trHeight w:val="300"/>
        </w:trPr>
        <w:tc>
          <w:tcPr>
            <w:tcW w:w="4480" w:type="dxa"/>
            <w:tcBorders>
              <w:top w:val="nil"/>
              <w:left w:val="single" w:sz="4" w:space="0" w:color="auto"/>
              <w:bottom w:val="single" w:sz="4" w:space="0" w:color="auto"/>
              <w:right w:val="single" w:sz="4" w:space="0" w:color="auto"/>
            </w:tcBorders>
            <w:shd w:val="clear" w:color="auto" w:fill="auto"/>
            <w:noWrap/>
            <w:vAlign w:val="center"/>
            <w:hideMark/>
          </w:tcPr>
          <w:p w14:paraId="4BA5EE3C"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Dyski zainstalowane</w:t>
            </w:r>
          </w:p>
        </w:tc>
        <w:tc>
          <w:tcPr>
            <w:tcW w:w="8880" w:type="dxa"/>
            <w:tcBorders>
              <w:top w:val="nil"/>
              <w:left w:val="nil"/>
              <w:bottom w:val="single" w:sz="4" w:space="0" w:color="auto"/>
              <w:right w:val="single" w:sz="4" w:space="0" w:color="auto"/>
            </w:tcBorders>
            <w:shd w:val="clear" w:color="auto" w:fill="auto"/>
            <w:noWrap/>
            <w:vAlign w:val="center"/>
            <w:hideMark/>
          </w:tcPr>
          <w:p w14:paraId="37B15B20"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2x SSD 480GB oraz 4x HDD 16TB</w:t>
            </w:r>
          </w:p>
        </w:tc>
      </w:tr>
      <w:tr w:rsidR="00E55715" w:rsidRPr="00CE1C35" w14:paraId="6548B430" w14:textId="77777777" w:rsidTr="00624580">
        <w:trPr>
          <w:trHeight w:val="300"/>
        </w:trPr>
        <w:tc>
          <w:tcPr>
            <w:tcW w:w="4480" w:type="dxa"/>
            <w:tcBorders>
              <w:top w:val="nil"/>
              <w:left w:val="single" w:sz="4" w:space="0" w:color="auto"/>
              <w:bottom w:val="single" w:sz="4" w:space="0" w:color="auto"/>
              <w:right w:val="single" w:sz="4" w:space="0" w:color="auto"/>
            </w:tcBorders>
            <w:shd w:val="clear" w:color="auto" w:fill="auto"/>
            <w:noWrap/>
            <w:vAlign w:val="center"/>
            <w:hideMark/>
          </w:tcPr>
          <w:p w14:paraId="1B7B4D2D"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obsługa RAID</w:t>
            </w:r>
          </w:p>
        </w:tc>
        <w:tc>
          <w:tcPr>
            <w:tcW w:w="8880" w:type="dxa"/>
            <w:tcBorders>
              <w:top w:val="nil"/>
              <w:left w:val="nil"/>
              <w:bottom w:val="single" w:sz="4" w:space="0" w:color="auto"/>
              <w:right w:val="single" w:sz="4" w:space="0" w:color="auto"/>
            </w:tcBorders>
            <w:shd w:val="clear" w:color="auto" w:fill="auto"/>
            <w:noWrap/>
            <w:vAlign w:val="center"/>
            <w:hideMark/>
          </w:tcPr>
          <w:p w14:paraId="644C7C48"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0,1,5,10</w:t>
            </w:r>
          </w:p>
        </w:tc>
      </w:tr>
      <w:tr w:rsidR="00E55715" w:rsidRPr="00CE1C35" w14:paraId="55F66EEF" w14:textId="77777777" w:rsidTr="00624580">
        <w:trPr>
          <w:trHeight w:val="300"/>
        </w:trPr>
        <w:tc>
          <w:tcPr>
            <w:tcW w:w="4480" w:type="dxa"/>
            <w:tcBorders>
              <w:top w:val="nil"/>
              <w:left w:val="single" w:sz="4" w:space="0" w:color="auto"/>
              <w:bottom w:val="single" w:sz="4" w:space="0" w:color="auto"/>
              <w:right w:val="single" w:sz="4" w:space="0" w:color="auto"/>
            </w:tcBorders>
            <w:shd w:val="clear" w:color="auto" w:fill="auto"/>
            <w:noWrap/>
            <w:vAlign w:val="center"/>
            <w:hideMark/>
          </w:tcPr>
          <w:p w14:paraId="31359411"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Karta sieciowa</w:t>
            </w:r>
          </w:p>
        </w:tc>
        <w:tc>
          <w:tcPr>
            <w:tcW w:w="8880" w:type="dxa"/>
            <w:tcBorders>
              <w:top w:val="nil"/>
              <w:left w:val="nil"/>
              <w:bottom w:val="single" w:sz="4" w:space="0" w:color="auto"/>
              <w:right w:val="single" w:sz="4" w:space="0" w:color="auto"/>
            </w:tcBorders>
            <w:shd w:val="clear" w:color="auto" w:fill="auto"/>
            <w:noWrap/>
            <w:vAlign w:val="center"/>
            <w:hideMark/>
          </w:tcPr>
          <w:p w14:paraId="6F7E28F7"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2x 10Gbit Ethernet RJ45</w:t>
            </w:r>
          </w:p>
        </w:tc>
      </w:tr>
      <w:tr w:rsidR="00E55715" w:rsidRPr="00CE1C35" w14:paraId="2EF070CD" w14:textId="77777777" w:rsidTr="00624580">
        <w:trPr>
          <w:trHeight w:val="300"/>
        </w:trPr>
        <w:tc>
          <w:tcPr>
            <w:tcW w:w="4480" w:type="dxa"/>
            <w:tcBorders>
              <w:top w:val="nil"/>
              <w:left w:val="single" w:sz="4" w:space="0" w:color="auto"/>
              <w:bottom w:val="single" w:sz="4" w:space="0" w:color="auto"/>
              <w:right w:val="single" w:sz="4" w:space="0" w:color="auto"/>
            </w:tcBorders>
            <w:shd w:val="clear" w:color="auto" w:fill="auto"/>
            <w:noWrap/>
            <w:vAlign w:val="center"/>
            <w:hideMark/>
          </w:tcPr>
          <w:p w14:paraId="6A0AB38B"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Zasilanie redundantne</w:t>
            </w:r>
          </w:p>
        </w:tc>
        <w:tc>
          <w:tcPr>
            <w:tcW w:w="8880" w:type="dxa"/>
            <w:tcBorders>
              <w:top w:val="nil"/>
              <w:left w:val="nil"/>
              <w:bottom w:val="single" w:sz="4" w:space="0" w:color="auto"/>
              <w:right w:val="single" w:sz="4" w:space="0" w:color="auto"/>
            </w:tcBorders>
            <w:shd w:val="clear" w:color="auto" w:fill="auto"/>
            <w:noWrap/>
            <w:vAlign w:val="center"/>
            <w:hideMark/>
          </w:tcPr>
          <w:p w14:paraId="3796CAD7"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tak, 230V 50Hz</w:t>
            </w:r>
          </w:p>
        </w:tc>
      </w:tr>
      <w:tr w:rsidR="00E55715" w:rsidRPr="00CE1C35" w14:paraId="796566CF" w14:textId="77777777" w:rsidTr="00624580">
        <w:trPr>
          <w:trHeight w:val="300"/>
        </w:trPr>
        <w:tc>
          <w:tcPr>
            <w:tcW w:w="4480" w:type="dxa"/>
            <w:tcBorders>
              <w:top w:val="nil"/>
              <w:left w:val="single" w:sz="4" w:space="0" w:color="auto"/>
              <w:bottom w:val="single" w:sz="4" w:space="0" w:color="auto"/>
              <w:right w:val="single" w:sz="4" w:space="0" w:color="auto"/>
            </w:tcBorders>
            <w:shd w:val="clear" w:color="auto" w:fill="auto"/>
            <w:noWrap/>
            <w:vAlign w:val="center"/>
            <w:hideMark/>
          </w:tcPr>
          <w:p w14:paraId="59242204"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Port USB 3.0</w:t>
            </w:r>
          </w:p>
        </w:tc>
        <w:tc>
          <w:tcPr>
            <w:tcW w:w="8880" w:type="dxa"/>
            <w:tcBorders>
              <w:top w:val="nil"/>
              <w:left w:val="nil"/>
              <w:bottom w:val="single" w:sz="4" w:space="0" w:color="auto"/>
              <w:right w:val="single" w:sz="4" w:space="0" w:color="auto"/>
            </w:tcBorders>
            <w:shd w:val="clear" w:color="auto" w:fill="auto"/>
            <w:noWrap/>
            <w:vAlign w:val="center"/>
            <w:hideMark/>
          </w:tcPr>
          <w:p w14:paraId="5A39E079"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Tak, 2x</w:t>
            </w:r>
          </w:p>
        </w:tc>
      </w:tr>
      <w:tr w:rsidR="00E55715" w:rsidRPr="00CE1C35" w14:paraId="02D85444" w14:textId="77777777" w:rsidTr="00624580">
        <w:trPr>
          <w:trHeight w:val="300"/>
        </w:trPr>
        <w:tc>
          <w:tcPr>
            <w:tcW w:w="4480" w:type="dxa"/>
            <w:tcBorders>
              <w:top w:val="nil"/>
              <w:left w:val="single" w:sz="4" w:space="0" w:color="auto"/>
              <w:bottom w:val="single" w:sz="4" w:space="0" w:color="auto"/>
              <w:right w:val="single" w:sz="4" w:space="0" w:color="auto"/>
            </w:tcBorders>
            <w:shd w:val="clear" w:color="auto" w:fill="auto"/>
            <w:noWrap/>
            <w:vAlign w:val="center"/>
            <w:hideMark/>
          </w:tcPr>
          <w:p w14:paraId="4225FFC5"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port VGA lub HDMI</w:t>
            </w:r>
          </w:p>
        </w:tc>
        <w:tc>
          <w:tcPr>
            <w:tcW w:w="8880" w:type="dxa"/>
            <w:tcBorders>
              <w:top w:val="nil"/>
              <w:left w:val="nil"/>
              <w:bottom w:val="single" w:sz="4" w:space="0" w:color="auto"/>
              <w:right w:val="single" w:sz="4" w:space="0" w:color="auto"/>
            </w:tcBorders>
            <w:shd w:val="clear" w:color="auto" w:fill="auto"/>
            <w:noWrap/>
            <w:vAlign w:val="center"/>
            <w:hideMark/>
          </w:tcPr>
          <w:p w14:paraId="46D20A0C"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Tak</w:t>
            </w:r>
          </w:p>
        </w:tc>
      </w:tr>
      <w:tr w:rsidR="00E55715" w:rsidRPr="00CE1C35" w14:paraId="55D6043E" w14:textId="77777777" w:rsidTr="00624580">
        <w:trPr>
          <w:trHeight w:val="1500"/>
        </w:trPr>
        <w:tc>
          <w:tcPr>
            <w:tcW w:w="4480" w:type="dxa"/>
            <w:tcBorders>
              <w:top w:val="nil"/>
              <w:left w:val="single" w:sz="4" w:space="0" w:color="auto"/>
              <w:bottom w:val="single" w:sz="4" w:space="0" w:color="auto"/>
              <w:right w:val="single" w:sz="4" w:space="0" w:color="auto"/>
            </w:tcBorders>
            <w:shd w:val="clear" w:color="auto" w:fill="auto"/>
            <w:noWrap/>
            <w:vAlign w:val="center"/>
            <w:hideMark/>
          </w:tcPr>
          <w:p w14:paraId="40256961"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Zainstalowany system operacyjny</w:t>
            </w:r>
          </w:p>
        </w:tc>
        <w:tc>
          <w:tcPr>
            <w:tcW w:w="8880" w:type="dxa"/>
            <w:tcBorders>
              <w:top w:val="nil"/>
              <w:left w:val="nil"/>
              <w:bottom w:val="single" w:sz="4" w:space="0" w:color="auto"/>
              <w:right w:val="single" w:sz="4" w:space="0" w:color="auto"/>
            </w:tcBorders>
            <w:shd w:val="clear" w:color="auto" w:fill="auto"/>
            <w:vAlign w:val="center"/>
            <w:hideMark/>
          </w:tcPr>
          <w:p w14:paraId="76487C50"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 xml:space="preserve">Windows Server 2019 64-bit, Zamawiający posiada infrastrukturę sieciową zbudowaną w oparciu o platformę Microsoft Windows. Oferowany system operacyjny musi zapewnić pełną integrację z wdrożonym przez Zamawiającego rozwiązaniem Microsoft Active Directory oraz umożliwić instalację oprogramowania do tworzenia kopii zapasowych typu: </w:t>
            </w:r>
            <w:proofErr w:type="spellStart"/>
            <w:r w:rsidRPr="00CE1C35">
              <w:rPr>
                <w:rFonts w:ascii="Calibri" w:hAnsi="Calibri" w:cs="Calibri"/>
                <w:lang w:eastAsia="pl-PL"/>
              </w:rPr>
              <w:t>Veeam</w:t>
            </w:r>
            <w:proofErr w:type="spellEnd"/>
            <w:r w:rsidRPr="00CE1C35">
              <w:rPr>
                <w:rFonts w:ascii="Calibri" w:hAnsi="Calibri" w:cs="Calibri"/>
                <w:lang w:eastAsia="pl-PL"/>
              </w:rPr>
              <w:t xml:space="preserve">, Veritas </w:t>
            </w:r>
            <w:proofErr w:type="spellStart"/>
            <w:r w:rsidRPr="00CE1C35">
              <w:rPr>
                <w:rFonts w:ascii="Calibri" w:hAnsi="Calibri" w:cs="Calibri"/>
                <w:lang w:eastAsia="pl-PL"/>
              </w:rPr>
              <w:t>BackupExec</w:t>
            </w:r>
            <w:proofErr w:type="spellEnd"/>
            <w:r w:rsidRPr="00CE1C35">
              <w:rPr>
                <w:rFonts w:ascii="Calibri" w:hAnsi="Calibri" w:cs="Calibri"/>
                <w:lang w:eastAsia="pl-PL"/>
              </w:rPr>
              <w:t xml:space="preserve">, </w:t>
            </w:r>
            <w:proofErr w:type="spellStart"/>
            <w:r w:rsidRPr="00CE1C35">
              <w:rPr>
                <w:rFonts w:ascii="Calibri" w:hAnsi="Calibri" w:cs="Calibri"/>
                <w:lang w:eastAsia="pl-PL"/>
              </w:rPr>
              <w:t>Acronis</w:t>
            </w:r>
            <w:proofErr w:type="spellEnd"/>
            <w:r w:rsidRPr="00CE1C35">
              <w:rPr>
                <w:rFonts w:ascii="Calibri" w:hAnsi="Calibri" w:cs="Calibri"/>
                <w:lang w:eastAsia="pl-PL"/>
              </w:rPr>
              <w:t>.</w:t>
            </w:r>
          </w:p>
        </w:tc>
      </w:tr>
      <w:tr w:rsidR="00E55715" w:rsidRPr="00CE1C35" w14:paraId="30AB8C58" w14:textId="77777777" w:rsidTr="00624580">
        <w:trPr>
          <w:trHeight w:val="1200"/>
        </w:trPr>
        <w:tc>
          <w:tcPr>
            <w:tcW w:w="4480" w:type="dxa"/>
            <w:tcBorders>
              <w:top w:val="nil"/>
              <w:left w:val="single" w:sz="4" w:space="0" w:color="auto"/>
              <w:bottom w:val="single" w:sz="4" w:space="0" w:color="auto"/>
              <w:right w:val="single" w:sz="4" w:space="0" w:color="auto"/>
            </w:tcBorders>
            <w:shd w:val="clear" w:color="auto" w:fill="auto"/>
            <w:hideMark/>
          </w:tcPr>
          <w:p w14:paraId="0E6DB00B"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Dodatkowo kompatybilny napęd LTO może być zewnętrzny montowany do szafy RACK 19cali lub wewnętrzny w obudowie serwera.</w:t>
            </w:r>
          </w:p>
        </w:tc>
        <w:tc>
          <w:tcPr>
            <w:tcW w:w="8880" w:type="dxa"/>
            <w:tcBorders>
              <w:top w:val="nil"/>
              <w:left w:val="nil"/>
              <w:bottom w:val="single" w:sz="4" w:space="0" w:color="auto"/>
              <w:right w:val="single" w:sz="4" w:space="0" w:color="auto"/>
            </w:tcBorders>
            <w:shd w:val="clear" w:color="auto" w:fill="auto"/>
            <w:hideMark/>
          </w:tcPr>
          <w:p w14:paraId="21075098"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 xml:space="preserve">Należy dostarczyć streamer LTO-8 ze wszystkimi </w:t>
            </w:r>
            <w:proofErr w:type="spellStart"/>
            <w:r w:rsidRPr="00CE1C35">
              <w:rPr>
                <w:rFonts w:ascii="Calibri" w:hAnsi="Calibri" w:cs="Calibri"/>
                <w:lang w:eastAsia="pl-PL"/>
              </w:rPr>
              <w:t>wymaganami</w:t>
            </w:r>
            <w:proofErr w:type="spellEnd"/>
            <w:r w:rsidRPr="00CE1C35">
              <w:rPr>
                <w:rFonts w:ascii="Calibri" w:hAnsi="Calibri" w:cs="Calibri"/>
                <w:lang w:eastAsia="pl-PL"/>
              </w:rPr>
              <w:t xml:space="preserve"> akcesoriami typu kable, karty PCI, które umożliwią prawidłowe podłączenie do serwera i transfer danych z dysków na taśmę przy użyciu wymienionego wyżej oprogramowania </w:t>
            </w:r>
            <w:proofErr w:type="spellStart"/>
            <w:r w:rsidRPr="00CE1C35">
              <w:rPr>
                <w:rFonts w:ascii="Calibri" w:hAnsi="Calibri" w:cs="Calibri"/>
                <w:lang w:eastAsia="pl-PL"/>
              </w:rPr>
              <w:t>Veeam</w:t>
            </w:r>
            <w:proofErr w:type="spellEnd"/>
            <w:r w:rsidRPr="00CE1C35">
              <w:rPr>
                <w:rFonts w:ascii="Calibri" w:hAnsi="Calibri" w:cs="Calibri"/>
                <w:lang w:eastAsia="pl-PL"/>
              </w:rPr>
              <w:t xml:space="preserve">, Veritas, </w:t>
            </w:r>
            <w:proofErr w:type="spellStart"/>
            <w:r w:rsidRPr="00CE1C35">
              <w:rPr>
                <w:rFonts w:ascii="Calibri" w:hAnsi="Calibri" w:cs="Calibri"/>
                <w:lang w:eastAsia="pl-PL"/>
              </w:rPr>
              <w:t>BackupExec</w:t>
            </w:r>
            <w:proofErr w:type="spellEnd"/>
            <w:r w:rsidRPr="00CE1C35">
              <w:rPr>
                <w:rFonts w:ascii="Calibri" w:hAnsi="Calibri" w:cs="Calibri"/>
                <w:lang w:eastAsia="pl-PL"/>
              </w:rPr>
              <w:t xml:space="preserve">, </w:t>
            </w:r>
            <w:proofErr w:type="spellStart"/>
            <w:r w:rsidRPr="00CE1C35">
              <w:rPr>
                <w:rFonts w:ascii="Calibri" w:hAnsi="Calibri" w:cs="Calibri"/>
                <w:lang w:eastAsia="pl-PL"/>
              </w:rPr>
              <w:t>Acronis</w:t>
            </w:r>
            <w:proofErr w:type="spellEnd"/>
            <w:r w:rsidRPr="00CE1C35">
              <w:rPr>
                <w:rFonts w:ascii="Calibri" w:hAnsi="Calibri" w:cs="Calibri"/>
                <w:lang w:eastAsia="pl-PL"/>
              </w:rPr>
              <w:t>.</w:t>
            </w:r>
          </w:p>
        </w:tc>
      </w:tr>
      <w:tr w:rsidR="00E55715" w:rsidRPr="00CE1C35" w14:paraId="3F26E58A" w14:textId="77777777" w:rsidTr="00624580">
        <w:trPr>
          <w:trHeight w:val="300"/>
        </w:trPr>
        <w:tc>
          <w:tcPr>
            <w:tcW w:w="4480" w:type="dxa"/>
            <w:tcBorders>
              <w:top w:val="nil"/>
              <w:left w:val="single" w:sz="4" w:space="0" w:color="auto"/>
              <w:bottom w:val="single" w:sz="4" w:space="0" w:color="auto"/>
              <w:right w:val="single" w:sz="4" w:space="0" w:color="auto"/>
            </w:tcBorders>
            <w:shd w:val="clear" w:color="auto" w:fill="auto"/>
            <w:hideMark/>
          </w:tcPr>
          <w:p w14:paraId="4033DD7E"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Szyny montażowe</w:t>
            </w:r>
          </w:p>
        </w:tc>
        <w:tc>
          <w:tcPr>
            <w:tcW w:w="8880" w:type="dxa"/>
            <w:tcBorders>
              <w:top w:val="nil"/>
              <w:left w:val="nil"/>
              <w:bottom w:val="single" w:sz="4" w:space="0" w:color="auto"/>
              <w:right w:val="single" w:sz="4" w:space="0" w:color="auto"/>
            </w:tcBorders>
            <w:shd w:val="clear" w:color="auto" w:fill="auto"/>
            <w:hideMark/>
          </w:tcPr>
          <w:p w14:paraId="20C4F63A"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Tak, dla szafy 19 cali typu RACK</w:t>
            </w:r>
          </w:p>
        </w:tc>
      </w:tr>
      <w:tr w:rsidR="00E55715" w:rsidRPr="00CE1C35" w14:paraId="4786B707" w14:textId="77777777" w:rsidTr="00624580">
        <w:trPr>
          <w:trHeight w:val="300"/>
        </w:trPr>
        <w:tc>
          <w:tcPr>
            <w:tcW w:w="4480" w:type="dxa"/>
            <w:tcBorders>
              <w:top w:val="nil"/>
              <w:left w:val="single" w:sz="4" w:space="0" w:color="auto"/>
              <w:bottom w:val="single" w:sz="4" w:space="0" w:color="auto"/>
              <w:right w:val="single" w:sz="4" w:space="0" w:color="auto"/>
            </w:tcBorders>
            <w:shd w:val="clear" w:color="auto" w:fill="auto"/>
            <w:hideMark/>
          </w:tcPr>
          <w:p w14:paraId="5240AA23"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Dodatkowo nośnik wymienny kasety LTO-8</w:t>
            </w:r>
          </w:p>
        </w:tc>
        <w:tc>
          <w:tcPr>
            <w:tcW w:w="8880" w:type="dxa"/>
            <w:tcBorders>
              <w:top w:val="nil"/>
              <w:left w:val="nil"/>
              <w:bottom w:val="single" w:sz="4" w:space="0" w:color="auto"/>
              <w:right w:val="single" w:sz="4" w:space="0" w:color="auto"/>
            </w:tcBorders>
            <w:shd w:val="clear" w:color="auto" w:fill="auto"/>
            <w:hideMark/>
          </w:tcPr>
          <w:p w14:paraId="15CBD3BD"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18 taśm LTO-8 (12TB bez kompresji) wielokrotnego zapisu + 3 kasety czyszczące LTO</w:t>
            </w:r>
          </w:p>
        </w:tc>
      </w:tr>
      <w:tr w:rsidR="00E55715" w:rsidRPr="00276475" w14:paraId="7E44500C" w14:textId="77777777" w:rsidTr="00624580">
        <w:trPr>
          <w:trHeight w:val="300"/>
        </w:trPr>
        <w:tc>
          <w:tcPr>
            <w:tcW w:w="4480" w:type="dxa"/>
            <w:tcBorders>
              <w:top w:val="nil"/>
              <w:left w:val="single" w:sz="4" w:space="0" w:color="auto"/>
              <w:bottom w:val="single" w:sz="4" w:space="0" w:color="auto"/>
              <w:right w:val="single" w:sz="4" w:space="0" w:color="auto"/>
            </w:tcBorders>
            <w:shd w:val="clear" w:color="auto" w:fill="auto"/>
            <w:hideMark/>
          </w:tcPr>
          <w:p w14:paraId="16285852"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Gwarancja</w:t>
            </w:r>
          </w:p>
        </w:tc>
        <w:tc>
          <w:tcPr>
            <w:tcW w:w="8880" w:type="dxa"/>
            <w:tcBorders>
              <w:top w:val="nil"/>
              <w:left w:val="nil"/>
              <w:bottom w:val="single" w:sz="4" w:space="0" w:color="auto"/>
              <w:right w:val="single" w:sz="4" w:space="0" w:color="auto"/>
            </w:tcBorders>
            <w:shd w:val="clear" w:color="auto" w:fill="auto"/>
            <w:hideMark/>
          </w:tcPr>
          <w:p w14:paraId="24D0EDEC" w14:textId="77777777" w:rsidR="00E55715" w:rsidRPr="00276475" w:rsidRDefault="00E55715" w:rsidP="00624580">
            <w:pPr>
              <w:widowControl/>
              <w:autoSpaceDE/>
              <w:autoSpaceDN/>
              <w:rPr>
                <w:rFonts w:ascii="Calibri" w:hAnsi="Calibri" w:cs="Calibri"/>
                <w:lang w:val="en-GB" w:eastAsia="pl-PL"/>
              </w:rPr>
            </w:pPr>
            <w:r w:rsidRPr="00276475">
              <w:rPr>
                <w:rFonts w:ascii="Calibri" w:hAnsi="Calibri" w:cs="Calibri"/>
                <w:lang w:val="en-GB" w:eastAsia="pl-PL"/>
              </w:rPr>
              <w:t xml:space="preserve">36 </w:t>
            </w:r>
            <w:proofErr w:type="spellStart"/>
            <w:r w:rsidRPr="00276475">
              <w:rPr>
                <w:rFonts w:ascii="Calibri" w:hAnsi="Calibri" w:cs="Calibri"/>
                <w:lang w:val="en-GB" w:eastAsia="pl-PL"/>
              </w:rPr>
              <w:t>miesięcy</w:t>
            </w:r>
            <w:proofErr w:type="spellEnd"/>
            <w:r w:rsidRPr="00276475">
              <w:rPr>
                <w:rFonts w:ascii="Calibri" w:hAnsi="Calibri" w:cs="Calibri"/>
                <w:lang w:val="en-GB" w:eastAsia="pl-PL"/>
              </w:rPr>
              <w:t xml:space="preserve"> </w:t>
            </w:r>
            <w:bookmarkStart w:id="10" w:name="_Hlk85453198"/>
            <w:r w:rsidRPr="00276475">
              <w:rPr>
                <w:rFonts w:ascii="Calibri" w:hAnsi="Calibri" w:cs="Calibri"/>
                <w:lang w:val="en-GB" w:eastAsia="pl-PL"/>
              </w:rPr>
              <w:t>NBD (Next Business Day</w:t>
            </w:r>
            <w:bookmarkEnd w:id="10"/>
            <w:r w:rsidRPr="00276475">
              <w:rPr>
                <w:rFonts w:ascii="Calibri" w:hAnsi="Calibri" w:cs="Calibri"/>
                <w:lang w:val="en-GB" w:eastAsia="pl-PL"/>
              </w:rPr>
              <w:t>)</w:t>
            </w:r>
          </w:p>
        </w:tc>
      </w:tr>
    </w:tbl>
    <w:p w14:paraId="1DBFC9FB" w14:textId="77777777" w:rsidR="00E55715" w:rsidRPr="00276475" w:rsidRDefault="00E55715" w:rsidP="00E55715">
      <w:pPr>
        <w:widowControl/>
        <w:tabs>
          <w:tab w:val="left" w:pos="284"/>
          <w:tab w:val="left" w:pos="426"/>
        </w:tabs>
        <w:autoSpaceDE/>
        <w:autoSpaceDN/>
        <w:rPr>
          <w:rFonts w:ascii="Calibri" w:hAnsi="Calibri" w:cs="Calibri"/>
          <w:b/>
          <w:bCs/>
          <w:color w:val="000000"/>
          <w:lang w:val="en-GB" w:eastAsia="pl-PL"/>
        </w:rPr>
      </w:pPr>
    </w:p>
    <w:p w14:paraId="61B47221" w14:textId="77777777" w:rsidR="00E55715" w:rsidRPr="00276475" w:rsidRDefault="00E55715" w:rsidP="00E55715">
      <w:pPr>
        <w:widowControl/>
        <w:tabs>
          <w:tab w:val="left" w:pos="284"/>
          <w:tab w:val="left" w:pos="426"/>
        </w:tabs>
        <w:autoSpaceDE/>
        <w:autoSpaceDN/>
        <w:rPr>
          <w:rFonts w:ascii="Calibri" w:hAnsi="Calibri" w:cs="Calibri"/>
          <w:b/>
          <w:bCs/>
          <w:color w:val="000000"/>
          <w:lang w:val="en-GB" w:eastAsia="pl-PL"/>
        </w:rPr>
      </w:pPr>
    </w:p>
    <w:p w14:paraId="628B54EC" w14:textId="77777777" w:rsidR="00E55715" w:rsidRPr="00276475" w:rsidRDefault="00E55715" w:rsidP="00E55715">
      <w:pPr>
        <w:widowControl/>
        <w:tabs>
          <w:tab w:val="left" w:pos="284"/>
          <w:tab w:val="left" w:pos="426"/>
        </w:tabs>
        <w:autoSpaceDE/>
        <w:autoSpaceDN/>
        <w:rPr>
          <w:rFonts w:ascii="Calibri" w:hAnsi="Calibri" w:cs="Calibri"/>
          <w:b/>
          <w:bCs/>
          <w:color w:val="000000"/>
          <w:lang w:val="en-GB" w:eastAsia="pl-PL"/>
        </w:rPr>
      </w:pPr>
    </w:p>
    <w:p w14:paraId="1645C205" w14:textId="77777777" w:rsidR="00E55715" w:rsidRPr="00276475" w:rsidRDefault="00E55715" w:rsidP="00E55715">
      <w:pPr>
        <w:widowControl/>
        <w:tabs>
          <w:tab w:val="left" w:pos="284"/>
          <w:tab w:val="left" w:pos="426"/>
        </w:tabs>
        <w:autoSpaceDE/>
        <w:autoSpaceDN/>
        <w:rPr>
          <w:rFonts w:ascii="Calibri" w:hAnsi="Calibri" w:cs="Calibri"/>
          <w:b/>
          <w:bCs/>
          <w:color w:val="000000"/>
          <w:lang w:val="en-GB" w:eastAsia="pl-PL"/>
        </w:rPr>
      </w:pPr>
    </w:p>
    <w:p w14:paraId="0D30FCF5" w14:textId="77777777" w:rsidR="00E55715" w:rsidRPr="00276475" w:rsidRDefault="00E55715" w:rsidP="00E55715">
      <w:pPr>
        <w:widowControl/>
        <w:tabs>
          <w:tab w:val="left" w:pos="284"/>
          <w:tab w:val="left" w:pos="426"/>
        </w:tabs>
        <w:autoSpaceDE/>
        <w:autoSpaceDN/>
        <w:rPr>
          <w:rFonts w:ascii="Calibri" w:hAnsi="Calibri" w:cs="Calibri"/>
          <w:b/>
          <w:bCs/>
          <w:color w:val="000000"/>
          <w:lang w:val="en-GB" w:eastAsia="pl-PL"/>
        </w:rPr>
      </w:pPr>
    </w:p>
    <w:tbl>
      <w:tblPr>
        <w:tblW w:w="14366" w:type="dxa"/>
        <w:tblInd w:w="354" w:type="dxa"/>
        <w:tblCellMar>
          <w:left w:w="70" w:type="dxa"/>
          <w:right w:w="70" w:type="dxa"/>
        </w:tblCellMar>
        <w:tblLook w:val="04A0" w:firstRow="1" w:lastRow="0" w:firstColumn="1" w:lastColumn="0" w:noHBand="0" w:noVBand="1"/>
      </w:tblPr>
      <w:tblGrid>
        <w:gridCol w:w="14497"/>
      </w:tblGrid>
      <w:tr w:rsidR="00E55715" w:rsidRPr="00CE1C35" w14:paraId="5A0DD5C2" w14:textId="77777777" w:rsidTr="00624580">
        <w:trPr>
          <w:trHeight w:val="300"/>
        </w:trPr>
        <w:tc>
          <w:tcPr>
            <w:tcW w:w="14366" w:type="dxa"/>
            <w:tcBorders>
              <w:top w:val="nil"/>
              <w:left w:val="nil"/>
              <w:bottom w:val="nil"/>
              <w:right w:val="nil"/>
            </w:tcBorders>
            <w:shd w:val="clear" w:color="auto" w:fill="auto"/>
            <w:noWrap/>
            <w:vAlign w:val="bottom"/>
            <w:hideMark/>
          </w:tcPr>
          <w:p w14:paraId="2B64ECE4" w14:textId="77777777" w:rsidR="00E55715" w:rsidRPr="00CE1C35" w:rsidRDefault="00E55715" w:rsidP="00624580">
            <w:pPr>
              <w:widowControl/>
              <w:autoSpaceDE/>
              <w:autoSpaceDN/>
              <w:rPr>
                <w:rFonts w:ascii="Calibri" w:hAnsi="Calibri" w:cs="Calibri"/>
                <w:b/>
                <w:bCs/>
                <w:color w:val="000000"/>
                <w:lang w:eastAsia="pl-PL"/>
              </w:rPr>
            </w:pPr>
            <w:r w:rsidRPr="00CE1C35">
              <w:rPr>
                <w:rFonts w:ascii="Calibri" w:hAnsi="Calibri" w:cs="Calibri"/>
                <w:b/>
                <w:bCs/>
                <w:color w:val="000000"/>
                <w:lang w:eastAsia="pl-PL"/>
              </w:rPr>
              <w:lastRenderedPageBreak/>
              <w:t xml:space="preserve">Poz. 2.   </w:t>
            </w:r>
          </w:p>
          <w:p w14:paraId="59E0AEE8" w14:textId="77777777" w:rsidR="00E55715" w:rsidRPr="00CE1C35" w:rsidRDefault="00E55715" w:rsidP="00624580">
            <w:pPr>
              <w:widowControl/>
              <w:autoSpaceDE/>
              <w:autoSpaceDN/>
              <w:rPr>
                <w:rFonts w:ascii="Calibri" w:hAnsi="Calibri" w:cs="Calibri"/>
                <w:b/>
                <w:bCs/>
                <w:color w:val="000000"/>
                <w:lang w:eastAsia="pl-PL"/>
              </w:rPr>
            </w:pPr>
          </w:p>
          <w:tbl>
            <w:tblPr>
              <w:tblW w:w="12200" w:type="dxa"/>
              <w:tblCellMar>
                <w:left w:w="70" w:type="dxa"/>
                <w:right w:w="70" w:type="dxa"/>
              </w:tblCellMar>
              <w:tblLook w:val="04A0" w:firstRow="1" w:lastRow="0" w:firstColumn="1" w:lastColumn="0" w:noHBand="0" w:noVBand="1"/>
            </w:tblPr>
            <w:tblGrid>
              <w:gridCol w:w="3320"/>
              <w:gridCol w:w="8880"/>
            </w:tblGrid>
            <w:tr w:rsidR="00E55715" w:rsidRPr="00CE1C35" w14:paraId="54EF0A0C" w14:textId="77777777" w:rsidTr="00624580">
              <w:trPr>
                <w:trHeight w:val="315"/>
              </w:trPr>
              <w:tc>
                <w:tcPr>
                  <w:tcW w:w="12200" w:type="dxa"/>
                  <w:gridSpan w:val="2"/>
                  <w:tcBorders>
                    <w:top w:val="single" w:sz="4" w:space="0" w:color="auto"/>
                    <w:left w:val="single" w:sz="4" w:space="0" w:color="auto"/>
                    <w:bottom w:val="single" w:sz="4" w:space="0" w:color="auto"/>
                    <w:right w:val="single" w:sz="4" w:space="0" w:color="auto"/>
                  </w:tcBorders>
                  <w:shd w:val="clear" w:color="FFFF00" w:fill="FFFF00"/>
                  <w:noWrap/>
                  <w:vAlign w:val="center"/>
                  <w:hideMark/>
                </w:tcPr>
                <w:p w14:paraId="1BA2F072" w14:textId="77777777" w:rsidR="00E55715" w:rsidRPr="00CE1C35" w:rsidRDefault="00E55715" w:rsidP="00624580">
                  <w:pPr>
                    <w:widowControl/>
                    <w:autoSpaceDE/>
                    <w:autoSpaceDN/>
                    <w:rPr>
                      <w:rFonts w:ascii="Calibri" w:hAnsi="Calibri" w:cs="Calibri"/>
                      <w:sz w:val="24"/>
                      <w:szCs w:val="24"/>
                      <w:lang w:eastAsia="pl-PL"/>
                    </w:rPr>
                  </w:pPr>
                  <w:bookmarkStart w:id="11" w:name="RANGE!A1:B13"/>
                  <w:r w:rsidRPr="00CE1C35">
                    <w:rPr>
                      <w:rFonts w:ascii="Calibri" w:hAnsi="Calibri" w:cs="Calibri"/>
                      <w:sz w:val="24"/>
                      <w:szCs w:val="24"/>
                      <w:lang w:eastAsia="pl-PL"/>
                    </w:rPr>
                    <w:t>Urządzenie pamięci masowej (Network Attached Storage)</w:t>
                  </w:r>
                  <w:bookmarkEnd w:id="11"/>
                </w:p>
              </w:tc>
            </w:tr>
            <w:tr w:rsidR="00E55715" w:rsidRPr="00CE1C35" w14:paraId="7879F6A2" w14:textId="77777777" w:rsidTr="00624580">
              <w:trPr>
                <w:trHeight w:val="315"/>
              </w:trPr>
              <w:tc>
                <w:tcPr>
                  <w:tcW w:w="3320" w:type="dxa"/>
                  <w:tcBorders>
                    <w:top w:val="nil"/>
                    <w:left w:val="single" w:sz="4" w:space="0" w:color="auto"/>
                    <w:bottom w:val="single" w:sz="4" w:space="0" w:color="auto"/>
                    <w:right w:val="single" w:sz="4" w:space="0" w:color="auto"/>
                  </w:tcBorders>
                  <w:shd w:val="clear" w:color="FFFFFF" w:fill="FFFF00"/>
                  <w:noWrap/>
                  <w:vAlign w:val="center"/>
                  <w:hideMark/>
                </w:tcPr>
                <w:p w14:paraId="716156E2" w14:textId="77777777" w:rsidR="00E55715" w:rsidRPr="00CE1C35" w:rsidRDefault="00E55715" w:rsidP="00624580">
                  <w:pPr>
                    <w:widowControl/>
                    <w:autoSpaceDE/>
                    <w:autoSpaceDN/>
                    <w:rPr>
                      <w:rFonts w:ascii="Calibri" w:hAnsi="Calibri" w:cs="Calibri"/>
                      <w:sz w:val="24"/>
                      <w:szCs w:val="24"/>
                      <w:lang w:eastAsia="pl-PL"/>
                    </w:rPr>
                  </w:pPr>
                  <w:r w:rsidRPr="00CE1C35">
                    <w:rPr>
                      <w:rFonts w:ascii="Calibri" w:hAnsi="Calibri" w:cs="Calibri"/>
                      <w:sz w:val="24"/>
                      <w:szCs w:val="24"/>
                      <w:lang w:eastAsia="pl-PL"/>
                    </w:rPr>
                    <w:t xml:space="preserve">ilość </w:t>
                  </w:r>
                </w:p>
              </w:tc>
              <w:tc>
                <w:tcPr>
                  <w:tcW w:w="8880" w:type="dxa"/>
                  <w:tcBorders>
                    <w:top w:val="nil"/>
                    <w:left w:val="nil"/>
                    <w:bottom w:val="single" w:sz="4" w:space="0" w:color="auto"/>
                    <w:right w:val="single" w:sz="4" w:space="0" w:color="auto"/>
                  </w:tcBorders>
                  <w:shd w:val="clear" w:color="FFFFFF" w:fill="FFFF00"/>
                  <w:noWrap/>
                  <w:vAlign w:val="center"/>
                  <w:hideMark/>
                </w:tcPr>
                <w:p w14:paraId="3E4F04DA" w14:textId="77777777" w:rsidR="00E55715" w:rsidRPr="00CE1C35" w:rsidRDefault="00E55715" w:rsidP="00624580">
                  <w:pPr>
                    <w:widowControl/>
                    <w:autoSpaceDE/>
                    <w:autoSpaceDN/>
                    <w:rPr>
                      <w:rFonts w:ascii="Calibri" w:hAnsi="Calibri" w:cs="Calibri"/>
                      <w:sz w:val="24"/>
                      <w:szCs w:val="24"/>
                      <w:lang w:eastAsia="pl-PL"/>
                    </w:rPr>
                  </w:pPr>
                  <w:r w:rsidRPr="00CE1C35">
                    <w:rPr>
                      <w:rFonts w:ascii="Calibri" w:hAnsi="Calibri" w:cs="Calibri"/>
                      <w:sz w:val="24"/>
                      <w:szCs w:val="24"/>
                      <w:lang w:eastAsia="pl-PL"/>
                    </w:rPr>
                    <w:t>1</w:t>
                  </w:r>
                </w:p>
              </w:tc>
            </w:tr>
            <w:tr w:rsidR="00E55715" w:rsidRPr="00CE1C35" w14:paraId="4004DA1B" w14:textId="77777777" w:rsidTr="00624580">
              <w:trPr>
                <w:trHeight w:val="420"/>
              </w:trPr>
              <w:tc>
                <w:tcPr>
                  <w:tcW w:w="3320" w:type="dxa"/>
                  <w:tcBorders>
                    <w:top w:val="nil"/>
                    <w:left w:val="single" w:sz="4" w:space="0" w:color="auto"/>
                    <w:bottom w:val="single" w:sz="4" w:space="0" w:color="auto"/>
                    <w:right w:val="single" w:sz="4" w:space="0" w:color="auto"/>
                  </w:tcBorders>
                  <w:shd w:val="clear" w:color="auto" w:fill="auto"/>
                  <w:hideMark/>
                </w:tcPr>
                <w:p w14:paraId="79F7A414"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Procesor</w:t>
                  </w:r>
                </w:p>
              </w:tc>
              <w:tc>
                <w:tcPr>
                  <w:tcW w:w="8880" w:type="dxa"/>
                  <w:tcBorders>
                    <w:top w:val="nil"/>
                    <w:left w:val="nil"/>
                    <w:bottom w:val="single" w:sz="4" w:space="0" w:color="auto"/>
                    <w:right w:val="single" w:sz="4" w:space="0" w:color="auto"/>
                  </w:tcBorders>
                  <w:shd w:val="clear" w:color="auto" w:fill="auto"/>
                  <w:hideMark/>
                </w:tcPr>
                <w:p w14:paraId="2C5E7D97"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minimum 4-rdzeniowy, 4-wątkowy</w:t>
                  </w:r>
                </w:p>
              </w:tc>
            </w:tr>
            <w:tr w:rsidR="00E55715" w:rsidRPr="00CE1C35" w14:paraId="45B6A41F" w14:textId="77777777" w:rsidTr="00624580">
              <w:trPr>
                <w:trHeight w:val="300"/>
              </w:trPr>
              <w:tc>
                <w:tcPr>
                  <w:tcW w:w="3320" w:type="dxa"/>
                  <w:tcBorders>
                    <w:top w:val="nil"/>
                    <w:left w:val="single" w:sz="4" w:space="0" w:color="auto"/>
                    <w:bottom w:val="single" w:sz="4" w:space="0" w:color="auto"/>
                    <w:right w:val="single" w:sz="4" w:space="0" w:color="auto"/>
                  </w:tcBorders>
                  <w:shd w:val="clear" w:color="auto" w:fill="auto"/>
                  <w:hideMark/>
                </w:tcPr>
                <w:p w14:paraId="153005E4"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Pamięć RAM</w:t>
                  </w:r>
                </w:p>
              </w:tc>
              <w:tc>
                <w:tcPr>
                  <w:tcW w:w="8880" w:type="dxa"/>
                  <w:tcBorders>
                    <w:top w:val="nil"/>
                    <w:left w:val="nil"/>
                    <w:bottom w:val="single" w:sz="4" w:space="0" w:color="auto"/>
                    <w:right w:val="single" w:sz="4" w:space="0" w:color="auto"/>
                  </w:tcBorders>
                  <w:shd w:val="clear" w:color="auto" w:fill="auto"/>
                  <w:hideMark/>
                </w:tcPr>
                <w:p w14:paraId="6E5ECBA0"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32GB</w:t>
                  </w:r>
                </w:p>
              </w:tc>
            </w:tr>
            <w:tr w:rsidR="00E55715" w:rsidRPr="00CE1C35" w14:paraId="7E67D0DB" w14:textId="77777777" w:rsidTr="00624580">
              <w:trPr>
                <w:trHeight w:val="300"/>
              </w:trPr>
              <w:tc>
                <w:tcPr>
                  <w:tcW w:w="3320" w:type="dxa"/>
                  <w:tcBorders>
                    <w:top w:val="nil"/>
                    <w:left w:val="single" w:sz="4" w:space="0" w:color="auto"/>
                    <w:bottom w:val="single" w:sz="4" w:space="0" w:color="auto"/>
                    <w:right w:val="single" w:sz="4" w:space="0" w:color="auto"/>
                  </w:tcBorders>
                  <w:shd w:val="clear" w:color="auto" w:fill="auto"/>
                  <w:hideMark/>
                </w:tcPr>
                <w:p w14:paraId="0AC321CA"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USB 3.0</w:t>
                  </w:r>
                </w:p>
              </w:tc>
              <w:tc>
                <w:tcPr>
                  <w:tcW w:w="8880" w:type="dxa"/>
                  <w:tcBorders>
                    <w:top w:val="nil"/>
                    <w:left w:val="nil"/>
                    <w:bottom w:val="single" w:sz="4" w:space="0" w:color="auto"/>
                    <w:right w:val="single" w:sz="4" w:space="0" w:color="auto"/>
                  </w:tcBorders>
                  <w:shd w:val="clear" w:color="auto" w:fill="auto"/>
                  <w:hideMark/>
                </w:tcPr>
                <w:p w14:paraId="7AF404C4"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2 porty</w:t>
                  </w:r>
                </w:p>
              </w:tc>
            </w:tr>
            <w:tr w:rsidR="00E55715" w:rsidRPr="00CE1C35" w14:paraId="083C3F94" w14:textId="77777777" w:rsidTr="00624580">
              <w:trPr>
                <w:trHeight w:val="300"/>
              </w:trPr>
              <w:tc>
                <w:tcPr>
                  <w:tcW w:w="3320" w:type="dxa"/>
                  <w:tcBorders>
                    <w:top w:val="nil"/>
                    <w:left w:val="single" w:sz="4" w:space="0" w:color="auto"/>
                    <w:bottom w:val="single" w:sz="4" w:space="0" w:color="auto"/>
                    <w:right w:val="single" w:sz="4" w:space="0" w:color="auto"/>
                  </w:tcBorders>
                  <w:shd w:val="clear" w:color="auto" w:fill="auto"/>
                  <w:hideMark/>
                </w:tcPr>
                <w:p w14:paraId="6FC452EC"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Port HDMI lub VGA</w:t>
                  </w:r>
                </w:p>
              </w:tc>
              <w:tc>
                <w:tcPr>
                  <w:tcW w:w="8880" w:type="dxa"/>
                  <w:tcBorders>
                    <w:top w:val="nil"/>
                    <w:left w:val="nil"/>
                    <w:bottom w:val="single" w:sz="4" w:space="0" w:color="auto"/>
                    <w:right w:val="single" w:sz="4" w:space="0" w:color="auto"/>
                  </w:tcBorders>
                  <w:shd w:val="clear" w:color="auto" w:fill="auto"/>
                  <w:hideMark/>
                </w:tcPr>
                <w:p w14:paraId="59AE2131"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Tak</w:t>
                  </w:r>
                </w:p>
              </w:tc>
            </w:tr>
            <w:tr w:rsidR="00E55715" w:rsidRPr="00CE1C35" w14:paraId="0E5512A2" w14:textId="77777777" w:rsidTr="00624580">
              <w:trPr>
                <w:trHeight w:val="300"/>
              </w:trPr>
              <w:tc>
                <w:tcPr>
                  <w:tcW w:w="3320" w:type="dxa"/>
                  <w:tcBorders>
                    <w:top w:val="nil"/>
                    <w:left w:val="single" w:sz="4" w:space="0" w:color="auto"/>
                    <w:bottom w:val="single" w:sz="4" w:space="0" w:color="auto"/>
                    <w:right w:val="single" w:sz="4" w:space="0" w:color="auto"/>
                  </w:tcBorders>
                  <w:shd w:val="clear" w:color="auto" w:fill="auto"/>
                  <w:hideMark/>
                </w:tcPr>
                <w:p w14:paraId="0A5FBE07"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Zainstalowane dyski minimum</w:t>
                  </w:r>
                </w:p>
              </w:tc>
              <w:tc>
                <w:tcPr>
                  <w:tcW w:w="8880" w:type="dxa"/>
                  <w:tcBorders>
                    <w:top w:val="nil"/>
                    <w:left w:val="nil"/>
                    <w:bottom w:val="single" w:sz="4" w:space="0" w:color="auto"/>
                    <w:right w:val="single" w:sz="4" w:space="0" w:color="auto"/>
                  </w:tcBorders>
                  <w:shd w:val="clear" w:color="auto" w:fill="auto"/>
                  <w:hideMark/>
                </w:tcPr>
                <w:p w14:paraId="1609BAEF" w14:textId="4D49E34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3.5" HDD 8x 8TB</w:t>
                  </w:r>
                  <w:r w:rsidR="00304BAB">
                    <w:rPr>
                      <w:rFonts w:ascii="Calibri" w:hAnsi="Calibri" w:cs="Calibri"/>
                      <w:lang w:eastAsia="pl-PL"/>
                    </w:rPr>
                    <w:t xml:space="preserve"> +(</w:t>
                  </w:r>
                  <w:r w:rsidRPr="00CE1C35">
                    <w:rPr>
                      <w:rFonts w:ascii="Calibri" w:hAnsi="Calibri" w:cs="Calibri"/>
                      <w:lang w:eastAsia="pl-PL"/>
                    </w:rPr>
                    <w:t xml:space="preserve"> </w:t>
                  </w:r>
                  <w:r w:rsidRPr="00CE1C35">
                    <w:rPr>
                      <w:rFonts w:ascii="Calibri" w:hAnsi="Calibri" w:cs="Calibri"/>
                      <w:b/>
                      <w:bCs/>
                      <w:lang w:eastAsia="pl-PL"/>
                    </w:rPr>
                    <w:t>dodatkowo zapasowe dyski 4x 8TB</w:t>
                  </w:r>
                  <w:r w:rsidR="00304BAB">
                    <w:rPr>
                      <w:rFonts w:ascii="Calibri" w:hAnsi="Calibri" w:cs="Calibri"/>
                      <w:b/>
                      <w:bCs/>
                      <w:lang w:eastAsia="pl-PL"/>
                    </w:rPr>
                    <w:t>- poz. 4 formularza ofertowego)</w:t>
                  </w:r>
                </w:p>
              </w:tc>
            </w:tr>
            <w:tr w:rsidR="00E55715" w:rsidRPr="00CE1C35" w14:paraId="731E792A" w14:textId="77777777" w:rsidTr="00624580">
              <w:trPr>
                <w:trHeight w:val="300"/>
              </w:trPr>
              <w:tc>
                <w:tcPr>
                  <w:tcW w:w="3320" w:type="dxa"/>
                  <w:tcBorders>
                    <w:top w:val="nil"/>
                    <w:left w:val="single" w:sz="4" w:space="0" w:color="auto"/>
                    <w:bottom w:val="single" w:sz="4" w:space="0" w:color="auto"/>
                    <w:right w:val="single" w:sz="4" w:space="0" w:color="auto"/>
                  </w:tcBorders>
                  <w:shd w:val="clear" w:color="auto" w:fill="auto"/>
                  <w:hideMark/>
                </w:tcPr>
                <w:p w14:paraId="70B87FFB"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Porty Ethernet</w:t>
                  </w:r>
                </w:p>
              </w:tc>
              <w:tc>
                <w:tcPr>
                  <w:tcW w:w="8880" w:type="dxa"/>
                  <w:tcBorders>
                    <w:top w:val="nil"/>
                    <w:left w:val="nil"/>
                    <w:bottom w:val="single" w:sz="4" w:space="0" w:color="auto"/>
                    <w:right w:val="single" w:sz="4" w:space="0" w:color="auto"/>
                  </w:tcBorders>
                  <w:shd w:val="clear" w:color="auto" w:fill="auto"/>
                  <w:hideMark/>
                </w:tcPr>
                <w:p w14:paraId="7112A3B0"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2x 1GbE Rj45</w:t>
                  </w:r>
                </w:p>
              </w:tc>
            </w:tr>
            <w:tr w:rsidR="00E55715" w:rsidRPr="00CE1C35" w14:paraId="05924809" w14:textId="77777777" w:rsidTr="00624580">
              <w:trPr>
                <w:trHeight w:val="300"/>
              </w:trPr>
              <w:tc>
                <w:tcPr>
                  <w:tcW w:w="3320" w:type="dxa"/>
                  <w:tcBorders>
                    <w:top w:val="nil"/>
                    <w:left w:val="single" w:sz="4" w:space="0" w:color="auto"/>
                    <w:bottom w:val="single" w:sz="4" w:space="0" w:color="auto"/>
                    <w:right w:val="single" w:sz="4" w:space="0" w:color="auto"/>
                  </w:tcBorders>
                  <w:shd w:val="clear" w:color="auto" w:fill="auto"/>
                  <w:hideMark/>
                </w:tcPr>
                <w:p w14:paraId="731B458D"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 </w:t>
                  </w:r>
                </w:p>
              </w:tc>
              <w:tc>
                <w:tcPr>
                  <w:tcW w:w="8880" w:type="dxa"/>
                  <w:tcBorders>
                    <w:top w:val="nil"/>
                    <w:left w:val="nil"/>
                    <w:bottom w:val="single" w:sz="4" w:space="0" w:color="auto"/>
                    <w:right w:val="single" w:sz="4" w:space="0" w:color="auto"/>
                  </w:tcBorders>
                  <w:shd w:val="clear" w:color="auto" w:fill="auto"/>
                  <w:hideMark/>
                </w:tcPr>
                <w:p w14:paraId="784837D1"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2x 10GbE Rj45</w:t>
                  </w:r>
                </w:p>
              </w:tc>
            </w:tr>
            <w:tr w:rsidR="00E55715" w:rsidRPr="00CE1C35" w14:paraId="6A7EA158" w14:textId="77777777" w:rsidTr="00624580">
              <w:trPr>
                <w:trHeight w:val="300"/>
              </w:trPr>
              <w:tc>
                <w:tcPr>
                  <w:tcW w:w="3320" w:type="dxa"/>
                  <w:tcBorders>
                    <w:top w:val="nil"/>
                    <w:left w:val="single" w:sz="4" w:space="0" w:color="auto"/>
                    <w:bottom w:val="single" w:sz="4" w:space="0" w:color="auto"/>
                    <w:right w:val="single" w:sz="4" w:space="0" w:color="auto"/>
                  </w:tcBorders>
                  <w:shd w:val="clear" w:color="auto" w:fill="auto"/>
                  <w:hideMark/>
                </w:tcPr>
                <w:p w14:paraId="57E24587"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Zasilanie</w:t>
                  </w:r>
                </w:p>
              </w:tc>
              <w:tc>
                <w:tcPr>
                  <w:tcW w:w="8880" w:type="dxa"/>
                  <w:tcBorders>
                    <w:top w:val="nil"/>
                    <w:left w:val="nil"/>
                    <w:bottom w:val="single" w:sz="4" w:space="0" w:color="auto"/>
                    <w:right w:val="single" w:sz="4" w:space="0" w:color="auto"/>
                  </w:tcBorders>
                  <w:shd w:val="clear" w:color="auto" w:fill="auto"/>
                  <w:hideMark/>
                </w:tcPr>
                <w:p w14:paraId="1E923818"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zainstalowane redundantne zasilanie</w:t>
                  </w:r>
                </w:p>
              </w:tc>
            </w:tr>
            <w:tr w:rsidR="00E55715" w:rsidRPr="00276475" w14:paraId="0ACF98E0" w14:textId="77777777" w:rsidTr="00624580">
              <w:trPr>
                <w:trHeight w:val="300"/>
              </w:trPr>
              <w:tc>
                <w:tcPr>
                  <w:tcW w:w="3320" w:type="dxa"/>
                  <w:tcBorders>
                    <w:top w:val="nil"/>
                    <w:left w:val="single" w:sz="4" w:space="0" w:color="auto"/>
                    <w:bottom w:val="single" w:sz="4" w:space="0" w:color="auto"/>
                    <w:right w:val="single" w:sz="4" w:space="0" w:color="auto"/>
                  </w:tcBorders>
                  <w:shd w:val="clear" w:color="auto" w:fill="auto"/>
                  <w:hideMark/>
                </w:tcPr>
                <w:p w14:paraId="1700A8C1"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Funkcje urządzenia</w:t>
                  </w:r>
                </w:p>
              </w:tc>
              <w:tc>
                <w:tcPr>
                  <w:tcW w:w="8880" w:type="dxa"/>
                  <w:tcBorders>
                    <w:top w:val="nil"/>
                    <w:left w:val="nil"/>
                    <w:bottom w:val="single" w:sz="4" w:space="0" w:color="auto"/>
                    <w:right w:val="single" w:sz="4" w:space="0" w:color="auto"/>
                  </w:tcBorders>
                  <w:shd w:val="clear" w:color="auto" w:fill="auto"/>
                  <w:hideMark/>
                </w:tcPr>
                <w:p w14:paraId="0F56AA4A" w14:textId="77777777" w:rsidR="00E55715" w:rsidRPr="00276475" w:rsidRDefault="00E55715" w:rsidP="00624580">
                  <w:pPr>
                    <w:widowControl/>
                    <w:autoSpaceDE/>
                    <w:autoSpaceDN/>
                    <w:rPr>
                      <w:rFonts w:ascii="Calibri" w:hAnsi="Calibri" w:cs="Calibri"/>
                      <w:lang w:val="en-GB" w:eastAsia="pl-PL"/>
                    </w:rPr>
                  </w:pPr>
                  <w:r w:rsidRPr="00276475">
                    <w:rPr>
                      <w:rFonts w:ascii="Calibri" w:hAnsi="Calibri" w:cs="Calibri"/>
                      <w:lang w:val="en-GB" w:eastAsia="pl-PL"/>
                    </w:rPr>
                    <w:t xml:space="preserve">RAID 0, 1, 5, 6, 10, 50, 60 </w:t>
                  </w:r>
                  <w:proofErr w:type="spellStart"/>
                  <w:r w:rsidRPr="00276475">
                    <w:rPr>
                      <w:rFonts w:ascii="Calibri" w:hAnsi="Calibri" w:cs="Calibri"/>
                      <w:lang w:val="en-GB" w:eastAsia="pl-PL"/>
                    </w:rPr>
                    <w:t>obsługa</w:t>
                  </w:r>
                  <w:proofErr w:type="spellEnd"/>
                  <w:r w:rsidRPr="00276475">
                    <w:rPr>
                      <w:rFonts w:ascii="Calibri" w:hAnsi="Calibri" w:cs="Calibri"/>
                      <w:lang w:val="en-GB" w:eastAsia="pl-PL"/>
                    </w:rPr>
                    <w:t xml:space="preserve"> hot spare disk</w:t>
                  </w:r>
                </w:p>
              </w:tc>
            </w:tr>
            <w:tr w:rsidR="00E55715" w:rsidRPr="00CE1C35" w14:paraId="587F2B42" w14:textId="77777777" w:rsidTr="00624580">
              <w:trPr>
                <w:trHeight w:val="300"/>
              </w:trPr>
              <w:tc>
                <w:tcPr>
                  <w:tcW w:w="3320" w:type="dxa"/>
                  <w:tcBorders>
                    <w:top w:val="nil"/>
                    <w:left w:val="single" w:sz="4" w:space="0" w:color="auto"/>
                    <w:bottom w:val="single" w:sz="4" w:space="0" w:color="auto"/>
                    <w:right w:val="single" w:sz="4" w:space="0" w:color="auto"/>
                  </w:tcBorders>
                  <w:shd w:val="clear" w:color="auto" w:fill="auto"/>
                  <w:hideMark/>
                </w:tcPr>
                <w:p w14:paraId="5928817F" w14:textId="77777777" w:rsidR="00E55715" w:rsidRPr="00276475" w:rsidRDefault="00E55715" w:rsidP="00624580">
                  <w:pPr>
                    <w:widowControl/>
                    <w:autoSpaceDE/>
                    <w:autoSpaceDN/>
                    <w:rPr>
                      <w:rFonts w:ascii="Calibri" w:hAnsi="Calibri" w:cs="Calibri"/>
                      <w:lang w:val="en-GB" w:eastAsia="pl-PL"/>
                    </w:rPr>
                  </w:pPr>
                  <w:r w:rsidRPr="00276475">
                    <w:rPr>
                      <w:rFonts w:ascii="Calibri" w:hAnsi="Calibri" w:cs="Calibri"/>
                      <w:lang w:val="en-GB" w:eastAsia="pl-PL"/>
                    </w:rPr>
                    <w:t> </w:t>
                  </w:r>
                </w:p>
              </w:tc>
              <w:tc>
                <w:tcPr>
                  <w:tcW w:w="8880" w:type="dxa"/>
                  <w:tcBorders>
                    <w:top w:val="nil"/>
                    <w:left w:val="nil"/>
                    <w:bottom w:val="single" w:sz="4" w:space="0" w:color="auto"/>
                    <w:right w:val="single" w:sz="4" w:space="0" w:color="auto"/>
                  </w:tcBorders>
                  <w:shd w:val="clear" w:color="auto" w:fill="auto"/>
                  <w:hideMark/>
                </w:tcPr>
                <w:p w14:paraId="01FCC0DA"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zarządzanie uprawnieniami Windows ACL kompatybilne z Active Directory oraz LDAP, zarządzanie użytkownikami i grupami</w:t>
                  </w:r>
                </w:p>
              </w:tc>
            </w:tr>
            <w:tr w:rsidR="00E55715" w:rsidRPr="00CE1C35" w14:paraId="65EA4F52" w14:textId="77777777" w:rsidTr="00624580">
              <w:trPr>
                <w:trHeight w:val="300"/>
              </w:trPr>
              <w:tc>
                <w:tcPr>
                  <w:tcW w:w="3320" w:type="dxa"/>
                  <w:tcBorders>
                    <w:top w:val="nil"/>
                    <w:left w:val="single" w:sz="4" w:space="0" w:color="auto"/>
                    <w:bottom w:val="single" w:sz="4" w:space="0" w:color="auto"/>
                    <w:right w:val="single" w:sz="4" w:space="0" w:color="auto"/>
                  </w:tcBorders>
                  <w:shd w:val="clear" w:color="auto" w:fill="auto"/>
                  <w:hideMark/>
                </w:tcPr>
                <w:p w14:paraId="21AB686F"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 </w:t>
                  </w:r>
                </w:p>
              </w:tc>
              <w:tc>
                <w:tcPr>
                  <w:tcW w:w="8880" w:type="dxa"/>
                  <w:tcBorders>
                    <w:top w:val="nil"/>
                    <w:left w:val="nil"/>
                    <w:bottom w:val="single" w:sz="4" w:space="0" w:color="auto"/>
                    <w:right w:val="single" w:sz="4" w:space="0" w:color="auto"/>
                  </w:tcBorders>
                  <w:shd w:val="clear" w:color="auto" w:fill="auto"/>
                  <w:hideMark/>
                </w:tcPr>
                <w:p w14:paraId="47D2328E"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Wirtualizacja zgodność z Hyper-V oraz Vmware</w:t>
                  </w:r>
                </w:p>
              </w:tc>
            </w:tr>
            <w:tr w:rsidR="00E55715" w:rsidRPr="00CE1C35" w14:paraId="51052746" w14:textId="77777777" w:rsidTr="00624580">
              <w:trPr>
                <w:trHeight w:val="300"/>
              </w:trPr>
              <w:tc>
                <w:tcPr>
                  <w:tcW w:w="3320" w:type="dxa"/>
                  <w:tcBorders>
                    <w:top w:val="nil"/>
                    <w:left w:val="single" w:sz="4" w:space="0" w:color="auto"/>
                    <w:bottom w:val="single" w:sz="4" w:space="0" w:color="auto"/>
                    <w:right w:val="single" w:sz="4" w:space="0" w:color="auto"/>
                  </w:tcBorders>
                  <w:shd w:val="clear" w:color="auto" w:fill="auto"/>
                  <w:hideMark/>
                </w:tcPr>
                <w:p w14:paraId="68F1DF8B"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 </w:t>
                  </w:r>
                </w:p>
              </w:tc>
              <w:tc>
                <w:tcPr>
                  <w:tcW w:w="8880" w:type="dxa"/>
                  <w:tcBorders>
                    <w:top w:val="nil"/>
                    <w:left w:val="nil"/>
                    <w:bottom w:val="single" w:sz="4" w:space="0" w:color="auto"/>
                    <w:right w:val="single" w:sz="4" w:space="0" w:color="auto"/>
                  </w:tcBorders>
                  <w:shd w:val="clear" w:color="auto" w:fill="auto"/>
                  <w:hideMark/>
                </w:tcPr>
                <w:p w14:paraId="2219C0C6"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Agregacja portów LAN IPv4</w:t>
                  </w:r>
                </w:p>
              </w:tc>
            </w:tr>
            <w:tr w:rsidR="00E55715" w:rsidRPr="00CE1C35" w14:paraId="08D4FDED" w14:textId="77777777" w:rsidTr="00624580">
              <w:trPr>
                <w:trHeight w:val="900"/>
              </w:trPr>
              <w:tc>
                <w:tcPr>
                  <w:tcW w:w="3320" w:type="dxa"/>
                  <w:tcBorders>
                    <w:top w:val="nil"/>
                    <w:left w:val="single" w:sz="4" w:space="0" w:color="auto"/>
                    <w:bottom w:val="single" w:sz="4" w:space="0" w:color="auto"/>
                    <w:right w:val="single" w:sz="4" w:space="0" w:color="auto"/>
                  </w:tcBorders>
                  <w:shd w:val="clear" w:color="auto" w:fill="auto"/>
                  <w:hideMark/>
                </w:tcPr>
                <w:p w14:paraId="4DC07CE0"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 </w:t>
                  </w:r>
                </w:p>
              </w:tc>
              <w:tc>
                <w:tcPr>
                  <w:tcW w:w="8880" w:type="dxa"/>
                  <w:tcBorders>
                    <w:top w:val="nil"/>
                    <w:left w:val="nil"/>
                    <w:bottom w:val="single" w:sz="4" w:space="0" w:color="auto"/>
                    <w:right w:val="single" w:sz="4" w:space="0" w:color="auto"/>
                  </w:tcBorders>
                  <w:shd w:val="clear" w:color="auto" w:fill="auto"/>
                  <w:hideMark/>
                </w:tcPr>
                <w:p w14:paraId="6C836C0C" w14:textId="77777777" w:rsidR="00E55715" w:rsidRPr="00CE1C35" w:rsidRDefault="00E55715" w:rsidP="00624580">
                  <w:pPr>
                    <w:widowControl/>
                    <w:autoSpaceDE/>
                    <w:autoSpaceDN/>
                    <w:rPr>
                      <w:rFonts w:ascii="Calibri" w:hAnsi="Calibri" w:cs="Calibri"/>
                      <w:lang w:eastAsia="pl-PL"/>
                    </w:rPr>
                  </w:pPr>
                  <w:proofErr w:type="spellStart"/>
                  <w:r w:rsidRPr="00CE1C35">
                    <w:rPr>
                      <w:rFonts w:ascii="Calibri" w:hAnsi="Calibri" w:cs="Calibri"/>
                      <w:lang w:eastAsia="pl-PL"/>
                    </w:rPr>
                    <w:t>deduplikacja</w:t>
                  </w:r>
                  <w:proofErr w:type="spellEnd"/>
                  <w:r w:rsidRPr="00CE1C35">
                    <w:rPr>
                      <w:rFonts w:ascii="Calibri" w:hAnsi="Calibri" w:cs="Calibri"/>
                      <w:lang w:eastAsia="pl-PL"/>
                    </w:rPr>
                    <w:t xml:space="preserve">, migawki, replikacja, backup i archiwizacja danych, FTP, SFTP, udostępnianie folderów sieciowych dla Windows, zarządzanie przez WWW, NFS, NTP, SNMP, SMTP, system log, </w:t>
                  </w:r>
                  <w:proofErr w:type="spellStart"/>
                  <w:r w:rsidRPr="00CE1C35">
                    <w:rPr>
                      <w:rFonts w:ascii="Calibri" w:hAnsi="Calibri" w:cs="Calibri"/>
                      <w:lang w:eastAsia="pl-PL"/>
                    </w:rPr>
                    <w:t>iSCSI</w:t>
                  </w:r>
                  <w:proofErr w:type="spellEnd"/>
                  <w:r w:rsidRPr="00CE1C35">
                    <w:rPr>
                      <w:rFonts w:ascii="Calibri" w:hAnsi="Calibri" w:cs="Calibri"/>
                      <w:lang w:eastAsia="pl-PL"/>
                    </w:rPr>
                    <w:t xml:space="preserve">, SSH, ograniczenie przestrzeni dla folderów (Folder </w:t>
                  </w:r>
                  <w:proofErr w:type="spellStart"/>
                  <w:r w:rsidRPr="00CE1C35">
                    <w:rPr>
                      <w:rFonts w:ascii="Calibri" w:hAnsi="Calibri" w:cs="Calibri"/>
                      <w:lang w:eastAsia="pl-PL"/>
                    </w:rPr>
                    <w:t>Quota</w:t>
                  </w:r>
                  <w:proofErr w:type="spellEnd"/>
                  <w:r w:rsidRPr="00CE1C35">
                    <w:rPr>
                      <w:rFonts w:ascii="Calibri" w:hAnsi="Calibri" w:cs="Calibri"/>
                      <w:lang w:eastAsia="pl-PL"/>
                    </w:rPr>
                    <w:t xml:space="preserve">), IP </w:t>
                  </w:r>
                  <w:proofErr w:type="spellStart"/>
                  <w:r w:rsidRPr="00CE1C35">
                    <w:rPr>
                      <w:rFonts w:ascii="Calibri" w:hAnsi="Calibri" w:cs="Calibri"/>
                      <w:lang w:eastAsia="pl-PL"/>
                    </w:rPr>
                    <w:t>access</w:t>
                  </w:r>
                  <w:proofErr w:type="spellEnd"/>
                  <w:r w:rsidRPr="00CE1C35">
                    <w:rPr>
                      <w:rFonts w:ascii="Calibri" w:hAnsi="Calibri" w:cs="Calibri"/>
                      <w:lang w:eastAsia="pl-PL"/>
                    </w:rPr>
                    <w:t xml:space="preserve"> </w:t>
                  </w:r>
                  <w:proofErr w:type="spellStart"/>
                  <w:r w:rsidRPr="00CE1C35">
                    <w:rPr>
                      <w:rFonts w:ascii="Calibri" w:hAnsi="Calibri" w:cs="Calibri"/>
                      <w:lang w:eastAsia="pl-PL"/>
                    </w:rPr>
                    <w:t>control</w:t>
                  </w:r>
                  <w:proofErr w:type="spellEnd"/>
                  <w:r w:rsidRPr="00CE1C35">
                    <w:rPr>
                      <w:rFonts w:ascii="Calibri" w:hAnsi="Calibri" w:cs="Calibri"/>
                      <w:lang w:eastAsia="pl-PL"/>
                    </w:rPr>
                    <w:t>,</w:t>
                  </w:r>
                  <w:r w:rsidRPr="00CE1C35">
                    <w:rPr>
                      <w:sz w:val="24"/>
                      <w:szCs w:val="24"/>
                      <w:lang w:eastAsia="pl-PL"/>
                    </w:rPr>
                    <w:t xml:space="preserve"> </w:t>
                  </w:r>
                  <w:r w:rsidRPr="00CE1C35">
                    <w:rPr>
                      <w:rFonts w:ascii="Calibri" w:hAnsi="Calibri" w:cs="Calibri"/>
                      <w:lang w:eastAsia="pl-PL"/>
                    </w:rPr>
                    <w:t xml:space="preserve">Disk S.M.A.R.T </w:t>
                  </w:r>
                  <w:proofErr w:type="spellStart"/>
                  <w:r w:rsidRPr="00CE1C35">
                    <w:rPr>
                      <w:rFonts w:ascii="Calibri" w:hAnsi="Calibri" w:cs="Calibri"/>
                      <w:lang w:eastAsia="pl-PL"/>
                    </w:rPr>
                    <w:t>check</w:t>
                  </w:r>
                  <w:proofErr w:type="spellEnd"/>
                  <w:r w:rsidRPr="00CE1C35">
                    <w:rPr>
                      <w:rFonts w:ascii="Calibri" w:hAnsi="Calibri" w:cs="Calibri"/>
                      <w:lang w:eastAsia="pl-PL"/>
                    </w:rPr>
                    <w:t xml:space="preserve">, </w:t>
                  </w:r>
                  <w:proofErr w:type="spellStart"/>
                  <w:r w:rsidRPr="00CE1C35">
                    <w:rPr>
                      <w:rFonts w:ascii="Calibri" w:hAnsi="Calibri" w:cs="Calibri"/>
                      <w:lang w:eastAsia="pl-PL"/>
                    </w:rPr>
                    <w:t>Pool</w:t>
                  </w:r>
                  <w:proofErr w:type="spellEnd"/>
                  <w:r w:rsidRPr="00CE1C35">
                    <w:rPr>
                      <w:rFonts w:ascii="Calibri" w:hAnsi="Calibri" w:cs="Calibri"/>
                      <w:lang w:eastAsia="pl-PL"/>
                    </w:rPr>
                    <w:t xml:space="preserve"> </w:t>
                  </w:r>
                  <w:proofErr w:type="spellStart"/>
                  <w:r w:rsidRPr="00CE1C35">
                    <w:rPr>
                      <w:rFonts w:ascii="Calibri" w:hAnsi="Calibri" w:cs="Calibri"/>
                      <w:lang w:eastAsia="pl-PL"/>
                    </w:rPr>
                    <w:t>Encryption</w:t>
                  </w:r>
                  <w:proofErr w:type="spellEnd"/>
                  <w:r w:rsidRPr="00CE1C35">
                    <w:rPr>
                      <w:rFonts w:ascii="Calibri" w:hAnsi="Calibri" w:cs="Calibri"/>
                      <w:lang w:eastAsia="pl-PL"/>
                    </w:rPr>
                    <w:t xml:space="preserve">, </w:t>
                  </w:r>
                  <w:proofErr w:type="spellStart"/>
                  <w:r w:rsidRPr="00CE1C35">
                    <w:rPr>
                      <w:rFonts w:ascii="Calibri" w:hAnsi="Calibri" w:cs="Calibri"/>
                      <w:lang w:eastAsia="pl-PL"/>
                    </w:rPr>
                    <w:t>Support</w:t>
                  </w:r>
                  <w:proofErr w:type="spellEnd"/>
                  <w:r w:rsidRPr="00CE1C35">
                    <w:rPr>
                      <w:rFonts w:ascii="Calibri" w:hAnsi="Calibri" w:cs="Calibri"/>
                      <w:lang w:eastAsia="pl-PL"/>
                    </w:rPr>
                    <w:t xml:space="preserve"> Disk cache.</w:t>
                  </w:r>
                </w:p>
              </w:tc>
            </w:tr>
            <w:tr w:rsidR="00E55715" w:rsidRPr="00CE1C35" w14:paraId="59A8D382" w14:textId="77777777" w:rsidTr="00624580">
              <w:trPr>
                <w:trHeight w:val="600"/>
              </w:trPr>
              <w:tc>
                <w:tcPr>
                  <w:tcW w:w="3320" w:type="dxa"/>
                  <w:tcBorders>
                    <w:top w:val="nil"/>
                    <w:left w:val="single" w:sz="4" w:space="0" w:color="auto"/>
                    <w:bottom w:val="single" w:sz="4" w:space="0" w:color="auto"/>
                    <w:right w:val="single" w:sz="4" w:space="0" w:color="auto"/>
                  </w:tcBorders>
                  <w:shd w:val="clear" w:color="auto" w:fill="auto"/>
                  <w:hideMark/>
                </w:tcPr>
                <w:p w14:paraId="6E1E206C"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System</w:t>
                  </w:r>
                </w:p>
              </w:tc>
              <w:tc>
                <w:tcPr>
                  <w:tcW w:w="8880" w:type="dxa"/>
                  <w:tcBorders>
                    <w:top w:val="nil"/>
                    <w:left w:val="nil"/>
                    <w:bottom w:val="single" w:sz="4" w:space="0" w:color="auto"/>
                    <w:right w:val="single" w:sz="4" w:space="0" w:color="auto"/>
                  </w:tcBorders>
                  <w:shd w:val="clear" w:color="auto" w:fill="auto"/>
                  <w:hideMark/>
                </w:tcPr>
                <w:p w14:paraId="14CEB956"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Zainstalowany system producenta, aktualizacja oprogramowania i systemu bezpośrednio poprzez www.</w:t>
                  </w:r>
                </w:p>
              </w:tc>
            </w:tr>
            <w:tr w:rsidR="00E55715" w:rsidRPr="00CE1C35" w14:paraId="55498B48" w14:textId="77777777" w:rsidTr="00624580">
              <w:trPr>
                <w:trHeight w:val="300"/>
              </w:trPr>
              <w:tc>
                <w:tcPr>
                  <w:tcW w:w="3320" w:type="dxa"/>
                  <w:tcBorders>
                    <w:top w:val="nil"/>
                    <w:left w:val="single" w:sz="4" w:space="0" w:color="auto"/>
                    <w:bottom w:val="single" w:sz="4" w:space="0" w:color="auto"/>
                    <w:right w:val="single" w:sz="4" w:space="0" w:color="auto"/>
                  </w:tcBorders>
                  <w:shd w:val="clear" w:color="auto" w:fill="auto"/>
                  <w:hideMark/>
                </w:tcPr>
                <w:p w14:paraId="3CC71611"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obudowa</w:t>
                  </w:r>
                </w:p>
              </w:tc>
              <w:tc>
                <w:tcPr>
                  <w:tcW w:w="8880" w:type="dxa"/>
                  <w:tcBorders>
                    <w:top w:val="nil"/>
                    <w:left w:val="nil"/>
                    <w:bottom w:val="single" w:sz="4" w:space="0" w:color="auto"/>
                    <w:right w:val="single" w:sz="4" w:space="0" w:color="auto"/>
                  </w:tcBorders>
                  <w:shd w:val="clear" w:color="auto" w:fill="auto"/>
                  <w:hideMark/>
                </w:tcPr>
                <w:p w14:paraId="3CA65CF9" w14:textId="77777777" w:rsidR="00E55715" w:rsidRPr="00CE1C35" w:rsidRDefault="00E55715" w:rsidP="00624580">
                  <w:pPr>
                    <w:widowControl/>
                    <w:autoSpaceDE/>
                    <w:autoSpaceDN/>
                    <w:rPr>
                      <w:rFonts w:ascii="Calibri" w:hAnsi="Calibri" w:cs="Calibri"/>
                      <w:lang w:eastAsia="pl-PL"/>
                    </w:rPr>
                  </w:pPr>
                  <w:proofErr w:type="spellStart"/>
                  <w:r w:rsidRPr="00CE1C35">
                    <w:rPr>
                      <w:rFonts w:ascii="Calibri" w:hAnsi="Calibri" w:cs="Calibri"/>
                      <w:lang w:eastAsia="pl-PL"/>
                    </w:rPr>
                    <w:t>rack</w:t>
                  </w:r>
                  <w:proofErr w:type="spellEnd"/>
                  <w:r w:rsidRPr="00CE1C35">
                    <w:rPr>
                      <w:rFonts w:ascii="Calibri" w:hAnsi="Calibri" w:cs="Calibri"/>
                      <w:lang w:eastAsia="pl-PL"/>
                    </w:rPr>
                    <w:t xml:space="preserve"> 19cali maksymalnie 2U</w:t>
                  </w:r>
                </w:p>
              </w:tc>
            </w:tr>
            <w:tr w:rsidR="00E55715" w:rsidRPr="00CE1C35" w14:paraId="09DA7D48" w14:textId="77777777" w:rsidTr="00624580">
              <w:trPr>
                <w:trHeight w:val="300"/>
              </w:trPr>
              <w:tc>
                <w:tcPr>
                  <w:tcW w:w="3320" w:type="dxa"/>
                  <w:tcBorders>
                    <w:top w:val="nil"/>
                    <w:left w:val="single" w:sz="4" w:space="0" w:color="auto"/>
                    <w:bottom w:val="single" w:sz="4" w:space="0" w:color="auto"/>
                    <w:right w:val="single" w:sz="4" w:space="0" w:color="auto"/>
                  </w:tcBorders>
                  <w:shd w:val="clear" w:color="auto" w:fill="auto"/>
                  <w:hideMark/>
                </w:tcPr>
                <w:p w14:paraId="0171264C"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Zainstalowany system producenta</w:t>
                  </w:r>
                </w:p>
              </w:tc>
              <w:tc>
                <w:tcPr>
                  <w:tcW w:w="8880" w:type="dxa"/>
                  <w:tcBorders>
                    <w:top w:val="nil"/>
                    <w:left w:val="nil"/>
                    <w:bottom w:val="single" w:sz="4" w:space="0" w:color="auto"/>
                    <w:right w:val="single" w:sz="4" w:space="0" w:color="auto"/>
                  </w:tcBorders>
                  <w:shd w:val="clear" w:color="auto" w:fill="auto"/>
                  <w:hideMark/>
                </w:tcPr>
                <w:p w14:paraId="6CD6DC9E"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TAK, obsługiwane język angielski</w:t>
                  </w:r>
                </w:p>
              </w:tc>
            </w:tr>
            <w:tr w:rsidR="00E55715" w:rsidRPr="00CE1C35" w14:paraId="07543C05" w14:textId="77777777" w:rsidTr="00624580">
              <w:trPr>
                <w:trHeight w:val="300"/>
              </w:trPr>
              <w:tc>
                <w:tcPr>
                  <w:tcW w:w="3320" w:type="dxa"/>
                  <w:tcBorders>
                    <w:top w:val="nil"/>
                    <w:left w:val="single" w:sz="4" w:space="0" w:color="auto"/>
                    <w:bottom w:val="single" w:sz="4" w:space="0" w:color="auto"/>
                    <w:right w:val="single" w:sz="4" w:space="0" w:color="auto"/>
                  </w:tcBorders>
                  <w:shd w:val="clear" w:color="auto" w:fill="auto"/>
                  <w:noWrap/>
                  <w:hideMark/>
                </w:tcPr>
                <w:p w14:paraId="1E04F71E" w14:textId="3E9AEC0E"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 xml:space="preserve">Gwarancja </w:t>
                  </w:r>
                </w:p>
              </w:tc>
              <w:tc>
                <w:tcPr>
                  <w:tcW w:w="8880" w:type="dxa"/>
                  <w:tcBorders>
                    <w:top w:val="nil"/>
                    <w:left w:val="nil"/>
                    <w:bottom w:val="single" w:sz="4" w:space="0" w:color="auto"/>
                    <w:right w:val="single" w:sz="4" w:space="0" w:color="auto"/>
                  </w:tcBorders>
                  <w:shd w:val="clear" w:color="auto" w:fill="auto"/>
                  <w:hideMark/>
                </w:tcPr>
                <w:p w14:paraId="3F890A12" w14:textId="089AFE50" w:rsidR="00E55715" w:rsidRPr="00CE1C35" w:rsidRDefault="00304BAB" w:rsidP="00624580">
                  <w:pPr>
                    <w:widowControl/>
                    <w:autoSpaceDE/>
                    <w:autoSpaceDN/>
                    <w:rPr>
                      <w:rFonts w:ascii="Calibri" w:hAnsi="Calibri" w:cs="Calibri"/>
                      <w:lang w:eastAsia="pl-PL"/>
                    </w:rPr>
                  </w:pPr>
                  <w:r w:rsidRPr="00304BAB">
                    <w:rPr>
                      <w:rFonts w:ascii="Calibri" w:hAnsi="Calibri" w:cs="Calibri"/>
                      <w:lang w:eastAsia="pl-PL"/>
                    </w:rPr>
                    <w:t>36 miesięcy NBD (</w:t>
                  </w:r>
                  <w:proofErr w:type="spellStart"/>
                  <w:r w:rsidRPr="00304BAB">
                    <w:rPr>
                      <w:rFonts w:ascii="Calibri" w:hAnsi="Calibri" w:cs="Calibri"/>
                      <w:lang w:eastAsia="pl-PL"/>
                    </w:rPr>
                    <w:t>Next</w:t>
                  </w:r>
                  <w:proofErr w:type="spellEnd"/>
                  <w:r w:rsidRPr="00304BAB">
                    <w:rPr>
                      <w:rFonts w:ascii="Calibri" w:hAnsi="Calibri" w:cs="Calibri"/>
                      <w:lang w:eastAsia="pl-PL"/>
                    </w:rPr>
                    <w:t xml:space="preserve"> Business Day)</w:t>
                  </w:r>
                </w:p>
              </w:tc>
            </w:tr>
          </w:tbl>
          <w:p w14:paraId="458F395F" w14:textId="77777777" w:rsidR="00E55715" w:rsidRDefault="00E55715" w:rsidP="00624580">
            <w:pPr>
              <w:widowControl/>
              <w:autoSpaceDE/>
              <w:autoSpaceDN/>
              <w:rPr>
                <w:rFonts w:ascii="Calibri" w:hAnsi="Calibri" w:cs="Calibri"/>
                <w:b/>
                <w:bCs/>
                <w:color w:val="000000"/>
                <w:lang w:eastAsia="pl-PL"/>
              </w:rPr>
            </w:pPr>
          </w:p>
          <w:p w14:paraId="2298DC23" w14:textId="77777777" w:rsidR="00E55715" w:rsidRDefault="00E55715" w:rsidP="00624580">
            <w:pPr>
              <w:widowControl/>
              <w:autoSpaceDE/>
              <w:autoSpaceDN/>
              <w:rPr>
                <w:rFonts w:ascii="Calibri" w:hAnsi="Calibri" w:cs="Calibri"/>
                <w:b/>
                <w:bCs/>
                <w:color w:val="000000"/>
                <w:lang w:eastAsia="pl-PL"/>
              </w:rPr>
            </w:pPr>
          </w:p>
          <w:p w14:paraId="5D41F066" w14:textId="77777777" w:rsidR="00E55715" w:rsidRDefault="00E55715" w:rsidP="00624580">
            <w:pPr>
              <w:widowControl/>
              <w:autoSpaceDE/>
              <w:autoSpaceDN/>
              <w:rPr>
                <w:rFonts w:ascii="Calibri" w:hAnsi="Calibri" w:cs="Calibri"/>
                <w:b/>
                <w:bCs/>
                <w:color w:val="000000"/>
                <w:lang w:eastAsia="pl-PL"/>
              </w:rPr>
            </w:pPr>
          </w:p>
          <w:p w14:paraId="45B0500C" w14:textId="77777777" w:rsidR="00E55715" w:rsidRDefault="00E55715" w:rsidP="00624580">
            <w:pPr>
              <w:widowControl/>
              <w:autoSpaceDE/>
              <w:autoSpaceDN/>
              <w:rPr>
                <w:rFonts w:ascii="Calibri" w:hAnsi="Calibri" w:cs="Calibri"/>
                <w:b/>
                <w:bCs/>
                <w:color w:val="000000"/>
                <w:lang w:eastAsia="pl-PL"/>
              </w:rPr>
            </w:pPr>
          </w:p>
          <w:p w14:paraId="17FBB1C8" w14:textId="77777777" w:rsidR="00E55715" w:rsidRPr="00CE1C35" w:rsidRDefault="00E55715" w:rsidP="00624580">
            <w:pPr>
              <w:widowControl/>
              <w:autoSpaceDE/>
              <w:autoSpaceDN/>
              <w:rPr>
                <w:rFonts w:ascii="Calibri" w:hAnsi="Calibri" w:cs="Calibri"/>
                <w:b/>
                <w:bCs/>
                <w:color w:val="000000"/>
                <w:lang w:eastAsia="pl-PL"/>
              </w:rPr>
            </w:pPr>
            <w:r w:rsidRPr="00CE1C35">
              <w:rPr>
                <w:rFonts w:ascii="Calibri" w:hAnsi="Calibri" w:cs="Calibri"/>
                <w:b/>
                <w:bCs/>
                <w:color w:val="000000"/>
                <w:lang w:eastAsia="pl-PL"/>
              </w:rPr>
              <w:t xml:space="preserve">Poz.3 </w:t>
            </w:r>
          </w:p>
          <w:tbl>
            <w:tblPr>
              <w:tblW w:w="14347" w:type="dxa"/>
              <w:tblCellMar>
                <w:left w:w="70" w:type="dxa"/>
                <w:right w:w="70" w:type="dxa"/>
              </w:tblCellMar>
              <w:tblLook w:val="04A0" w:firstRow="1" w:lastRow="0" w:firstColumn="1" w:lastColumn="0" w:noHBand="0" w:noVBand="1"/>
            </w:tblPr>
            <w:tblGrid>
              <w:gridCol w:w="3179"/>
              <w:gridCol w:w="11168"/>
            </w:tblGrid>
            <w:tr w:rsidR="00E55715" w:rsidRPr="00CE1C35" w14:paraId="41E226A2" w14:textId="77777777" w:rsidTr="00624580">
              <w:trPr>
                <w:trHeight w:val="735"/>
              </w:trPr>
              <w:tc>
                <w:tcPr>
                  <w:tcW w:w="3179"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2DDFFBD5" w14:textId="77777777" w:rsidR="00E55715" w:rsidRPr="00CE1C35" w:rsidRDefault="00E55715" w:rsidP="00624580">
                  <w:pPr>
                    <w:widowControl/>
                    <w:autoSpaceDE/>
                    <w:autoSpaceDN/>
                    <w:rPr>
                      <w:rFonts w:ascii="Calibri" w:hAnsi="Calibri" w:cs="Calibri"/>
                      <w:b/>
                      <w:bCs/>
                      <w:color w:val="000000"/>
                      <w:lang w:eastAsia="pl-PL"/>
                    </w:rPr>
                  </w:pPr>
                  <w:r w:rsidRPr="00CE1C35">
                    <w:rPr>
                      <w:rFonts w:ascii="Calibri" w:hAnsi="Calibri" w:cs="Calibri"/>
                      <w:b/>
                      <w:bCs/>
                      <w:color w:val="000000"/>
                      <w:lang w:eastAsia="pl-PL"/>
                    </w:rPr>
                    <w:t>Oprogramowanie do tworzenia kopii zapasowych</w:t>
                  </w:r>
                </w:p>
              </w:tc>
              <w:tc>
                <w:tcPr>
                  <w:tcW w:w="11168" w:type="dxa"/>
                  <w:tcBorders>
                    <w:top w:val="single" w:sz="4" w:space="0" w:color="auto"/>
                    <w:left w:val="nil"/>
                    <w:bottom w:val="single" w:sz="4" w:space="0" w:color="auto"/>
                    <w:right w:val="single" w:sz="4" w:space="0" w:color="auto"/>
                  </w:tcBorders>
                  <w:shd w:val="clear" w:color="000000" w:fill="FFFF00"/>
                  <w:noWrap/>
                  <w:vAlign w:val="bottom"/>
                  <w:hideMark/>
                </w:tcPr>
                <w:p w14:paraId="04CCDA5F" w14:textId="77777777" w:rsidR="00E55715" w:rsidRPr="00CE1C35" w:rsidRDefault="00E55715" w:rsidP="00624580">
                  <w:pPr>
                    <w:widowControl/>
                    <w:autoSpaceDE/>
                    <w:autoSpaceDN/>
                    <w:rPr>
                      <w:rFonts w:ascii="Calibri" w:hAnsi="Calibri" w:cs="Calibri"/>
                      <w:color w:val="000000"/>
                      <w:lang w:eastAsia="pl-PL"/>
                    </w:rPr>
                  </w:pPr>
                  <w:r w:rsidRPr="00CE1C35">
                    <w:rPr>
                      <w:rFonts w:ascii="Calibri" w:hAnsi="Calibri" w:cs="Calibri"/>
                      <w:color w:val="000000"/>
                      <w:lang w:eastAsia="pl-PL"/>
                    </w:rPr>
                    <w:t> </w:t>
                  </w:r>
                </w:p>
              </w:tc>
            </w:tr>
            <w:tr w:rsidR="00E55715" w:rsidRPr="00CE1C35" w14:paraId="7627FA1C" w14:textId="77777777" w:rsidTr="00624580">
              <w:trPr>
                <w:trHeight w:val="735"/>
              </w:trPr>
              <w:tc>
                <w:tcPr>
                  <w:tcW w:w="3179" w:type="dxa"/>
                  <w:tcBorders>
                    <w:top w:val="nil"/>
                    <w:left w:val="single" w:sz="4" w:space="0" w:color="auto"/>
                    <w:bottom w:val="single" w:sz="4" w:space="0" w:color="auto"/>
                    <w:right w:val="single" w:sz="4" w:space="0" w:color="auto"/>
                  </w:tcBorders>
                  <w:shd w:val="clear" w:color="auto" w:fill="auto"/>
                  <w:hideMark/>
                </w:tcPr>
                <w:p w14:paraId="1BF0F091"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Oprogramowanie z możliwością zainstalowania w Systemie Windows Server 2019</w:t>
                  </w:r>
                </w:p>
              </w:tc>
              <w:tc>
                <w:tcPr>
                  <w:tcW w:w="11168" w:type="dxa"/>
                  <w:tcBorders>
                    <w:top w:val="nil"/>
                    <w:left w:val="nil"/>
                    <w:bottom w:val="single" w:sz="4" w:space="0" w:color="auto"/>
                    <w:right w:val="single" w:sz="4" w:space="0" w:color="auto"/>
                  </w:tcBorders>
                  <w:shd w:val="clear" w:color="auto" w:fill="auto"/>
                  <w:hideMark/>
                </w:tcPr>
                <w:p w14:paraId="0549AABE"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macierzysta obsługa napędów taśmowych LTO-8</w:t>
                  </w:r>
                </w:p>
              </w:tc>
            </w:tr>
            <w:tr w:rsidR="00E55715" w:rsidRPr="00CE1C35" w14:paraId="6A005379" w14:textId="77777777" w:rsidTr="00624580">
              <w:trPr>
                <w:trHeight w:val="990"/>
              </w:trPr>
              <w:tc>
                <w:tcPr>
                  <w:tcW w:w="3179" w:type="dxa"/>
                  <w:tcBorders>
                    <w:top w:val="nil"/>
                    <w:left w:val="single" w:sz="4" w:space="0" w:color="auto"/>
                    <w:bottom w:val="single" w:sz="4" w:space="0" w:color="auto"/>
                    <w:right w:val="single" w:sz="4" w:space="0" w:color="auto"/>
                  </w:tcBorders>
                  <w:shd w:val="clear" w:color="auto" w:fill="auto"/>
                  <w:hideMark/>
                </w:tcPr>
                <w:p w14:paraId="76B30220"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 </w:t>
                  </w:r>
                </w:p>
              </w:tc>
              <w:tc>
                <w:tcPr>
                  <w:tcW w:w="11168" w:type="dxa"/>
                  <w:tcBorders>
                    <w:top w:val="nil"/>
                    <w:left w:val="nil"/>
                    <w:bottom w:val="single" w:sz="4" w:space="0" w:color="auto"/>
                    <w:right w:val="single" w:sz="4" w:space="0" w:color="auto"/>
                  </w:tcBorders>
                  <w:shd w:val="clear" w:color="auto" w:fill="auto"/>
                  <w:hideMark/>
                </w:tcPr>
                <w:p w14:paraId="4C656C80"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3 lata subskrypcji na użytkowanie oprogramowania oraz dostęp do aktualizacji i wsparcia technicznego producenta.</w:t>
                  </w:r>
                </w:p>
              </w:tc>
            </w:tr>
            <w:tr w:rsidR="00E55715" w:rsidRPr="00CE1C35" w14:paraId="1F7ED243" w14:textId="77777777" w:rsidTr="00624580">
              <w:trPr>
                <w:trHeight w:val="1410"/>
              </w:trPr>
              <w:tc>
                <w:tcPr>
                  <w:tcW w:w="3179" w:type="dxa"/>
                  <w:tcBorders>
                    <w:top w:val="nil"/>
                    <w:left w:val="single" w:sz="4" w:space="0" w:color="auto"/>
                    <w:bottom w:val="single" w:sz="4" w:space="0" w:color="auto"/>
                    <w:right w:val="single" w:sz="4" w:space="0" w:color="auto"/>
                  </w:tcBorders>
                  <w:shd w:val="clear" w:color="auto" w:fill="auto"/>
                  <w:hideMark/>
                </w:tcPr>
                <w:p w14:paraId="298F3528"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 </w:t>
                  </w:r>
                </w:p>
              </w:tc>
              <w:tc>
                <w:tcPr>
                  <w:tcW w:w="11168" w:type="dxa"/>
                  <w:tcBorders>
                    <w:top w:val="nil"/>
                    <w:left w:val="nil"/>
                    <w:bottom w:val="single" w:sz="4" w:space="0" w:color="auto"/>
                    <w:right w:val="single" w:sz="4" w:space="0" w:color="auto"/>
                  </w:tcBorders>
                  <w:shd w:val="clear" w:color="auto" w:fill="auto"/>
                  <w:hideMark/>
                </w:tcPr>
                <w:p w14:paraId="75F6FE18"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Subskrypcja musi zapewniać backup 20 maszyn wirtualnych w technologii Hyper-V i Vmware oraz 4 maszyn fizycznych i dodatkowo foldery udostępniane w sieci lokalnej o pojemności maksymalnie 5TB danych.</w:t>
                  </w:r>
                </w:p>
              </w:tc>
            </w:tr>
            <w:tr w:rsidR="00E55715" w:rsidRPr="00CE1C35" w14:paraId="0D7FD7BA" w14:textId="77777777" w:rsidTr="00624580">
              <w:trPr>
                <w:trHeight w:val="4819"/>
              </w:trPr>
              <w:tc>
                <w:tcPr>
                  <w:tcW w:w="3179" w:type="dxa"/>
                  <w:tcBorders>
                    <w:top w:val="nil"/>
                    <w:left w:val="single" w:sz="4" w:space="0" w:color="auto"/>
                    <w:bottom w:val="single" w:sz="4" w:space="0" w:color="auto"/>
                    <w:right w:val="single" w:sz="4" w:space="0" w:color="auto"/>
                  </w:tcBorders>
                  <w:shd w:val="clear" w:color="auto" w:fill="auto"/>
                  <w:hideMark/>
                </w:tcPr>
                <w:p w14:paraId="5F550B69"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lastRenderedPageBreak/>
                    <w:t>Funkcjonalność</w:t>
                  </w:r>
                </w:p>
              </w:tc>
              <w:tc>
                <w:tcPr>
                  <w:tcW w:w="11168" w:type="dxa"/>
                  <w:tcBorders>
                    <w:top w:val="nil"/>
                    <w:left w:val="nil"/>
                    <w:bottom w:val="single" w:sz="4" w:space="0" w:color="auto"/>
                    <w:right w:val="single" w:sz="4" w:space="0" w:color="auto"/>
                  </w:tcBorders>
                  <w:shd w:val="clear" w:color="auto" w:fill="auto"/>
                  <w:hideMark/>
                </w:tcPr>
                <w:p w14:paraId="5CA3A863"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 xml:space="preserve">Tworzenie backupu, przywracanie danych z backupu, ustawianie harmonogramu zadań. Oprogramowanie musi mieć możliwość integracji z innymi systemami poprzez wbudowane </w:t>
                  </w:r>
                  <w:proofErr w:type="spellStart"/>
                  <w:r w:rsidRPr="00CE1C35">
                    <w:rPr>
                      <w:rFonts w:ascii="Calibri" w:hAnsi="Calibri" w:cs="Calibri"/>
                      <w:lang w:eastAsia="pl-PL"/>
                    </w:rPr>
                    <w:t>RESTful</w:t>
                  </w:r>
                  <w:proofErr w:type="spellEnd"/>
                  <w:r w:rsidRPr="00CE1C35">
                    <w:rPr>
                      <w:rFonts w:ascii="Calibri" w:hAnsi="Calibri" w:cs="Calibri"/>
                      <w:lang w:eastAsia="pl-PL"/>
                    </w:rPr>
                    <w:t xml:space="preserve"> API, integracja z Vmware oraz Hyper-V możliwość wybrania z poziomu aplikacji konkretnej maszyny do stworzenia backupu, usługa backup </w:t>
                  </w:r>
                  <w:proofErr w:type="spellStart"/>
                  <w:r w:rsidRPr="00CE1C35">
                    <w:rPr>
                      <w:rFonts w:ascii="Calibri" w:hAnsi="Calibri" w:cs="Calibri"/>
                      <w:lang w:eastAsia="pl-PL"/>
                    </w:rPr>
                    <w:t>proxy</w:t>
                  </w:r>
                  <w:proofErr w:type="spellEnd"/>
                  <w:r w:rsidRPr="00CE1C35">
                    <w:rPr>
                      <w:rFonts w:ascii="Calibri" w:hAnsi="Calibri" w:cs="Calibri"/>
                      <w:lang w:eastAsia="pl-PL"/>
                    </w:rPr>
                    <w:t xml:space="preserve">, która umożliwia zoptymalizować wydajność kilku współbieżnych zadań, możliwość dodawania repozytorium backupu z systemów Linux oraz Windows, możliwość podłączenia zewnętrznych repozytoriów rozwiązań chmurowych </w:t>
                  </w:r>
                  <w:proofErr w:type="spellStart"/>
                  <w:r w:rsidRPr="00CE1C35">
                    <w:rPr>
                      <w:rFonts w:ascii="Calibri" w:hAnsi="Calibri" w:cs="Calibri"/>
                      <w:lang w:eastAsia="pl-PL"/>
                    </w:rPr>
                    <w:t>Azure</w:t>
                  </w:r>
                  <w:proofErr w:type="spellEnd"/>
                  <w:r w:rsidRPr="00CE1C35">
                    <w:rPr>
                      <w:rFonts w:ascii="Calibri" w:hAnsi="Calibri" w:cs="Calibri"/>
                      <w:lang w:eastAsia="pl-PL"/>
                    </w:rPr>
                    <w:t xml:space="preserve">, Google </w:t>
                  </w:r>
                  <w:proofErr w:type="spellStart"/>
                  <w:r w:rsidRPr="00CE1C35">
                    <w:rPr>
                      <w:rFonts w:ascii="Calibri" w:hAnsi="Calibri" w:cs="Calibri"/>
                      <w:lang w:eastAsia="pl-PL"/>
                    </w:rPr>
                    <w:t>Cloud</w:t>
                  </w:r>
                  <w:proofErr w:type="spellEnd"/>
                  <w:r w:rsidRPr="00CE1C35">
                    <w:rPr>
                      <w:rFonts w:ascii="Calibri" w:hAnsi="Calibri" w:cs="Calibri"/>
                      <w:lang w:eastAsia="pl-PL"/>
                    </w:rPr>
                    <w:t xml:space="preserve">, AWS, oprogramowanie musi mieć wbudowane mechanizmy backupu konfiguracji w celu prostego odtworzenia systemu po całkowitej </w:t>
                  </w:r>
                  <w:proofErr w:type="spellStart"/>
                  <w:r w:rsidRPr="00CE1C35">
                    <w:rPr>
                      <w:rFonts w:ascii="Calibri" w:hAnsi="Calibri" w:cs="Calibri"/>
                      <w:lang w:eastAsia="pl-PL"/>
                    </w:rPr>
                    <w:t>reinstalacji</w:t>
                  </w:r>
                  <w:proofErr w:type="spellEnd"/>
                  <w:r w:rsidRPr="00CE1C35">
                    <w:rPr>
                      <w:rFonts w:ascii="Calibri" w:hAnsi="Calibri" w:cs="Calibri"/>
                      <w:lang w:eastAsia="pl-PL"/>
                    </w:rPr>
                    <w:t>, oprogramowanie musi zapewniać mechanizmy informowania o wykonaniu/błędzie</w:t>
                  </w:r>
                  <w:r w:rsidRPr="00CE1C35">
                    <w:rPr>
                      <w:rFonts w:ascii="Calibri" w:hAnsi="Calibri" w:cs="Calibri"/>
                      <w:lang w:eastAsia="pl-PL"/>
                    </w:rPr>
                    <w:br/>
                    <w:t xml:space="preserve">zadania poprzez email lub SNMP. Oprogramowanie musi mieć wbudowane mechanizmy szyfrowania zarówno plików z backupami jak i transmisji sieciowej. Włączenie szyfrowania nie może skutkować utratą jakiejkolwiek funkcjonalności. Oprogramowanie musi mieć możliwość replikacji włączonych wirtualnych maszyn bezpośrednio z infrastruktury </w:t>
                  </w:r>
                  <w:proofErr w:type="spellStart"/>
                  <w:r w:rsidRPr="00CE1C35">
                    <w:rPr>
                      <w:rFonts w:ascii="Calibri" w:hAnsi="Calibri" w:cs="Calibri"/>
                      <w:lang w:eastAsia="pl-PL"/>
                    </w:rPr>
                    <w:t>VMware</w:t>
                  </w:r>
                  <w:proofErr w:type="spellEnd"/>
                  <w:r w:rsidRPr="00CE1C35">
                    <w:rPr>
                      <w:rFonts w:ascii="Calibri" w:hAnsi="Calibri" w:cs="Calibri"/>
                      <w:lang w:eastAsia="pl-PL"/>
                    </w:rPr>
                    <w:t xml:space="preserve">, Oprogramowanie musi mieć centralną konsolę z sumarycznym podglądem wszystkich obiektów infrastruktury wirtualnej.  Oprogramowanie musi mieć możliwość monitorowania obciążenia serwerów backupowych, ilości zabezpieczanych danych oraz statusu zadań kopii zapasowych, replikacji oraz weryfikacji </w:t>
                  </w:r>
                  <w:proofErr w:type="spellStart"/>
                  <w:r w:rsidRPr="00CE1C35">
                    <w:rPr>
                      <w:rFonts w:ascii="Calibri" w:hAnsi="Calibri" w:cs="Calibri"/>
                      <w:lang w:eastAsia="pl-PL"/>
                    </w:rPr>
                    <w:t>odzyskiwalności</w:t>
                  </w:r>
                  <w:proofErr w:type="spellEnd"/>
                  <w:r w:rsidRPr="00CE1C35">
                    <w:rPr>
                      <w:rFonts w:ascii="Calibri" w:hAnsi="Calibri" w:cs="Calibri"/>
                      <w:lang w:eastAsia="pl-PL"/>
                    </w:rPr>
                    <w:t xml:space="preserve"> maszyn wirtualnych. Rozwiązanie musi wspierać odzyskiwanie całej maszyny (tzw. </w:t>
                  </w:r>
                  <w:proofErr w:type="spellStart"/>
                  <w:r w:rsidRPr="00CE1C35">
                    <w:rPr>
                      <w:rFonts w:ascii="Calibri" w:hAnsi="Calibri" w:cs="Calibri"/>
                      <w:lang w:eastAsia="pl-PL"/>
                    </w:rPr>
                    <w:t>bare</w:t>
                  </w:r>
                  <w:proofErr w:type="spellEnd"/>
                  <w:r w:rsidRPr="00CE1C35">
                    <w:rPr>
                      <w:rFonts w:ascii="Calibri" w:hAnsi="Calibri" w:cs="Calibri"/>
                      <w:lang w:eastAsia="pl-PL"/>
                    </w:rPr>
                    <w:t xml:space="preserve"> metal </w:t>
                  </w:r>
                  <w:proofErr w:type="spellStart"/>
                  <w:r w:rsidRPr="00CE1C35">
                    <w:rPr>
                      <w:rFonts w:ascii="Calibri" w:hAnsi="Calibri" w:cs="Calibri"/>
                      <w:lang w:eastAsia="pl-PL"/>
                    </w:rPr>
                    <w:t>recovery</w:t>
                  </w:r>
                  <w:proofErr w:type="spellEnd"/>
                  <w:r w:rsidRPr="00CE1C35">
                    <w:rPr>
                      <w:rFonts w:ascii="Calibri" w:hAnsi="Calibri" w:cs="Calibri"/>
                      <w:lang w:eastAsia="pl-PL"/>
                    </w:rPr>
                    <w:t>) wybranych wolumenów, oraz wybranych plików i folderów.</w:t>
                  </w:r>
                </w:p>
              </w:tc>
            </w:tr>
            <w:tr w:rsidR="00E55715" w:rsidRPr="00CE1C35" w14:paraId="050C3915" w14:textId="77777777" w:rsidTr="00624580">
              <w:trPr>
                <w:trHeight w:val="1559"/>
              </w:trPr>
              <w:tc>
                <w:tcPr>
                  <w:tcW w:w="3179" w:type="dxa"/>
                  <w:tcBorders>
                    <w:top w:val="nil"/>
                    <w:left w:val="single" w:sz="4" w:space="0" w:color="auto"/>
                    <w:bottom w:val="single" w:sz="4" w:space="0" w:color="auto"/>
                    <w:right w:val="single" w:sz="4" w:space="0" w:color="auto"/>
                  </w:tcBorders>
                  <w:shd w:val="clear" w:color="auto" w:fill="auto"/>
                  <w:hideMark/>
                </w:tcPr>
                <w:p w14:paraId="7C83B469"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Inne</w:t>
                  </w:r>
                </w:p>
              </w:tc>
              <w:tc>
                <w:tcPr>
                  <w:tcW w:w="11168" w:type="dxa"/>
                  <w:tcBorders>
                    <w:top w:val="nil"/>
                    <w:left w:val="nil"/>
                    <w:bottom w:val="single" w:sz="4" w:space="0" w:color="auto"/>
                    <w:right w:val="single" w:sz="4" w:space="0" w:color="auto"/>
                  </w:tcBorders>
                  <w:shd w:val="clear" w:color="auto" w:fill="auto"/>
                  <w:hideMark/>
                </w:tcPr>
                <w:p w14:paraId="63AD2909"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 xml:space="preserve">Zaproponowane oprogramowanie będzie zainstalowane na serwerze Windows Server 2019. Zamawiający wykorzystuje </w:t>
                  </w:r>
                  <w:proofErr w:type="spellStart"/>
                  <w:r w:rsidRPr="00CE1C35">
                    <w:rPr>
                      <w:rFonts w:ascii="Calibri" w:hAnsi="Calibri" w:cs="Calibri"/>
                      <w:lang w:eastAsia="pl-PL"/>
                    </w:rPr>
                    <w:t>Veeam</w:t>
                  </w:r>
                  <w:proofErr w:type="spellEnd"/>
                  <w:r w:rsidRPr="00CE1C35">
                    <w:rPr>
                      <w:rFonts w:ascii="Calibri" w:hAnsi="Calibri" w:cs="Calibri"/>
                      <w:lang w:eastAsia="pl-PL"/>
                    </w:rPr>
                    <w:t xml:space="preserve"> Backup &amp; Replication 11 w </w:t>
                  </w:r>
                  <w:proofErr w:type="spellStart"/>
                  <w:r w:rsidRPr="00CE1C35">
                    <w:rPr>
                      <w:rFonts w:ascii="Calibri" w:hAnsi="Calibri" w:cs="Calibri"/>
                      <w:lang w:eastAsia="pl-PL"/>
                    </w:rPr>
                    <w:t>wersij</w:t>
                  </w:r>
                  <w:proofErr w:type="spellEnd"/>
                  <w:r w:rsidRPr="00CE1C35">
                    <w:rPr>
                      <w:rFonts w:ascii="Calibri" w:hAnsi="Calibri" w:cs="Calibri"/>
                      <w:lang w:eastAsia="pl-PL"/>
                    </w:rPr>
                    <w:t xml:space="preserve"> </w:t>
                  </w:r>
                  <w:proofErr w:type="spellStart"/>
                  <w:r w:rsidRPr="00CE1C35">
                    <w:rPr>
                      <w:rFonts w:ascii="Calibri" w:hAnsi="Calibri" w:cs="Calibri"/>
                      <w:lang w:eastAsia="pl-PL"/>
                    </w:rPr>
                    <w:t>Community</w:t>
                  </w:r>
                  <w:proofErr w:type="spellEnd"/>
                  <w:r w:rsidRPr="00CE1C35">
                    <w:rPr>
                      <w:rFonts w:ascii="Calibri" w:hAnsi="Calibri" w:cs="Calibri"/>
                      <w:lang w:eastAsia="pl-PL"/>
                    </w:rPr>
                    <w:t xml:space="preserve"> Edition do backupu wybranych maszyn wirtualnych.  Przy zaproponowaniu innego niekompatybilnego rozwiązania Wykonawca na własny koszt jest zobowiązany do migracji backupów archiwalnych do zaproponowanego rozwiązania.</w:t>
                  </w:r>
                </w:p>
              </w:tc>
            </w:tr>
            <w:tr w:rsidR="00E55715" w:rsidRPr="00CE1C35" w14:paraId="3C7D6D5D" w14:textId="77777777" w:rsidTr="00624580">
              <w:trPr>
                <w:trHeight w:val="300"/>
              </w:trPr>
              <w:tc>
                <w:tcPr>
                  <w:tcW w:w="3179" w:type="dxa"/>
                  <w:tcBorders>
                    <w:top w:val="nil"/>
                    <w:left w:val="single" w:sz="4" w:space="0" w:color="auto"/>
                    <w:bottom w:val="single" w:sz="4" w:space="0" w:color="auto"/>
                    <w:right w:val="single" w:sz="4" w:space="0" w:color="auto"/>
                  </w:tcBorders>
                  <w:shd w:val="clear" w:color="auto" w:fill="auto"/>
                  <w:hideMark/>
                </w:tcPr>
                <w:p w14:paraId="40F682F1"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Wsparcie dla systemów</w:t>
                  </w:r>
                </w:p>
              </w:tc>
              <w:tc>
                <w:tcPr>
                  <w:tcW w:w="11168" w:type="dxa"/>
                  <w:tcBorders>
                    <w:top w:val="nil"/>
                    <w:left w:val="nil"/>
                    <w:bottom w:val="single" w:sz="4" w:space="0" w:color="auto"/>
                    <w:right w:val="single" w:sz="4" w:space="0" w:color="auto"/>
                  </w:tcBorders>
                  <w:shd w:val="clear" w:color="auto" w:fill="auto"/>
                  <w:hideMark/>
                </w:tcPr>
                <w:p w14:paraId="4C0A26C0" w14:textId="77777777" w:rsidR="00E55715" w:rsidRPr="00CE1C35" w:rsidRDefault="00E55715" w:rsidP="00624580">
                  <w:pPr>
                    <w:widowControl/>
                    <w:autoSpaceDE/>
                    <w:autoSpaceDN/>
                    <w:rPr>
                      <w:rFonts w:ascii="Calibri" w:hAnsi="Calibri" w:cs="Calibri"/>
                      <w:lang w:eastAsia="pl-PL"/>
                    </w:rPr>
                  </w:pPr>
                  <w:r w:rsidRPr="00CE1C35">
                    <w:rPr>
                      <w:rFonts w:ascii="Calibri" w:hAnsi="Calibri" w:cs="Calibri"/>
                      <w:lang w:eastAsia="pl-PL"/>
                    </w:rPr>
                    <w:t xml:space="preserve">Windows Server 2019, 2016, 2012, 2008R2 oraz dystrybucje </w:t>
                  </w:r>
                  <w:proofErr w:type="spellStart"/>
                  <w:r w:rsidRPr="00CE1C35">
                    <w:rPr>
                      <w:rFonts w:ascii="Calibri" w:hAnsi="Calibri" w:cs="Calibri"/>
                      <w:lang w:eastAsia="pl-PL"/>
                    </w:rPr>
                    <w:t>linux</w:t>
                  </w:r>
                  <w:proofErr w:type="spellEnd"/>
                  <w:r w:rsidRPr="00CE1C35">
                    <w:rPr>
                      <w:rFonts w:ascii="Calibri" w:hAnsi="Calibri" w:cs="Calibri"/>
                      <w:lang w:eastAsia="pl-PL"/>
                    </w:rPr>
                    <w:t xml:space="preserve"> </w:t>
                  </w:r>
                  <w:proofErr w:type="spellStart"/>
                  <w:r w:rsidRPr="00CE1C35">
                    <w:rPr>
                      <w:rFonts w:ascii="Calibri" w:hAnsi="Calibri" w:cs="Calibri"/>
                      <w:lang w:eastAsia="pl-PL"/>
                    </w:rPr>
                    <w:t>Ubuntu</w:t>
                  </w:r>
                  <w:proofErr w:type="spellEnd"/>
                  <w:r w:rsidRPr="00CE1C35">
                    <w:rPr>
                      <w:rFonts w:ascii="Calibri" w:hAnsi="Calibri" w:cs="Calibri"/>
                      <w:lang w:eastAsia="pl-PL"/>
                    </w:rPr>
                    <w:t xml:space="preserve">, </w:t>
                  </w:r>
                  <w:proofErr w:type="spellStart"/>
                  <w:r w:rsidRPr="00CE1C35">
                    <w:rPr>
                      <w:rFonts w:ascii="Calibri" w:hAnsi="Calibri" w:cs="Calibri"/>
                      <w:lang w:eastAsia="pl-PL"/>
                    </w:rPr>
                    <w:t>Debian</w:t>
                  </w:r>
                  <w:proofErr w:type="spellEnd"/>
                </w:p>
              </w:tc>
            </w:tr>
          </w:tbl>
          <w:p w14:paraId="32D96BEB" w14:textId="77777777" w:rsidR="00E55715" w:rsidRPr="00CE1C35" w:rsidRDefault="00E55715" w:rsidP="00624580">
            <w:pPr>
              <w:widowControl/>
              <w:autoSpaceDE/>
              <w:autoSpaceDN/>
              <w:rPr>
                <w:rFonts w:ascii="Calibri" w:hAnsi="Calibri" w:cs="Calibri"/>
                <w:color w:val="000000"/>
                <w:lang w:eastAsia="pl-PL"/>
              </w:rPr>
            </w:pPr>
          </w:p>
        </w:tc>
      </w:tr>
    </w:tbl>
    <w:p w14:paraId="5FCE66F0" w14:textId="77777777" w:rsidR="00E55715" w:rsidRPr="00CE1C35" w:rsidRDefault="00E55715" w:rsidP="00E55715">
      <w:pPr>
        <w:widowControl/>
        <w:autoSpaceDE/>
        <w:autoSpaceDN/>
        <w:jc w:val="both"/>
        <w:rPr>
          <w:rFonts w:ascii="Calibri" w:hAnsi="Calibri" w:cs="Calibri"/>
          <w:b/>
          <w:bCs/>
          <w:lang w:eastAsia="pl-PL"/>
        </w:rPr>
        <w:sectPr w:rsidR="00E55715" w:rsidRPr="00CE1C35" w:rsidSect="00880FF9">
          <w:footnotePr>
            <w:pos w:val="beneathText"/>
            <w:numRestart w:val="eachPage"/>
          </w:footnotePr>
          <w:endnotePr>
            <w:numFmt w:val="decimal"/>
          </w:endnotePr>
          <w:pgSz w:w="16837" w:h="11905" w:orient="landscape"/>
          <w:pgMar w:top="1417" w:right="709" w:bottom="1843" w:left="1417" w:header="708" w:footer="956" w:gutter="0"/>
          <w:cols w:space="708"/>
          <w:docGrid w:linePitch="360"/>
        </w:sectPr>
      </w:pPr>
    </w:p>
    <w:p w14:paraId="0C5001DF" w14:textId="77777777" w:rsidR="00E55715" w:rsidRPr="00CE1C35" w:rsidRDefault="00E55715" w:rsidP="00E55715">
      <w:pPr>
        <w:widowControl/>
        <w:autoSpaceDE/>
        <w:autoSpaceDN/>
        <w:rPr>
          <w:rFonts w:ascii="Calibri" w:hAnsi="Calibri" w:cs="Calibri"/>
          <w:lang w:eastAsia="pl-PL"/>
        </w:rPr>
      </w:pPr>
    </w:p>
    <w:p w14:paraId="74648513" w14:textId="77777777" w:rsidR="00E55715" w:rsidRDefault="00E55715" w:rsidP="00E55715">
      <w:pPr>
        <w:widowControl/>
        <w:autoSpaceDE/>
        <w:ind w:firstLine="708"/>
        <w:rPr>
          <w:rFonts w:ascii="Calibri" w:hAnsi="Calibri" w:cs="Calibri"/>
          <w:b/>
          <w:iCs/>
          <w:lang w:eastAsia="pl-PL"/>
        </w:rPr>
      </w:pPr>
    </w:p>
    <w:p w14:paraId="4F522B87" w14:textId="77777777" w:rsidR="00E55715" w:rsidRDefault="00E55715" w:rsidP="00E55715">
      <w:pPr>
        <w:widowControl/>
        <w:autoSpaceDE/>
        <w:ind w:firstLine="708"/>
        <w:jc w:val="right"/>
        <w:rPr>
          <w:rFonts w:ascii="Calibri" w:hAnsi="Calibri" w:cs="Calibri"/>
          <w:b/>
          <w:iCs/>
          <w:lang w:eastAsia="pl-PL"/>
        </w:rPr>
      </w:pPr>
      <w:r>
        <w:rPr>
          <w:rFonts w:ascii="Calibri" w:hAnsi="Calibri" w:cs="Calibri"/>
          <w:b/>
          <w:iCs/>
          <w:lang w:eastAsia="pl-PL"/>
        </w:rPr>
        <w:t>Załącznik nr 4 do umowy</w:t>
      </w:r>
    </w:p>
    <w:p w14:paraId="1E5CBD2D" w14:textId="77777777" w:rsidR="00E55715" w:rsidRDefault="00E55715" w:rsidP="00E55715">
      <w:pPr>
        <w:widowControl/>
        <w:autoSpaceDE/>
        <w:ind w:firstLine="708"/>
        <w:jc w:val="right"/>
        <w:rPr>
          <w:rFonts w:ascii="Calibri" w:hAnsi="Calibri" w:cs="Calibri"/>
          <w:b/>
          <w:lang w:eastAsia="pl-PL"/>
        </w:rPr>
      </w:pPr>
    </w:p>
    <w:p w14:paraId="66D226BC" w14:textId="77777777" w:rsidR="00E55715" w:rsidRDefault="00E55715" w:rsidP="00E55715">
      <w:pPr>
        <w:keepNext/>
        <w:widowControl/>
        <w:autoSpaceDE/>
        <w:spacing w:line="276" w:lineRule="auto"/>
        <w:jc w:val="center"/>
        <w:outlineLvl w:val="0"/>
        <w:rPr>
          <w:rFonts w:ascii="Calibri" w:hAnsi="Calibri" w:cs="Calibri"/>
          <w:lang w:eastAsia="pl-PL"/>
        </w:rPr>
      </w:pPr>
      <w:r>
        <w:rPr>
          <w:rFonts w:ascii="Calibri" w:hAnsi="Calibri" w:cs="Calibri"/>
          <w:lang w:eastAsia="pl-PL"/>
        </w:rPr>
        <w:t>PROTOKÓŁ ODBIORU ILOŚCIOWEGO</w:t>
      </w:r>
    </w:p>
    <w:p w14:paraId="2724EDC3" w14:textId="77777777" w:rsidR="00E55715" w:rsidRDefault="00E55715" w:rsidP="00E55715">
      <w:pPr>
        <w:widowControl/>
        <w:autoSpaceDE/>
        <w:rPr>
          <w:rFonts w:ascii="Calibri" w:hAnsi="Calibri" w:cs="Calibri"/>
          <w:lang w:eastAsia="pl-PL"/>
        </w:rPr>
      </w:pPr>
    </w:p>
    <w:p w14:paraId="4EC22828" w14:textId="77777777" w:rsidR="00E55715" w:rsidRDefault="00E55715" w:rsidP="00E55715">
      <w:pPr>
        <w:keepNext/>
        <w:widowControl/>
        <w:autoSpaceDE/>
        <w:spacing w:line="276" w:lineRule="auto"/>
        <w:jc w:val="center"/>
        <w:outlineLvl w:val="0"/>
        <w:rPr>
          <w:rFonts w:ascii="Calibri" w:hAnsi="Calibri" w:cs="Calibri"/>
          <w:b/>
          <w:lang w:eastAsia="pl-PL"/>
        </w:rPr>
      </w:pPr>
      <w:r>
        <w:rPr>
          <w:rFonts w:ascii="Calibri" w:hAnsi="Calibri" w:cs="Calibri"/>
          <w:lang w:eastAsia="pl-PL"/>
        </w:rPr>
        <w:t xml:space="preserve">Na podstawie umowy nr WA.263.33.2021.U  zawartej w Warszawie w dniu ……………. roku </w:t>
      </w:r>
    </w:p>
    <w:p w14:paraId="098B69F7" w14:textId="77777777" w:rsidR="00E55715" w:rsidRDefault="00E55715" w:rsidP="00E55715">
      <w:pPr>
        <w:keepNext/>
        <w:widowControl/>
        <w:autoSpaceDE/>
        <w:spacing w:line="276" w:lineRule="auto"/>
        <w:outlineLvl w:val="0"/>
        <w:rPr>
          <w:rFonts w:ascii="Calibri" w:hAnsi="Calibri" w:cs="Calibri"/>
          <w:b/>
          <w:lang w:eastAsia="pl-PL"/>
        </w:rPr>
      </w:pPr>
      <w:r>
        <w:rPr>
          <w:rFonts w:ascii="Calibri" w:hAnsi="Calibri" w:cs="Calibri"/>
          <w:lang w:eastAsia="pl-PL"/>
        </w:rPr>
        <w:t>pomiędzy:</w:t>
      </w:r>
    </w:p>
    <w:p w14:paraId="446CDDA1" w14:textId="77777777" w:rsidR="00E55715" w:rsidRDefault="00E55715" w:rsidP="00E55715">
      <w:pPr>
        <w:widowControl/>
        <w:tabs>
          <w:tab w:val="left" w:pos="5670"/>
        </w:tabs>
        <w:autoSpaceDE/>
        <w:jc w:val="both"/>
        <w:rPr>
          <w:rFonts w:ascii="Calibri" w:hAnsi="Calibri" w:cs="Calibri"/>
          <w:b/>
          <w:bCs/>
          <w:lang w:eastAsia="pl-PL"/>
        </w:rPr>
      </w:pPr>
      <w:r>
        <w:rPr>
          <w:rFonts w:ascii="Calibri" w:hAnsi="Calibri" w:cs="Calibri"/>
          <w:b/>
          <w:lang w:eastAsia="pl-PL"/>
        </w:rPr>
        <w:t>Skarbem Państwa - państwową jednostką budżetową Centrum Projektów Europejskich</w:t>
      </w:r>
      <w:r>
        <w:rPr>
          <w:rFonts w:ascii="Calibri" w:hAnsi="Calibri" w:cs="Calibri"/>
          <w:lang w:eastAsia="pl-PL"/>
        </w:rPr>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Pr>
          <w:rFonts w:ascii="Calibri" w:hAnsi="Calibri" w:cs="Calibri"/>
          <w:b/>
          <w:bCs/>
          <w:lang w:eastAsia="pl-PL"/>
        </w:rPr>
        <w:t xml:space="preserve"> </w:t>
      </w:r>
      <w:r>
        <w:rPr>
          <w:rFonts w:ascii="Calibri" w:hAnsi="Calibri" w:cs="Calibri"/>
          <w:lang w:eastAsia="pl-PL"/>
        </w:rPr>
        <w:t xml:space="preserve">zwanym w dalszej części  </w:t>
      </w:r>
      <w:r>
        <w:rPr>
          <w:rFonts w:ascii="Calibri" w:hAnsi="Calibri" w:cs="Calibri"/>
          <w:b/>
          <w:bCs/>
          <w:lang w:eastAsia="pl-PL"/>
        </w:rPr>
        <w:t>„Zamawiającym”</w:t>
      </w:r>
    </w:p>
    <w:p w14:paraId="1F7F4C79" w14:textId="77777777" w:rsidR="00E55715" w:rsidRDefault="00E55715" w:rsidP="00E55715">
      <w:pPr>
        <w:widowControl/>
        <w:tabs>
          <w:tab w:val="left" w:pos="5670"/>
        </w:tabs>
        <w:autoSpaceDE/>
        <w:jc w:val="both"/>
        <w:rPr>
          <w:rFonts w:ascii="Calibri" w:hAnsi="Calibri" w:cs="Calibri"/>
          <w:b/>
          <w:lang w:eastAsia="pl-PL"/>
        </w:rPr>
      </w:pPr>
      <w:r>
        <w:rPr>
          <w:rFonts w:ascii="Calibri" w:hAnsi="Calibri" w:cs="Calibri"/>
          <w:lang w:eastAsia="pl-PL"/>
        </w:rPr>
        <w:t xml:space="preserve">a </w:t>
      </w:r>
      <w:r>
        <w:rPr>
          <w:rFonts w:ascii="Calibri" w:hAnsi="Calibri" w:cs="Calibri"/>
          <w:b/>
          <w:lang w:eastAsia="pl-PL"/>
        </w:rPr>
        <w:t xml:space="preserve">………………………………….. </w:t>
      </w:r>
      <w:r>
        <w:rPr>
          <w:rFonts w:ascii="Calibri" w:hAnsi="Calibri" w:cs="Calibri"/>
          <w:lang w:eastAsia="pl-PL"/>
        </w:rPr>
        <w:t xml:space="preserve">z siedzibą w ………………. przy ul. …………………, ……………….., ………………., posiadającą numer identyfikacji REGON …………. oraz  NIP …………….., a także wpisaną do Krajowego Rejestru Sądowego pod numerem KRS ……………………..…../wpisaną do Centralnej Ewidencji I Informacji o Działalności Gospodarczej, reprezentowanym przez </w:t>
      </w:r>
      <w:r>
        <w:rPr>
          <w:rFonts w:ascii="Calibri" w:hAnsi="Calibri" w:cs="Calibri"/>
          <w:b/>
          <w:lang w:eastAsia="pl-PL"/>
        </w:rPr>
        <w:t xml:space="preserve">Pana/Panią …………………………… – </w:t>
      </w:r>
      <w:r>
        <w:rPr>
          <w:rFonts w:ascii="Calibri" w:hAnsi="Calibri" w:cs="Calibri"/>
          <w:lang w:eastAsia="pl-PL"/>
        </w:rPr>
        <w:t xml:space="preserve">……………………………. zwanym w dalszej części umowy </w:t>
      </w:r>
      <w:r>
        <w:rPr>
          <w:rFonts w:ascii="Calibri" w:hAnsi="Calibri" w:cs="Calibri"/>
          <w:b/>
          <w:lang w:eastAsia="pl-PL"/>
        </w:rPr>
        <w:t>„Wykonawcą”</w:t>
      </w:r>
    </w:p>
    <w:p w14:paraId="71A56F68" w14:textId="77777777" w:rsidR="00E55715" w:rsidRDefault="00E55715" w:rsidP="00E55715">
      <w:pPr>
        <w:widowControl/>
        <w:tabs>
          <w:tab w:val="left" w:pos="5670"/>
        </w:tabs>
        <w:autoSpaceDE/>
        <w:jc w:val="both"/>
        <w:rPr>
          <w:rFonts w:ascii="Calibri" w:hAnsi="Calibri" w:cs="Calibri"/>
          <w:b/>
          <w:lang w:eastAsia="pl-PL"/>
        </w:rPr>
      </w:pPr>
    </w:p>
    <w:p w14:paraId="72AFE47C" w14:textId="77777777" w:rsidR="00E55715" w:rsidRDefault="00E55715" w:rsidP="00E55715">
      <w:pPr>
        <w:widowControl/>
        <w:tabs>
          <w:tab w:val="left" w:pos="5670"/>
        </w:tabs>
        <w:autoSpaceDE/>
        <w:jc w:val="both"/>
        <w:rPr>
          <w:rFonts w:ascii="Calibri" w:hAnsi="Calibri" w:cs="Calibri"/>
          <w:b/>
          <w:lang w:eastAsia="pl-PL"/>
        </w:rPr>
      </w:pPr>
      <w:r>
        <w:rPr>
          <w:rFonts w:ascii="Calibri" w:hAnsi="Calibri" w:cs="Calibri"/>
          <w:b/>
          <w:lang w:eastAsia="pl-PL"/>
        </w:rPr>
        <w:t>Zamawiający potwierdza odbiór sprzętu w dniu ……………………………….</w:t>
      </w:r>
    </w:p>
    <w:tbl>
      <w:tblPr>
        <w:tblW w:w="9700" w:type="dxa"/>
        <w:tblInd w:w="58" w:type="dxa"/>
        <w:tblCellMar>
          <w:left w:w="70" w:type="dxa"/>
          <w:right w:w="70" w:type="dxa"/>
        </w:tblCellMar>
        <w:tblLook w:val="04A0" w:firstRow="1" w:lastRow="0" w:firstColumn="1" w:lastColumn="0" w:noHBand="0" w:noVBand="1"/>
      </w:tblPr>
      <w:tblGrid>
        <w:gridCol w:w="1896"/>
        <w:gridCol w:w="2506"/>
        <w:gridCol w:w="2878"/>
        <w:gridCol w:w="1194"/>
        <w:gridCol w:w="1080"/>
        <w:gridCol w:w="146"/>
      </w:tblGrid>
      <w:tr w:rsidR="00E55715" w14:paraId="1D63B0DE" w14:textId="77777777" w:rsidTr="001F3D6A">
        <w:trPr>
          <w:gridAfter w:val="1"/>
          <w:trHeight w:val="433"/>
        </w:trPr>
        <w:tc>
          <w:tcPr>
            <w:tcW w:w="1896"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60DD650D" w14:textId="77777777" w:rsidR="00E55715" w:rsidRDefault="00E55715" w:rsidP="00624580">
            <w:pPr>
              <w:widowControl/>
              <w:autoSpaceDE/>
              <w:jc w:val="center"/>
              <w:rPr>
                <w:rFonts w:ascii="Calibri" w:hAnsi="Calibri" w:cs="Calibri"/>
                <w:color w:val="000000"/>
                <w:lang w:val="en-US" w:eastAsia="pl-PL"/>
              </w:rPr>
            </w:pPr>
            <w:proofErr w:type="spellStart"/>
            <w:r>
              <w:rPr>
                <w:rFonts w:ascii="Calibri" w:hAnsi="Calibri" w:cs="Calibri"/>
                <w:color w:val="000000"/>
                <w:lang w:val="en-US" w:eastAsia="pl-PL"/>
              </w:rPr>
              <w:t>Lp</w:t>
            </w:r>
            <w:proofErr w:type="spellEnd"/>
            <w:r>
              <w:rPr>
                <w:rFonts w:ascii="Calibri" w:hAnsi="Calibri" w:cs="Calibri"/>
                <w:color w:val="000000"/>
                <w:lang w:val="en-US" w:eastAsia="pl-PL"/>
              </w:rPr>
              <w:t>.</w:t>
            </w:r>
          </w:p>
        </w:tc>
        <w:tc>
          <w:tcPr>
            <w:tcW w:w="2506"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287A953E" w14:textId="77777777" w:rsidR="00E55715" w:rsidRDefault="00E55715" w:rsidP="00624580">
            <w:pPr>
              <w:widowControl/>
              <w:autoSpaceDE/>
              <w:jc w:val="center"/>
              <w:rPr>
                <w:rFonts w:ascii="Calibri" w:hAnsi="Calibri" w:cs="Calibri"/>
                <w:color w:val="000000"/>
                <w:lang w:val="en-US" w:eastAsia="pl-PL"/>
              </w:rPr>
            </w:pPr>
            <w:proofErr w:type="spellStart"/>
            <w:r>
              <w:rPr>
                <w:rFonts w:ascii="Calibri" w:hAnsi="Calibri" w:cs="Calibri"/>
                <w:color w:val="000000"/>
                <w:lang w:val="en-US" w:eastAsia="pl-PL"/>
              </w:rPr>
              <w:t>Przedmiot</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zamówienia</w:t>
            </w:r>
            <w:proofErr w:type="spellEnd"/>
          </w:p>
        </w:tc>
        <w:tc>
          <w:tcPr>
            <w:tcW w:w="2878"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1BC261F" w14:textId="77777777" w:rsidR="00E55715" w:rsidRPr="00276475" w:rsidRDefault="00E55715" w:rsidP="00624580">
            <w:pPr>
              <w:widowControl/>
              <w:autoSpaceDE/>
              <w:jc w:val="center"/>
              <w:rPr>
                <w:rFonts w:ascii="Calibri" w:hAnsi="Calibri" w:cs="Calibri"/>
                <w:color w:val="000000"/>
                <w:lang w:eastAsia="pl-PL"/>
              </w:rPr>
            </w:pPr>
            <w:r w:rsidRPr="00276475">
              <w:rPr>
                <w:rFonts w:ascii="Calibri" w:hAnsi="Calibri" w:cs="Calibri"/>
                <w:color w:val="000000"/>
                <w:lang w:eastAsia="pl-PL"/>
              </w:rPr>
              <w:t>ilość opisana przez Zamawiającego w OPZ</w:t>
            </w:r>
          </w:p>
        </w:tc>
        <w:tc>
          <w:tcPr>
            <w:tcW w:w="1194"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A0F2863" w14:textId="77777777" w:rsidR="00E55715" w:rsidRDefault="00E55715" w:rsidP="00624580">
            <w:pPr>
              <w:widowControl/>
              <w:autoSpaceDE/>
              <w:jc w:val="center"/>
              <w:rPr>
                <w:rFonts w:ascii="Calibri" w:hAnsi="Calibri" w:cs="Calibri"/>
                <w:color w:val="000000"/>
                <w:lang w:val="en-US" w:eastAsia="pl-PL"/>
              </w:rPr>
            </w:pPr>
            <w:proofErr w:type="spellStart"/>
            <w:r>
              <w:rPr>
                <w:rFonts w:ascii="Calibri" w:hAnsi="Calibri" w:cs="Calibri"/>
                <w:color w:val="000000"/>
                <w:lang w:val="en-US" w:eastAsia="pl-PL"/>
              </w:rPr>
              <w:t>otrzymano</w:t>
            </w:r>
            <w:proofErr w:type="spellEnd"/>
          </w:p>
        </w:tc>
        <w:tc>
          <w:tcPr>
            <w:tcW w:w="1080"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28D2F7E" w14:textId="77777777" w:rsidR="00E55715" w:rsidRDefault="00E55715" w:rsidP="00624580">
            <w:pPr>
              <w:widowControl/>
              <w:autoSpaceDE/>
              <w:jc w:val="center"/>
              <w:rPr>
                <w:rFonts w:ascii="Calibri" w:hAnsi="Calibri" w:cs="Calibri"/>
                <w:color w:val="000000"/>
                <w:lang w:val="en-US" w:eastAsia="pl-PL"/>
              </w:rPr>
            </w:pPr>
            <w:proofErr w:type="spellStart"/>
            <w:r>
              <w:rPr>
                <w:rFonts w:ascii="Calibri" w:hAnsi="Calibri" w:cs="Calibri"/>
                <w:color w:val="000000"/>
                <w:lang w:val="en-US" w:eastAsia="pl-PL"/>
              </w:rPr>
              <w:t>Uwagi</w:t>
            </w:r>
            <w:proofErr w:type="spellEnd"/>
          </w:p>
        </w:tc>
      </w:tr>
      <w:tr w:rsidR="00E55715" w14:paraId="78A03C97" w14:textId="77777777" w:rsidTr="00624580">
        <w:trPr>
          <w:trHeight w:val="29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85020D" w14:textId="77777777" w:rsidR="00E55715" w:rsidRDefault="00E55715" w:rsidP="00624580">
            <w:pPr>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AC788D" w14:textId="77777777" w:rsidR="00E55715" w:rsidRDefault="00E55715" w:rsidP="00624580">
            <w:pPr>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998C2A" w14:textId="77777777" w:rsidR="00E55715" w:rsidRDefault="00E55715" w:rsidP="00624580">
            <w:pPr>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A32A62" w14:textId="77777777" w:rsidR="00E55715" w:rsidRDefault="00E55715" w:rsidP="00624580">
            <w:pPr>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9DC6A5" w14:textId="77777777" w:rsidR="00E55715" w:rsidRDefault="00E55715" w:rsidP="00624580">
            <w:pPr>
              <w:rPr>
                <w:rFonts w:ascii="Calibri" w:hAnsi="Calibri" w:cs="Calibri"/>
                <w:color w:val="000000"/>
                <w:lang w:val="en-US" w:eastAsia="pl-PL"/>
              </w:rPr>
            </w:pPr>
          </w:p>
        </w:tc>
        <w:tc>
          <w:tcPr>
            <w:tcW w:w="0" w:type="auto"/>
            <w:vAlign w:val="center"/>
            <w:hideMark/>
          </w:tcPr>
          <w:p w14:paraId="36DA8800" w14:textId="77777777" w:rsidR="00E55715" w:rsidRDefault="00E55715" w:rsidP="00624580">
            <w:pPr>
              <w:rPr>
                <w:rFonts w:ascii="Calibri" w:hAnsi="Calibri" w:cs="Calibri"/>
                <w:color w:val="000000"/>
                <w:lang w:val="en-US" w:eastAsia="pl-PL"/>
              </w:rPr>
            </w:pPr>
          </w:p>
        </w:tc>
      </w:tr>
      <w:tr w:rsidR="00E55715" w14:paraId="079DA46E" w14:textId="77777777" w:rsidTr="00624580">
        <w:trPr>
          <w:trHeight w:val="29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416FD5" w14:textId="77777777" w:rsidR="00E55715" w:rsidRDefault="00E55715" w:rsidP="00624580">
            <w:pPr>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6C0557" w14:textId="77777777" w:rsidR="00E55715" w:rsidRDefault="00E55715" w:rsidP="00624580">
            <w:pPr>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158E9B" w14:textId="77777777" w:rsidR="00E55715" w:rsidRDefault="00E55715" w:rsidP="00624580">
            <w:pPr>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0CAC66" w14:textId="77777777" w:rsidR="00E55715" w:rsidRDefault="00E55715" w:rsidP="00624580">
            <w:pPr>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3E8199" w14:textId="77777777" w:rsidR="00E55715" w:rsidRDefault="00E55715" w:rsidP="00624580">
            <w:pPr>
              <w:rPr>
                <w:rFonts w:ascii="Calibri" w:hAnsi="Calibri" w:cs="Calibri"/>
                <w:color w:val="000000"/>
                <w:lang w:val="en-US" w:eastAsia="pl-PL"/>
              </w:rPr>
            </w:pPr>
          </w:p>
        </w:tc>
        <w:tc>
          <w:tcPr>
            <w:tcW w:w="0" w:type="auto"/>
            <w:vAlign w:val="center"/>
            <w:hideMark/>
          </w:tcPr>
          <w:p w14:paraId="09FE9B6F" w14:textId="77777777" w:rsidR="00E55715" w:rsidRDefault="00E55715" w:rsidP="00624580">
            <w:pPr>
              <w:rPr>
                <w:rFonts w:asciiTheme="minorHAnsi" w:eastAsiaTheme="minorHAnsi" w:hAnsiTheme="minorHAnsi" w:cstheme="minorBidi"/>
                <w:sz w:val="20"/>
                <w:szCs w:val="20"/>
                <w:lang w:eastAsia="pl-PL"/>
              </w:rPr>
            </w:pPr>
          </w:p>
        </w:tc>
      </w:tr>
      <w:tr w:rsidR="00E55715" w14:paraId="1492AFDB" w14:textId="77777777" w:rsidTr="001F3D6A">
        <w:trPr>
          <w:trHeight w:val="315"/>
        </w:trPr>
        <w:tc>
          <w:tcPr>
            <w:tcW w:w="1896" w:type="dxa"/>
            <w:tcBorders>
              <w:top w:val="nil"/>
              <w:left w:val="single" w:sz="4" w:space="0" w:color="auto"/>
              <w:bottom w:val="single" w:sz="4" w:space="0" w:color="auto"/>
              <w:right w:val="single" w:sz="4" w:space="0" w:color="auto"/>
            </w:tcBorders>
            <w:vAlign w:val="center"/>
            <w:hideMark/>
          </w:tcPr>
          <w:p w14:paraId="45B9BECB" w14:textId="77777777" w:rsidR="00E55715" w:rsidRDefault="00E55715" w:rsidP="00624580">
            <w:pPr>
              <w:widowControl/>
              <w:autoSpaceDE/>
              <w:rPr>
                <w:rFonts w:ascii="Calibri" w:hAnsi="Calibri" w:cs="Calibri"/>
                <w:color w:val="000000"/>
                <w:lang w:val="en-US" w:eastAsia="pl-PL"/>
              </w:rPr>
            </w:pPr>
            <w:r>
              <w:rPr>
                <w:rFonts w:ascii="Calibri" w:hAnsi="Calibri" w:cs="Calibri"/>
                <w:color w:val="000000"/>
                <w:lang w:val="en-US" w:eastAsia="pl-PL"/>
              </w:rPr>
              <w:t>1</w:t>
            </w:r>
          </w:p>
        </w:tc>
        <w:tc>
          <w:tcPr>
            <w:tcW w:w="2506" w:type="dxa"/>
            <w:tcBorders>
              <w:top w:val="nil"/>
              <w:left w:val="nil"/>
              <w:bottom w:val="single" w:sz="4" w:space="0" w:color="auto"/>
              <w:right w:val="single" w:sz="4" w:space="0" w:color="auto"/>
            </w:tcBorders>
            <w:vAlign w:val="bottom"/>
            <w:hideMark/>
          </w:tcPr>
          <w:p w14:paraId="01D93962" w14:textId="77777777" w:rsidR="00E55715" w:rsidRDefault="00E55715" w:rsidP="00624580">
            <w:pPr>
              <w:rPr>
                <w:rFonts w:ascii="Calibri" w:hAnsi="Calibri" w:cs="Calibri"/>
                <w:color w:val="000000"/>
                <w:lang w:val="en-US" w:eastAsia="pl-PL"/>
              </w:rPr>
            </w:pPr>
          </w:p>
        </w:tc>
        <w:tc>
          <w:tcPr>
            <w:tcW w:w="2878" w:type="dxa"/>
            <w:tcBorders>
              <w:top w:val="nil"/>
              <w:left w:val="single" w:sz="4" w:space="0" w:color="auto"/>
              <w:bottom w:val="single" w:sz="4" w:space="0" w:color="auto"/>
              <w:right w:val="single" w:sz="4" w:space="0" w:color="auto"/>
            </w:tcBorders>
            <w:noWrap/>
            <w:vAlign w:val="center"/>
            <w:hideMark/>
          </w:tcPr>
          <w:p w14:paraId="057B0A98" w14:textId="77777777" w:rsidR="00E55715" w:rsidRDefault="00E55715" w:rsidP="00624580">
            <w:pPr>
              <w:rPr>
                <w:rFonts w:asciiTheme="minorHAnsi" w:eastAsiaTheme="minorHAnsi" w:hAnsiTheme="minorHAnsi" w:cstheme="minorBidi"/>
                <w:sz w:val="20"/>
                <w:szCs w:val="20"/>
                <w:lang w:eastAsia="pl-PL"/>
              </w:rPr>
            </w:pPr>
          </w:p>
        </w:tc>
        <w:tc>
          <w:tcPr>
            <w:tcW w:w="1194" w:type="dxa"/>
            <w:tcBorders>
              <w:top w:val="nil"/>
              <w:left w:val="single" w:sz="4" w:space="0" w:color="auto"/>
              <w:bottom w:val="single" w:sz="4" w:space="0" w:color="auto"/>
              <w:right w:val="single" w:sz="4" w:space="0" w:color="auto"/>
            </w:tcBorders>
            <w:noWrap/>
            <w:vAlign w:val="center"/>
            <w:hideMark/>
          </w:tcPr>
          <w:p w14:paraId="5C522038" w14:textId="77777777" w:rsidR="00E55715" w:rsidRDefault="00E55715" w:rsidP="00624580">
            <w:pPr>
              <w:widowControl/>
              <w:autoSpaceDE/>
              <w:jc w:val="center"/>
              <w:rPr>
                <w:rFonts w:ascii="Calibri" w:hAnsi="Calibri" w:cs="Calibri"/>
                <w:color w:val="000000"/>
                <w:lang w:val="en-US" w:eastAsia="pl-PL"/>
              </w:rPr>
            </w:pPr>
            <w:r>
              <w:rPr>
                <w:rFonts w:ascii="Calibri" w:hAnsi="Calibri" w:cs="Calibri"/>
                <w:color w:val="000000"/>
                <w:lang w:val="en-US" w:eastAsia="pl-PL"/>
              </w:rPr>
              <w:t>TAK/NIE</w:t>
            </w:r>
          </w:p>
        </w:tc>
        <w:tc>
          <w:tcPr>
            <w:tcW w:w="1080" w:type="dxa"/>
            <w:tcBorders>
              <w:top w:val="nil"/>
              <w:left w:val="single" w:sz="4" w:space="0" w:color="auto"/>
              <w:bottom w:val="single" w:sz="4" w:space="0" w:color="auto"/>
              <w:right w:val="single" w:sz="4" w:space="0" w:color="auto"/>
            </w:tcBorders>
            <w:noWrap/>
            <w:vAlign w:val="bottom"/>
            <w:hideMark/>
          </w:tcPr>
          <w:p w14:paraId="55AADB40" w14:textId="77777777" w:rsidR="00E55715" w:rsidRDefault="00E55715" w:rsidP="00624580">
            <w:pPr>
              <w:widowControl/>
              <w:autoSpaceDE/>
              <w:jc w:val="center"/>
              <w:rPr>
                <w:rFonts w:ascii="Calibri" w:hAnsi="Calibri" w:cs="Calibri"/>
                <w:color w:val="000000"/>
                <w:lang w:val="en-US" w:eastAsia="pl-PL"/>
              </w:rPr>
            </w:pPr>
            <w:r>
              <w:rPr>
                <w:rFonts w:ascii="Calibri" w:hAnsi="Calibri" w:cs="Calibri"/>
                <w:color w:val="000000"/>
                <w:lang w:val="en-US" w:eastAsia="pl-PL"/>
              </w:rPr>
              <w:t> </w:t>
            </w:r>
          </w:p>
        </w:tc>
        <w:tc>
          <w:tcPr>
            <w:tcW w:w="0" w:type="auto"/>
            <w:vAlign w:val="center"/>
            <w:hideMark/>
          </w:tcPr>
          <w:p w14:paraId="16AA0BC8" w14:textId="77777777" w:rsidR="00E55715" w:rsidRDefault="00E55715" w:rsidP="00624580">
            <w:pPr>
              <w:rPr>
                <w:rFonts w:asciiTheme="minorHAnsi" w:eastAsiaTheme="minorHAnsi" w:hAnsiTheme="minorHAnsi" w:cstheme="minorBidi"/>
                <w:sz w:val="20"/>
                <w:szCs w:val="20"/>
                <w:lang w:eastAsia="pl-PL"/>
              </w:rPr>
            </w:pPr>
          </w:p>
        </w:tc>
      </w:tr>
      <w:tr w:rsidR="00E55715" w14:paraId="48A3435A" w14:textId="77777777" w:rsidTr="001F3D6A">
        <w:trPr>
          <w:trHeight w:val="356"/>
        </w:trPr>
        <w:tc>
          <w:tcPr>
            <w:tcW w:w="1896" w:type="dxa"/>
            <w:tcBorders>
              <w:top w:val="nil"/>
              <w:left w:val="single" w:sz="4" w:space="0" w:color="auto"/>
              <w:bottom w:val="single" w:sz="4" w:space="0" w:color="auto"/>
              <w:right w:val="single" w:sz="4" w:space="0" w:color="auto"/>
            </w:tcBorders>
            <w:vAlign w:val="center"/>
            <w:hideMark/>
          </w:tcPr>
          <w:p w14:paraId="5A7120E0" w14:textId="77777777" w:rsidR="00E55715" w:rsidRDefault="00E55715" w:rsidP="00624580">
            <w:pPr>
              <w:widowControl/>
              <w:autoSpaceDE/>
              <w:rPr>
                <w:rFonts w:ascii="Calibri" w:hAnsi="Calibri" w:cs="Calibri"/>
                <w:color w:val="000000"/>
                <w:lang w:val="en-US" w:eastAsia="pl-PL"/>
              </w:rPr>
            </w:pPr>
            <w:r>
              <w:rPr>
                <w:rFonts w:ascii="Calibri" w:hAnsi="Calibri" w:cs="Calibri"/>
                <w:color w:val="000000"/>
                <w:lang w:val="en-US" w:eastAsia="pl-PL"/>
              </w:rPr>
              <w:t>2</w:t>
            </w:r>
          </w:p>
        </w:tc>
        <w:tc>
          <w:tcPr>
            <w:tcW w:w="2506" w:type="dxa"/>
            <w:tcBorders>
              <w:top w:val="nil"/>
              <w:left w:val="nil"/>
              <w:bottom w:val="single" w:sz="4" w:space="0" w:color="auto"/>
              <w:right w:val="single" w:sz="4" w:space="0" w:color="auto"/>
            </w:tcBorders>
            <w:vAlign w:val="bottom"/>
            <w:hideMark/>
          </w:tcPr>
          <w:p w14:paraId="410713AE" w14:textId="77777777" w:rsidR="00E55715" w:rsidRDefault="00E55715" w:rsidP="00624580">
            <w:pPr>
              <w:rPr>
                <w:rFonts w:ascii="Calibri" w:hAnsi="Calibri" w:cs="Calibri"/>
                <w:color w:val="000000"/>
                <w:lang w:val="en-US" w:eastAsia="pl-PL"/>
              </w:rPr>
            </w:pPr>
          </w:p>
        </w:tc>
        <w:tc>
          <w:tcPr>
            <w:tcW w:w="2878" w:type="dxa"/>
            <w:tcBorders>
              <w:top w:val="nil"/>
              <w:left w:val="single" w:sz="4" w:space="0" w:color="auto"/>
              <w:bottom w:val="single" w:sz="4" w:space="0" w:color="auto"/>
              <w:right w:val="single" w:sz="4" w:space="0" w:color="auto"/>
            </w:tcBorders>
            <w:vAlign w:val="center"/>
            <w:hideMark/>
          </w:tcPr>
          <w:p w14:paraId="478AE00A" w14:textId="77777777" w:rsidR="00E55715" w:rsidRDefault="00E55715" w:rsidP="00624580">
            <w:pPr>
              <w:rPr>
                <w:rFonts w:asciiTheme="minorHAnsi" w:eastAsiaTheme="minorHAnsi" w:hAnsiTheme="minorHAnsi" w:cstheme="minorBidi"/>
                <w:sz w:val="20"/>
                <w:szCs w:val="20"/>
                <w:lang w:eastAsia="pl-PL"/>
              </w:rPr>
            </w:pPr>
          </w:p>
        </w:tc>
        <w:tc>
          <w:tcPr>
            <w:tcW w:w="1194" w:type="dxa"/>
            <w:tcBorders>
              <w:top w:val="nil"/>
              <w:left w:val="single" w:sz="4" w:space="0" w:color="auto"/>
              <w:bottom w:val="single" w:sz="4" w:space="0" w:color="auto"/>
              <w:right w:val="single" w:sz="4" w:space="0" w:color="auto"/>
            </w:tcBorders>
            <w:vAlign w:val="center"/>
            <w:hideMark/>
          </w:tcPr>
          <w:p w14:paraId="35C1B3B4" w14:textId="77777777" w:rsidR="00E55715" w:rsidRDefault="00E55715" w:rsidP="00624580">
            <w:pPr>
              <w:widowControl/>
              <w:autoSpaceDE/>
              <w:jc w:val="center"/>
              <w:rPr>
                <w:rFonts w:ascii="Calibri" w:hAnsi="Calibri" w:cs="Calibri"/>
                <w:color w:val="000000"/>
                <w:lang w:val="en-US" w:eastAsia="pl-PL"/>
              </w:rPr>
            </w:pPr>
            <w:r>
              <w:rPr>
                <w:rFonts w:ascii="Calibri" w:hAnsi="Calibri" w:cs="Calibri"/>
                <w:color w:val="000000"/>
                <w:lang w:val="en-US" w:eastAsia="pl-PL"/>
              </w:rPr>
              <w:t>TAK/NIE</w:t>
            </w:r>
          </w:p>
        </w:tc>
        <w:tc>
          <w:tcPr>
            <w:tcW w:w="1080" w:type="dxa"/>
            <w:tcBorders>
              <w:top w:val="nil"/>
              <w:left w:val="single" w:sz="4" w:space="0" w:color="auto"/>
              <w:bottom w:val="single" w:sz="4" w:space="0" w:color="auto"/>
              <w:right w:val="single" w:sz="4" w:space="0" w:color="auto"/>
            </w:tcBorders>
            <w:vAlign w:val="center"/>
            <w:hideMark/>
          </w:tcPr>
          <w:p w14:paraId="6317D296" w14:textId="77777777" w:rsidR="00E55715" w:rsidRDefault="00E55715" w:rsidP="00624580">
            <w:pPr>
              <w:rPr>
                <w:rFonts w:ascii="Calibri" w:hAnsi="Calibri" w:cs="Calibri"/>
                <w:color w:val="000000"/>
                <w:lang w:val="en-US" w:eastAsia="pl-PL"/>
              </w:rPr>
            </w:pPr>
          </w:p>
        </w:tc>
        <w:tc>
          <w:tcPr>
            <w:tcW w:w="0" w:type="auto"/>
            <w:vAlign w:val="center"/>
            <w:hideMark/>
          </w:tcPr>
          <w:p w14:paraId="23F6A84C" w14:textId="77777777" w:rsidR="00E55715" w:rsidRDefault="00E55715" w:rsidP="00624580">
            <w:pPr>
              <w:rPr>
                <w:rFonts w:asciiTheme="minorHAnsi" w:eastAsiaTheme="minorHAnsi" w:hAnsiTheme="minorHAnsi" w:cstheme="minorBidi"/>
                <w:sz w:val="20"/>
                <w:szCs w:val="20"/>
                <w:lang w:eastAsia="pl-PL"/>
              </w:rPr>
            </w:pPr>
          </w:p>
        </w:tc>
      </w:tr>
      <w:tr w:rsidR="00E55715" w14:paraId="208C7312" w14:textId="77777777" w:rsidTr="001F3D6A">
        <w:trPr>
          <w:trHeight w:val="403"/>
        </w:trPr>
        <w:tc>
          <w:tcPr>
            <w:tcW w:w="1896" w:type="dxa"/>
            <w:tcBorders>
              <w:top w:val="single" w:sz="4" w:space="0" w:color="auto"/>
              <w:left w:val="single" w:sz="4" w:space="0" w:color="auto"/>
              <w:bottom w:val="single" w:sz="4" w:space="0" w:color="auto"/>
              <w:right w:val="single" w:sz="4" w:space="0" w:color="auto"/>
            </w:tcBorders>
            <w:vAlign w:val="center"/>
            <w:hideMark/>
          </w:tcPr>
          <w:p w14:paraId="3A5BA212" w14:textId="77777777" w:rsidR="00E55715" w:rsidRDefault="00E55715" w:rsidP="00624580">
            <w:pPr>
              <w:widowControl/>
              <w:autoSpaceDE/>
              <w:rPr>
                <w:rFonts w:ascii="Calibri" w:hAnsi="Calibri" w:cs="Calibri"/>
                <w:color w:val="000000"/>
                <w:lang w:val="en-US" w:eastAsia="pl-PL"/>
              </w:rPr>
            </w:pPr>
            <w:r>
              <w:rPr>
                <w:rFonts w:ascii="Calibri" w:hAnsi="Calibri" w:cs="Calibri"/>
                <w:color w:val="000000"/>
                <w:lang w:val="en-US" w:eastAsia="pl-PL"/>
              </w:rPr>
              <w:t>3</w:t>
            </w:r>
          </w:p>
        </w:tc>
        <w:tc>
          <w:tcPr>
            <w:tcW w:w="2506" w:type="dxa"/>
            <w:tcBorders>
              <w:top w:val="nil"/>
              <w:left w:val="nil"/>
              <w:bottom w:val="single" w:sz="4" w:space="0" w:color="auto"/>
              <w:right w:val="single" w:sz="4" w:space="0" w:color="auto"/>
            </w:tcBorders>
            <w:vAlign w:val="bottom"/>
            <w:hideMark/>
          </w:tcPr>
          <w:p w14:paraId="6865663A" w14:textId="77777777" w:rsidR="00E55715" w:rsidRDefault="00E55715" w:rsidP="00624580">
            <w:pPr>
              <w:rPr>
                <w:rFonts w:ascii="Calibri" w:hAnsi="Calibri" w:cs="Calibri"/>
                <w:color w:val="000000"/>
                <w:lang w:val="en-US" w:eastAsia="pl-PL"/>
              </w:rPr>
            </w:pPr>
          </w:p>
        </w:tc>
        <w:tc>
          <w:tcPr>
            <w:tcW w:w="2878" w:type="dxa"/>
            <w:tcBorders>
              <w:top w:val="single" w:sz="4" w:space="0" w:color="auto"/>
              <w:left w:val="single" w:sz="4" w:space="0" w:color="auto"/>
              <w:bottom w:val="single" w:sz="4" w:space="0" w:color="auto"/>
              <w:right w:val="single" w:sz="4" w:space="0" w:color="auto"/>
            </w:tcBorders>
            <w:noWrap/>
            <w:vAlign w:val="center"/>
            <w:hideMark/>
          </w:tcPr>
          <w:p w14:paraId="150FA92C" w14:textId="77777777" w:rsidR="00E55715" w:rsidRDefault="00E55715" w:rsidP="00624580">
            <w:pPr>
              <w:rPr>
                <w:rFonts w:asciiTheme="minorHAnsi" w:eastAsiaTheme="minorHAnsi" w:hAnsiTheme="minorHAnsi" w:cstheme="minorBidi"/>
                <w:sz w:val="20"/>
                <w:szCs w:val="20"/>
                <w:lang w:eastAsia="pl-PL"/>
              </w:rPr>
            </w:pPr>
          </w:p>
        </w:tc>
        <w:tc>
          <w:tcPr>
            <w:tcW w:w="1194" w:type="dxa"/>
            <w:tcBorders>
              <w:top w:val="single" w:sz="4" w:space="0" w:color="auto"/>
              <w:left w:val="single" w:sz="4" w:space="0" w:color="auto"/>
              <w:bottom w:val="single" w:sz="4" w:space="0" w:color="auto"/>
              <w:right w:val="single" w:sz="4" w:space="0" w:color="auto"/>
            </w:tcBorders>
            <w:noWrap/>
            <w:vAlign w:val="center"/>
            <w:hideMark/>
          </w:tcPr>
          <w:p w14:paraId="14D9B841" w14:textId="77777777" w:rsidR="00E55715" w:rsidRDefault="00E55715" w:rsidP="00624580">
            <w:pPr>
              <w:widowControl/>
              <w:autoSpaceDE/>
              <w:jc w:val="center"/>
              <w:rPr>
                <w:rFonts w:ascii="Calibri" w:hAnsi="Calibri" w:cs="Calibri"/>
                <w:color w:val="000000"/>
                <w:lang w:val="en-US" w:eastAsia="pl-PL"/>
              </w:rPr>
            </w:pPr>
            <w:r>
              <w:rPr>
                <w:rFonts w:ascii="Calibri" w:hAnsi="Calibri" w:cs="Calibri"/>
                <w:color w:val="000000"/>
                <w:lang w:val="en-US" w:eastAsia="pl-PL"/>
              </w:rPr>
              <w:t>TAK/NIE</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7F7E6316" w14:textId="77777777" w:rsidR="00E55715" w:rsidRDefault="00E55715" w:rsidP="00624580">
            <w:pPr>
              <w:widowControl/>
              <w:autoSpaceDE/>
              <w:jc w:val="center"/>
              <w:rPr>
                <w:rFonts w:ascii="Calibri" w:hAnsi="Calibri" w:cs="Calibri"/>
                <w:color w:val="000000"/>
                <w:lang w:val="en-US" w:eastAsia="pl-PL"/>
              </w:rPr>
            </w:pPr>
            <w:r>
              <w:rPr>
                <w:rFonts w:ascii="Calibri" w:hAnsi="Calibri" w:cs="Calibri"/>
                <w:color w:val="000000"/>
                <w:lang w:val="en-US" w:eastAsia="pl-PL"/>
              </w:rPr>
              <w:t> </w:t>
            </w:r>
          </w:p>
        </w:tc>
        <w:tc>
          <w:tcPr>
            <w:tcW w:w="0" w:type="auto"/>
            <w:vAlign w:val="center"/>
            <w:hideMark/>
          </w:tcPr>
          <w:p w14:paraId="2EAC3C27" w14:textId="77777777" w:rsidR="00E55715" w:rsidRDefault="00E55715" w:rsidP="00624580">
            <w:pPr>
              <w:rPr>
                <w:rFonts w:asciiTheme="minorHAnsi" w:eastAsiaTheme="minorHAnsi" w:hAnsiTheme="minorHAnsi" w:cstheme="minorBidi"/>
                <w:sz w:val="20"/>
                <w:szCs w:val="20"/>
                <w:lang w:eastAsia="pl-PL"/>
              </w:rPr>
            </w:pPr>
          </w:p>
        </w:tc>
      </w:tr>
      <w:tr w:rsidR="00E55715" w14:paraId="646882CB" w14:textId="77777777" w:rsidTr="001F3D6A">
        <w:trPr>
          <w:trHeight w:val="423"/>
        </w:trPr>
        <w:tc>
          <w:tcPr>
            <w:tcW w:w="1896" w:type="dxa"/>
            <w:tcBorders>
              <w:top w:val="single" w:sz="4" w:space="0" w:color="auto"/>
              <w:left w:val="single" w:sz="4" w:space="0" w:color="auto"/>
              <w:bottom w:val="single" w:sz="4" w:space="0" w:color="auto"/>
              <w:right w:val="single" w:sz="4" w:space="0" w:color="auto"/>
            </w:tcBorders>
            <w:vAlign w:val="center"/>
            <w:hideMark/>
          </w:tcPr>
          <w:p w14:paraId="47273748" w14:textId="77777777" w:rsidR="00E55715" w:rsidRDefault="00E55715" w:rsidP="00624580">
            <w:pPr>
              <w:widowControl/>
              <w:autoSpaceDE/>
              <w:rPr>
                <w:rFonts w:ascii="Calibri" w:hAnsi="Calibri" w:cs="Calibri"/>
                <w:color w:val="000000"/>
                <w:lang w:val="en-US" w:eastAsia="pl-PL"/>
              </w:rPr>
            </w:pPr>
            <w:r>
              <w:rPr>
                <w:rFonts w:ascii="Calibri" w:hAnsi="Calibri" w:cs="Calibri"/>
                <w:color w:val="000000"/>
                <w:lang w:val="en-US" w:eastAsia="pl-PL"/>
              </w:rPr>
              <w:t>4</w:t>
            </w:r>
          </w:p>
        </w:tc>
        <w:tc>
          <w:tcPr>
            <w:tcW w:w="2506" w:type="dxa"/>
            <w:tcBorders>
              <w:top w:val="nil"/>
              <w:left w:val="nil"/>
              <w:bottom w:val="single" w:sz="4" w:space="0" w:color="auto"/>
              <w:right w:val="single" w:sz="4" w:space="0" w:color="auto"/>
            </w:tcBorders>
            <w:vAlign w:val="bottom"/>
            <w:hideMark/>
          </w:tcPr>
          <w:p w14:paraId="46809268" w14:textId="77777777" w:rsidR="00E55715" w:rsidRDefault="00E55715" w:rsidP="00624580">
            <w:pPr>
              <w:rPr>
                <w:rFonts w:ascii="Calibri" w:hAnsi="Calibri" w:cs="Calibri"/>
                <w:color w:val="000000"/>
                <w:lang w:val="en-US" w:eastAsia="pl-PL"/>
              </w:rPr>
            </w:pPr>
          </w:p>
        </w:tc>
        <w:tc>
          <w:tcPr>
            <w:tcW w:w="2878" w:type="dxa"/>
            <w:tcBorders>
              <w:top w:val="single" w:sz="4" w:space="0" w:color="auto"/>
              <w:left w:val="single" w:sz="4" w:space="0" w:color="auto"/>
              <w:bottom w:val="single" w:sz="4" w:space="0" w:color="auto"/>
              <w:right w:val="single" w:sz="4" w:space="0" w:color="auto"/>
            </w:tcBorders>
            <w:vAlign w:val="center"/>
            <w:hideMark/>
          </w:tcPr>
          <w:p w14:paraId="4D7D8409" w14:textId="77777777" w:rsidR="00E55715" w:rsidRDefault="00E55715" w:rsidP="00624580">
            <w:pPr>
              <w:rPr>
                <w:rFonts w:asciiTheme="minorHAnsi" w:eastAsiaTheme="minorHAnsi" w:hAnsiTheme="minorHAnsi" w:cstheme="minorBidi"/>
                <w:sz w:val="20"/>
                <w:szCs w:val="20"/>
                <w:lang w:eastAsia="pl-PL"/>
              </w:rPr>
            </w:pPr>
          </w:p>
        </w:tc>
        <w:tc>
          <w:tcPr>
            <w:tcW w:w="1194" w:type="dxa"/>
            <w:tcBorders>
              <w:top w:val="single" w:sz="4" w:space="0" w:color="auto"/>
              <w:left w:val="single" w:sz="4" w:space="0" w:color="auto"/>
              <w:bottom w:val="single" w:sz="4" w:space="0" w:color="auto"/>
              <w:right w:val="single" w:sz="4" w:space="0" w:color="auto"/>
            </w:tcBorders>
            <w:vAlign w:val="center"/>
            <w:hideMark/>
          </w:tcPr>
          <w:p w14:paraId="633F2875" w14:textId="77777777" w:rsidR="00E55715" w:rsidRDefault="00E55715" w:rsidP="00624580">
            <w:pPr>
              <w:widowControl/>
              <w:autoSpaceDE/>
              <w:jc w:val="center"/>
              <w:rPr>
                <w:rFonts w:ascii="Calibri" w:hAnsi="Calibri" w:cs="Calibri"/>
                <w:color w:val="000000"/>
                <w:lang w:val="en-US" w:eastAsia="pl-PL"/>
              </w:rPr>
            </w:pPr>
            <w:r>
              <w:rPr>
                <w:rFonts w:ascii="Calibri" w:hAnsi="Calibri" w:cs="Calibri"/>
                <w:color w:val="000000"/>
                <w:lang w:val="en-US" w:eastAsia="pl-PL"/>
              </w:rPr>
              <w:t>TAK/NIE</w:t>
            </w:r>
          </w:p>
        </w:tc>
        <w:tc>
          <w:tcPr>
            <w:tcW w:w="1080" w:type="dxa"/>
            <w:tcBorders>
              <w:top w:val="single" w:sz="4" w:space="0" w:color="auto"/>
              <w:left w:val="single" w:sz="4" w:space="0" w:color="auto"/>
              <w:bottom w:val="single" w:sz="4" w:space="0" w:color="auto"/>
              <w:right w:val="single" w:sz="4" w:space="0" w:color="auto"/>
            </w:tcBorders>
            <w:vAlign w:val="center"/>
            <w:hideMark/>
          </w:tcPr>
          <w:p w14:paraId="08FFEC85" w14:textId="77777777" w:rsidR="00E55715" w:rsidRDefault="00E55715" w:rsidP="00624580">
            <w:pPr>
              <w:rPr>
                <w:rFonts w:ascii="Calibri" w:hAnsi="Calibri" w:cs="Calibri"/>
                <w:color w:val="000000"/>
                <w:lang w:val="en-US" w:eastAsia="pl-PL"/>
              </w:rPr>
            </w:pPr>
          </w:p>
        </w:tc>
        <w:tc>
          <w:tcPr>
            <w:tcW w:w="0" w:type="auto"/>
            <w:vAlign w:val="center"/>
            <w:hideMark/>
          </w:tcPr>
          <w:p w14:paraId="5D215FE4" w14:textId="77777777" w:rsidR="00E55715" w:rsidRDefault="00E55715" w:rsidP="00624580">
            <w:pPr>
              <w:rPr>
                <w:rFonts w:asciiTheme="minorHAnsi" w:eastAsiaTheme="minorHAnsi" w:hAnsiTheme="minorHAnsi" w:cstheme="minorBidi"/>
                <w:sz w:val="20"/>
                <w:szCs w:val="20"/>
                <w:lang w:eastAsia="pl-PL"/>
              </w:rPr>
            </w:pPr>
          </w:p>
        </w:tc>
      </w:tr>
    </w:tbl>
    <w:p w14:paraId="074D8375" w14:textId="77777777" w:rsidR="00E55715" w:rsidRDefault="00E55715" w:rsidP="00E55715">
      <w:pPr>
        <w:widowControl/>
        <w:tabs>
          <w:tab w:val="left" w:pos="0"/>
        </w:tabs>
        <w:autoSpaceDE/>
        <w:jc w:val="both"/>
        <w:rPr>
          <w:rFonts w:ascii="Calibri" w:hAnsi="Calibri" w:cs="Calibri"/>
          <w:lang w:eastAsia="pl-PL"/>
        </w:rPr>
      </w:pPr>
    </w:p>
    <w:p w14:paraId="43B8CF4F" w14:textId="77777777" w:rsidR="00E55715" w:rsidRDefault="00E55715" w:rsidP="00E55715">
      <w:pPr>
        <w:widowControl/>
        <w:tabs>
          <w:tab w:val="left" w:pos="0"/>
        </w:tabs>
        <w:autoSpaceDE/>
        <w:jc w:val="both"/>
        <w:rPr>
          <w:rFonts w:ascii="Calibri" w:hAnsi="Calibri" w:cs="Calibri"/>
          <w:lang w:eastAsia="pl-PL"/>
        </w:rPr>
      </w:pPr>
    </w:p>
    <w:p w14:paraId="23F5DF32" w14:textId="77777777" w:rsidR="00E55715" w:rsidRDefault="00E55715" w:rsidP="00E55715">
      <w:pPr>
        <w:widowControl/>
        <w:tabs>
          <w:tab w:val="left" w:pos="0"/>
        </w:tabs>
        <w:autoSpaceDE/>
        <w:jc w:val="both"/>
        <w:rPr>
          <w:rFonts w:ascii="Calibri" w:hAnsi="Calibri" w:cs="Calibri"/>
          <w:lang w:eastAsia="pl-PL"/>
        </w:rPr>
      </w:pPr>
      <w:r>
        <w:rPr>
          <w:rFonts w:ascii="Calibri" w:hAnsi="Calibri" w:cs="Calibri"/>
          <w:lang w:eastAsia="pl-PL"/>
        </w:rPr>
        <w:t>Zamawiający nie zgłasza/</w:t>
      </w:r>
      <w:r>
        <w:rPr>
          <w:rFonts w:ascii="Calibri" w:hAnsi="Calibri" w:cs="Calibri"/>
          <w:kern w:val="26"/>
          <w:lang w:eastAsia="pl-PL"/>
        </w:rPr>
        <w:t>zgłasza</w:t>
      </w:r>
      <w:r>
        <w:rPr>
          <w:rFonts w:ascii="Calibri" w:hAnsi="Calibri" w:cs="Calibri"/>
          <w:lang w:eastAsia="pl-PL"/>
        </w:rPr>
        <w:t xml:space="preserve"> * zastrzeżeń do przedmiotu odbioru.</w:t>
      </w:r>
    </w:p>
    <w:p w14:paraId="2A803E4F" w14:textId="77777777" w:rsidR="00E55715" w:rsidRDefault="00E55715" w:rsidP="00E55715">
      <w:pPr>
        <w:widowControl/>
        <w:autoSpaceDE/>
        <w:rPr>
          <w:rFonts w:ascii="Calibri" w:hAnsi="Calibri" w:cs="Calibri"/>
          <w:lang w:eastAsia="pl-PL"/>
        </w:rPr>
      </w:pPr>
      <w:r>
        <w:rPr>
          <w:rFonts w:ascii="Calibri" w:hAnsi="Calibri" w:cs="Calibri"/>
          <w:lang w:eastAsia="pl-PL"/>
        </w:rPr>
        <w:t>Uwagi:……………………………………………………………………………………………………………….………………………….</w:t>
      </w:r>
    </w:p>
    <w:p w14:paraId="14E31892" w14:textId="77777777" w:rsidR="00E55715" w:rsidRDefault="00E55715" w:rsidP="00E55715">
      <w:pPr>
        <w:widowControl/>
        <w:autoSpaceDE/>
        <w:jc w:val="both"/>
        <w:rPr>
          <w:rFonts w:ascii="Calibri" w:hAnsi="Calibri" w:cs="Calibri"/>
          <w:lang w:eastAsia="pl-PL"/>
        </w:rPr>
      </w:pPr>
      <w:r>
        <w:rPr>
          <w:rFonts w:ascii="Calibri" w:hAnsi="Calibri" w:cs="Calibri"/>
          <w:lang w:eastAsia="pl-PL"/>
        </w:rPr>
        <w:t>W odbiorze uczestniczyli:</w:t>
      </w:r>
    </w:p>
    <w:p w14:paraId="67325188" w14:textId="77777777" w:rsidR="00E55715" w:rsidRDefault="00E55715" w:rsidP="00E55715">
      <w:pPr>
        <w:widowControl/>
        <w:autoSpaceDE/>
        <w:jc w:val="both"/>
        <w:rPr>
          <w:rFonts w:ascii="Calibri" w:hAnsi="Calibri" w:cs="Calibri"/>
          <w:lang w:eastAsia="pl-PL"/>
        </w:rPr>
      </w:pPr>
    </w:p>
    <w:p w14:paraId="106ECCF7" w14:textId="77777777" w:rsidR="00E55715" w:rsidRDefault="00E55715" w:rsidP="00E55715">
      <w:pPr>
        <w:widowControl/>
        <w:autoSpaceDE/>
        <w:jc w:val="both"/>
        <w:rPr>
          <w:rFonts w:ascii="Calibri" w:hAnsi="Calibri" w:cs="Calibri"/>
          <w:lang w:eastAsia="pl-PL"/>
        </w:rPr>
      </w:pPr>
    </w:p>
    <w:p w14:paraId="05B9CB31" w14:textId="77777777" w:rsidR="00E55715" w:rsidRDefault="00E55715" w:rsidP="00E55715">
      <w:pPr>
        <w:widowControl/>
        <w:autoSpaceDE/>
        <w:rPr>
          <w:rFonts w:ascii="Calibri" w:hAnsi="Calibri" w:cs="Calibri"/>
          <w:lang w:eastAsia="pl-PL"/>
        </w:rPr>
      </w:pPr>
      <w:r>
        <w:rPr>
          <w:rFonts w:ascii="Calibri" w:hAnsi="Calibri" w:cs="Calibri"/>
          <w:lang w:eastAsia="pl-PL"/>
        </w:rPr>
        <w:t>W imieniu Zamawiającego</w:t>
      </w:r>
      <w:r>
        <w:rPr>
          <w:rFonts w:ascii="Calibri" w:hAnsi="Calibri" w:cs="Calibri"/>
          <w:lang w:eastAsia="pl-PL"/>
        </w:rPr>
        <w:tab/>
        <w:t xml:space="preserve">    </w:t>
      </w:r>
      <w:r>
        <w:rPr>
          <w:rFonts w:ascii="Calibri" w:hAnsi="Calibri" w:cs="Calibri"/>
          <w:lang w:eastAsia="pl-PL"/>
        </w:rPr>
        <w:tab/>
      </w:r>
      <w:r>
        <w:rPr>
          <w:rFonts w:ascii="Calibri" w:hAnsi="Calibri" w:cs="Calibri"/>
          <w:lang w:eastAsia="pl-PL"/>
        </w:rPr>
        <w:tab/>
      </w:r>
      <w:r>
        <w:rPr>
          <w:rFonts w:ascii="Calibri" w:hAnsi="Calibri" w:cs="Calibri"/>
          <w:lang w:eastAsia="pl-PL"/>
        </w:rPr>
        <w:tab/>
      </w:r>
      <w:r>
        <w:rPr>
          <w:rFonts w:ascii="Calibri" w:hAnsi="Calibri" w:cs="Calibri"/>
          <w:lang w:eastAsia="pl-PL"/>
        </w:rPr>
        <w:tab/>
        <w:t>W imieniu Wykonawcy</w:t>
      </w:r>
    </w:p>
    <w:p w14:paraId="43B4D7C4" w14:textId="77777777" w:rsidR="00E55715" w:rsidRDefault="00E55715" w:rsidP="00E55715">
      <w:pPr>
        <w:widowControl/>
        <w:autoSpaceDE/>
        <w:rPr>
          <w:rFonts w:ascii="Calibri" w:hAnsi="Calibri" w:cs="Calibri"/>
          <w:kern w:val="24"/>
          <w:lang w:eastAsia="pl-PL"/>
        </w:rPr>
      </w:pPr>
    </w:p>
    <w:p w14:paraId="0BC64031" w14:textId="77777777" w:rsidR="00E55715" w:rsidRDefault="00E55715" w:rsidP="00E55715">
      <w:pPr>
        <w:widowControl/>
        <w:autoSpaceDE/>
        <w:rPr>
          <w:rFonts w:ascii="Calibri" w:hAnsi="Calibri" w:cs="Calibri"/>
          <w:kern w:val="24"/>
          <w:lang w:eastAsia="pl-PL"/>
        </w:rPr>
      </w:pPr>
    </w:p>
    <w:p w14:paraId="4F993DF0" w14:textId="77777777" w:rsidR="00E55715" w:rsidRDefault="00E55715" w:rsidP="00E55715">
      <w:pPr>
        <w:widowControl/>
        <w:autoSpaceDE/>
        <w:rPr>
          <w:rFonts w:ascii="Calibri" w:hAnsi="Calibri" w:cs="Calibri"/>
          <w:kern w:val="24"/>
          <w:lang w:eastAsia="pl-PL"/>
        </w:rPr>
      </w:pPr>
    </w:p>
    <w:p w14:paraId="44EA0B7C" w14:textId="77777777" w:rsidR="00E55715" w:rsidRDefault="00E55715" w:rsidP="00E55715">
      <w:pPr>
        <w:widowControl/>
        <w:autoSpaceDE/>
        <w:rPr>
          <w:rFonts w:ascii="Calibri" w:hAnsi="Calibri" w:cs="Calibri"/>
          <w:kern w:val="24"/>
          <w:lang w:eastAsia="pl-PL"/>
        </w:rPr>
      </w:pPr>
    </w:p>
    <w:p w14:paraId="61C77215" w14:textId="77777777" w:rsidR="00E55715" w:rsidRDefault="00E55715" w:rsidP="00E55715">
      <w:pPr>
        <w:widowControl/>
        <w:autoSpaceDE/>
        <w:rPr>
          <w:rFonts w:ascii="Calibri" w:hAnsi="Calibri" w:cs="Calibri"/>
          <w:kern w:val="24"/>
          <w:lang w:eastAsia="pl-PL"/>
        </w:rPr>
      </w:pPr>
    </w:p>
    <w:p w14:paraId="3B7067E5" w14:textId="77777777" w:rsidR="00E55715" w:rsidRDefault="00E55715" w:rsidP="00E55715">
      <w:pPr>
        <w:widowControl/>
        <w:autoSpaceDE/>
        <w:rPr>
          <w:rFonts w:ascii="Calibri" w:hAnsi="Calibri" w:cs="Calibri"/>
          <w:kern w:val="24"/>
          <w:lang w:eastAsia="pl-PL"/>
        </w:rPr>
      </w:pPr>
    </w:p>
    <w:p w14:paraId="624E94FB" w14:textId="77777777" w:rsidR="00E55715" w:rsidRDefault="00E55715" w:rsidP="00E55715">
      <w:pPr>
        <w:widowControl/>
        <w:autoSpaceDE/>
        <w:rPr>
          <w:rFonts w:ascii="Calibri" w:hAnsi="Calibri" w:cs="Calibri"/>
          <w:kern w:val="24"/>
          <w:lang w:eastAsia="pl-PL"/>
        </w:rPr>
      </w:pPr>
    </w:p>
    <w:p w14:paraId="7BB64463" w14:textId="77777777" w:rsidR="00E55715" w:rsidRDefault="00E55715" w:rsidP="00E55715">
      <w:pPr>
        <w:widowControl/>
        <w:autoSpaceDE/>
        <w:rPr>
          <w:rFonts w:ascii="Calibri" w:hAnsi="Calibri" w:cs="Calibri"/>
          <w:kern w:val="24"/>
          <w:lang w:eastAsia="pl-PL"/>
        </w:rPr>
      </w:pPr>
    </w:p>
    <w:p w14:paraId="1A6A76B0" w14:textId="77777777" w:rsidR="00E55715" w:rsidRDefault="00E55715" w:rsidP="00E55715">
      <w:pPr>
        <w:widowControl/>
        <w:autoSpaceDE/>
        <w:rPr>
          <w:rFonts w:ascii="Calibri" w:hAnsi="Calibri" w:cs="Calibri"/>
          <w:i/>
          <w:iCs/>
          <w:kern w:val="24"/>
          <w:lang w:eastAsia="pl-PL"/>
        </w:rPr>
      </w:pPr>
      <w:r>
        <w:rPr>
          <w:rFonts w:ascii="Calibri" w:hAnsi="Calibri" w:cs="Calibri"/>
          <w:kern w:val="24"/>
          <w:lang w:eastAsia="pl-PL"/>
        </w:rPr>
        <w:t>*</w:t>
      </w:r>
      <w:r>
        <w:rPr>
          <w:rFonts w:ascii="Calibri" w:hAnsi="Calibri" w:cs="Calibri"/>
          <w:i/>
          <w:iCs/>
          <w:kern w:val="24"/>
          <w:lang w:eastAsia="pl-PL"/>
        </w:rPr>
        <w:t>niepotrzebne skreślić</w:t>
      </w:r>
    </w:p>
    <w:p w14:paraId="015806FF" w14:textId="77777777" w:rsidR="00E55715" w:rsidRDefault="00E55715" w:rsidP="00E55715">
      <w:pPr>
        <w:widowControl/>
        <w:autoSpaceDE/>
        <w:ind w:firstLine="708"/>
        <w:jc w:val="right"/>
        <w:rPr>
          <w:rFonts w:ascii="Calibri" w:hAnsi="Calibri" w:cs="Calibri"/>
          <w:b/>
          <w:iCs/>
          <w:lang w:eastAsia="pl-PL"/>
        </w:rPr>
      </w:pPr>
    </w:p>
    <w:p w14:paraId="29111BEF" w14:textId="77777777" w:rsidR="00E55715" w:rsidRDefault="00E55715" w:rsidP="00E55715">
      <w:pPr>
        <w:widowControl/>
        <w:autoSpaceDE/>
        <w:ind w:firstLine="708"/>
        <w:jc w:val="right"/>
        <w:rPr>
          <w:rFonts w:ascii="Calibri" w:hAnsi="Calibri" w:cs="Calibri"/>
          <w:b/>
          <w:iCs/>
          <w:lang w:eastAsia="pl-PL"/>
        </w:rPr>
      </w:pPr>
    </w:p>
    <w:p w14:paraId="10697B9E" w14:textId="77777777" w:rsidR="00E55715" w:rsidRDefault="00E55715" w:rsidP="00E55715">
      <w:pPr>
        <w:widowControl/>
        <w:autoSpaceDE/>
        <w:ind w:firstLine="708"/>
        <w:jc w:val="right"/>
        <w:rPr>
          <w:rFonts w:ascii="Calibri" w:hAnsi="Calibri" w:cs="Calibri"/>
          <w:b/>
          <w:iCs/>
          <w:lang w:eastAsia="pl-PL"/>
        </w:rPr>
      </w:pPr>
    </w:p>
    <w:p w14:paraId="39B80892" w14:textId="77777777" w:rsidR="00E55715" w:rsidRDefault="00E55715" w:rsidP="00E55715">
      <w:pPr>
        <w:widowControl/>
        <w:autoSpaceDE/>
        <w:ind w:firstLine="708"/>
        <w:jc w:val="right"/>
        <w:rPr>
          <w:rFonts w:ascii="Calibri" w:hAnsi="Calibri" w:cs="Calibri"/>
          <w:b/>
          <w:iCs/>
          <w:lang w:eastAsia="pl-PL"/>
        </w:rPr>
      </w:pPr>
    </w:p>
    <w:p w14:paraId="642D92A7" w14:textId="77777777" w:rsidR="00E55715" w:rsidRDefault="00E55715" w:rsidP="00E55715">
      <w:pPr>
        <w:widowControl/>
        <w:autoSpaceDE/>
        <w:ind w:firstLine="708"/>
        <w:jc w:val="right"/>
        <w:rPr>
          <w:rFonts w:ascii="Calibri" w:hAnsi="Calibri" w:cs="Calibri"/>
          <w:b/>
          <w:iCs/>
          <w:lang w:eastAsia="pl-PL"/>
        </w:rPr>
      </w:pPr>
      <w:r>
        <w:rPr>
          <w:rFonts w:ascii="Calibri" w:hAnsi="Calibri" w:cs="Calibri"/>
          <w:b/>
          <w:iCs/>
          <w:lang w:eastAsia="pl-PL"/>
        </w:rPr>
        <w:lastRenderedPageBreak/>
        <w:t>Załącznik nr  5 do umowy</w:t>
      </w:r>
    </w:p>
    <w:p w14:paraId="43600F72" w14:textId="77777777" w:rsidR="00E55715" w:rsidRDefault="00E55715" w:rsidP="00E55715">
      <w:pPr>
        <w:keepNext/>
        <w:widowControl/>
        <w:autoSpaceDE/>
        <w:spacing w:line="276" w:lineRule="auto"/>
        <w:outlineLvl w:val="0"/>
        <w:rPr>
          <w:rFonts w:ascii="Calibri" w:hAnsi="Calibri" w:cs="Calibri"/>
          <w:lang w:eastAsia="pl-PL"/>
        </w:rPr>
      </w:pPr>
    </w:p>
    <w:p w14:paraId="573D6F24" w14:textId="77777777" w:rsidR="00E55715" w:rsidRDefault="00E55715" w:rsidP="00E55715">
      <w:pPr>
        <w:keepNext/>
        <w:widowControl/>
        <w:autoSpaceDE/>
        <w:spacing w:line="276" w:lineRule="auto"/>
        <w:jc w:val="center"/>
        <w:outlineLvl w:val="0"/>
        <w:rPr>
          <w:rFonts w:ascii="Calibri" w:hAnsi="Calibri" w:cs="Calibri"/>
          <w:lang w:eastAsia="pl-PL"/>
        </w:rPr>
      </w:pPr>
      <w:r>
        <w:rPr>
          <w:rFonts w:ascii="Calibri" w:hAnsi="Calibri" w:cs="Calibri"/>
          <w:lang w:eastAsia="pl-PL"/>
        </w:rPr>
        <w:t>PROTOKÓŁ ODBIORU KOŃCOWEGO</w:t>
      </w:r>
    </w:p>
    <w:p w14:paraId="6ADD930A" w14:textId="77777777" w:rsidR="00E55715" w:rsidRDefault="00E55715" w:rsidP="00E55715">
      <w:pPr>
        <w:widowControl/>
        <w:autoSpaceDE/>
        <w:rPr>
          <w:rFonts w:ascii="Calibri" w:hAnsi="Calibri" w:cs="Calibri"/>
          <w:lang w:eastAsia="pl-PL"/>
        </w:rPr>
      </w:pPr>
    </w:p>
    <w:p w14:paraId="515ED41A" w14:textId="77777777" w:rsidR="00E55715" w:rsidRDefault="00E55715" w:rsidP="00E55715">
      <w:pPr>
        <w:keepNext/>
        <w:widowControl/>
        <w:autoSpaceDE/>
        <w:spacing w:line="276" w:lineRule="auto"/>
        <w:jc w:val="center"/>
        <w:outlineLvl w:val="0"/>
        <w:rPr>
          <w:rFonts w:ascii="Calibri" w:hAnsi="Calibri" w:cs="Calibri"/>
          <w:b/>
          <w:lang w:eastAsia="pl-PL"/>
        </w:rPr>
      </w:pPr>
      <w:r>
        <w:rPr>
          <w:rFonts w:ascii="Calibri" w:hAnsi="Calibri" w:cs="Calibri"/>
          <w:lang w:eastAsia="pl-PL"/>
        </w:rPr>
        <w:t xml:space="preserve">Na podstawie umowy nr WA.263.33.2021.U zawartej w Warszawie w dniu …………….….. roku </w:t>
      </w:r>
    </w:p>
    <w:p w14:paraId="3DFBD1D2" w14:textId="77777777" w:rsidR="00E55715" w:rsidRDefault="00E55715" w:rsidP="00E55715">
      <w:pPr>
        <w:widowControl/>
        <w:autoSpaceDE/>
        <w:rPr>
          <w:rFonts w:ascii="Calibri" w:hAnsi="Calibri" w:cs="Calibri"/>
          <w:lang w:eastAsia="pl-PL"/>
        </w:rPr>
      </w:pPr>
    </w:p>
    <w:p w14:paraId="00AD401B" w14:textId="77777777" w:rsidR="00E55715" w:rsidRDefault="00E55715" w:rsidP="00E55715">
      <w:pPr>
        <w:keepNext/>
        <w:widowControl/>
        <w:autoSpaceDE/>
        <w:spacing w:line="276" w:lineRule="auto"/>
        <w:outlineLvl w:val="0"/>
        <w:rPr>
          <w:rFonts w:ascii="Calibri" w:hAnsi="Calibri" w:cs="Calibri"/>
          <w:b/>
          <w:lang w:eastAsia="pl-PL"/>
        </w:rPr>
      </w:pPr>
      <w:r>
        <w:rPr>
          <w:rFonts w:ascii="Calibri" w:hAnsi="Calibri" w:cs="Calibri"/>
          <w:lang w:eastAsia="pl-PL"/>
        </w:rPr>
        <w:t>pomiędzy:</w:t>
      </w:r>
    </w:p>
    <w:p w14:paraId="118104FB" w14:textId="77777777" w:rsidR="00E55715" w:rsidRDefault="00E55715" w:rsidP="00E55715">
      <w:pPr>
        <w:widowControl/>
        <w:tabs>
          <w:tab w:val="left" w:pos="5670"/>
        </w:tabs>
        <w:autoSpaceDE/>
        <w:jc w:val="both"/>
        <w:rPr>
          <w:rFonts w:ascii="Calibri" w:hAnsi="Calibri" w:cs="Calibri"/>
          <w:b/>
          <w:bCs/>
          <w:lang w:eastAsia="pl-PL"/>
        </w:rPr>
      </w:pPr>
      <w:r>
        <w:rPr>
          <w:rFonts w:ascii="Calibri" w:hAnsi="Calibri" w:cs="Calibri"/>
          <w:b/>
          <w:lang w:eastAsia="pl-PL"/>
        </w:rPr>
        <w:t>Skarbem Państwa - państwową jednostką budżetową Centrum Projektów Europejskich</w:t>
      </w:r>
      <w:r>
        <w:rPr>
          <w:rFonts w:ascii="Calibri" w:hAnsi="Calibri" w:cs="Calibri"/>
          <w:lang w:eastAsia="pl-PL"/>
        </w:rPr>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Pr>
          <w:rFonts w:ascii="Calibri" w:hAnsi="Calibri" w:cs="Calibri"/>
          <w:b/>
          <w:bCs/>
          <w:lang w:eastAsia="pl-PL"/>
        </w:rPr>
        <w:t xml:space="preserve"> </w:t>
      </w:r>
      <w:r>
        <w:rPr>
          <w:rFonts w:ascii="Calibri" w:hAnsi="Calibri" w:cs="Calibri"/>
          <w:lang w:eastAsia="pl-PL"/>
        </w:rPr>
        <w:t xml:space="preserve">zwanym w dalszej części  </w:t>
      </w:r>
      <w:r>
        <w:rPr>
          <w:rFonts w:ascii="Calibri" w:hAnsi="Calibri" w:cs="Calibri"/>
          <w:b/>
          <w:bCs/>
          <w:lang w:eastAsia="pl-PL"/>
        </w:rPr>
        <w:t>„Zamawiającym”</w:t>
      </w:r>
    </w:p>
    <w:p w14:paraId="1DA8DB5E" w14:textId="77777777" w:rsidR="00E55715" w:rsidRDefault="00E55715" w:rsidP="00E55715">
      <w:pPr>
        <w:widowControl/>
        <w:tabs>
          <w:tab w:val="left" w:pos="5670"/>
        </w:tabs>
        <w:autoSpaceDE/>
        <w:jc w:val="both"/>
        <w:rPr>
          <w:rFonts w:ascii="Calibri" w:hAnsi="Calibri" w:cs="Calibri"/>
          <w:b/>
          <w:lang w:eastAsia="pl-PL"/>
        </w:rPr>
      </w:pPr>
      <w:r>
        <w:rPr>
          <w:rFonts w:ascii="Calibri" w:hAnsi="Calibri" w:cs="Calibri"/>
          <w:lang w:eastAsia="pl-PL"/>
        </w:rPr>
        <w:t xml:space="preserve">a </w:t>
      </w:r>
      <w:r>
        <w:rPr>
          <w:rFonts w:ascii="Calibri" w:hAnsi="Calibri" w:cs="Calibri"/>
          <w:b/>
          <w:lang w:eastAsia="pl-PL"/>
        </w:rPr>
        <w:t xml:space="preserve">………………………………….. </w:t>
      </w:r>
      <w:r>
        <w:rPr>
          <w:rFonts w:ascii="Calibri" w:hAnsi="Calibri" w:cs="Calibri"/>
          <w:lang w:eastAsia="pl-PL"/>
        </w:rPr>
        <w:t xml:space="preserve">z siedzibą w ………………. przy ul. …………………, ……………….., ………………., posiadającą numer identyfikacji REGON …………. oraz  NIP …………….., a także wpisaną do Krajowego Rejestru Sądowego pod numerem KRS ……………………..…../wpisaną do Centralnej Ewidencji I Informacji o Działalności Gospodarczej, reprezentowanym przez </w:t>
      </w:r>
      <w:r>
        <w:rPr>
          <w:rFonts w:ascii="Calibri" w:hAnsi="Calibri" w:cs="Calibri"/>
          <w:b/>
          <w:lang w:eastAsia="pl-PL"/>
        </w:rPr>
        <w:t xml:space="preserve">Pana/Panią …………………………… – </w:t>
      </w:r>
      <w:r>
        <w:rPr>
          <w:rFonts w:ascii="Calibri" w:hAnsi="Calibri" w:cs="Calibri"/>
          <w:lang w:eastAsia="pl-PL"/>
        </w:rPr>
        <w:t xml:space="preserve">……………………………. zwanym w dalszej części umowy </w:t>
      </w:r>
      <w:r>
        <w:rPr>
          <w:rFonts w:ascii="Calibri" w:hAnsi="Calibri" w:cs="Calibri"/>
          <w:b/>
          <w:lang w:eastAsia="pl-PL"/>
        </w:rPr>
        <w:t>„Wykonawcą”</w:t>
      </w:r>
    </w:p>
    <w:p w14:paraId="71F45D61" w14:textId="77777777" w:rsidR="00E55715" w:rsidRDefault="00E55715" w:rsidP="00E55715">
      <w:pPr>
        <w:widowControl/>
        <w:tabs>
          <w:tab w:val="left" w:pos="709"/>
        </w:tabs>
        <w:autoSpaceDE/>
        <w:rPr>
          <w:rFonts w:ascii="Calibri" w:hAnsi="Calibri" w:cs="Calibri"/>
          <w:lang w:eastAsia="pl-PL"/>
        </w:rPr>
      </w:pPr>
      <w:r>
        <w:rPr>
          <w:rFonts w:ascii="Calibri" w:hAnsi="Calibri" w:cs="Calibri"/>
          <w:lang w:eastAsia="pl-PL"/>
        </w:rPr>
        <w:t xml:space="preserve">Przedmiot umowy został wykonany zgodnie z wyznaczonym terminem/ </w:t>
      </w:r>
      <w:r>
        <w:rPr>
          <w:rFonts w:ascii="Calibri" w:hAnsi="Calibri" w:cs="Calibri"/>
          <w:kern w:val="26"/>
          <w:lang w:eastAsia="pl-PL"/>
        </w:rPr>
        <w:t>nie został</w:t>
      </w:r>
      <w:r>
        <w:rPr>
          <w:rFonts w:ascii="Calibri" w:hAnsi="Calibri" w:cs="Calibri"/>
          <w:strike/>
          <w:kern w:val="26"/>
          <w:lang w:eastAsia="pl-PL"/>
        </w:rPr>
        <w:t xml:space="preserve">  </w:t>
      </w:r>
      <w:r>
        <w:rPr>
          <w:rFonts w:ascii="Calibri" w:hAnsi="Calibri" w:cs="Calibri"/>
          <w:kern w:val="26"/>
          <w:lang w:eastAsia="pl-PL"/>
        </w:rPr>
        <w:t>wykonany zgodnie z wyznaczonym terminem</w:t>
      </w:r>
      <w:r>
        <w:rPr>
          <w:rFonts w:ascii="Calibri" w:hAnsi="Calibri" w:cs="Calibri"/>
          <w:lang w:eastAsia="pl-PL"/>
        </w:rPr>
        <w:t xml:space="preserve"> *.</w:t>
      </w:r>
    </w:p>
    <w:p w14:paraId="46AF4B96" w14:textId="77777777" w:rsidR="00E55715" w:rsidRDefault="00E55715" w:rsidP="00E55715">
      <w:pPr>
        <w:widowControl/>
        <w:tabs>
          <w:tab w:val="left" w:pos="0"/>
        </w:tabs>
        <w:autoSpaceDE/>
        <w:jc w:val="both"/>
        <w:rPr>
          <w:rFonts w:ascii="Calibri" w:hAnsi="Calibri" w:cs="Calibri"/>
          <w:lang w:eastAsia="pl-PL"/>
        </w:rPr>
      </w:pPr>
      <w:r>
        <w:rPr>
          <w:rFonts w:ascii="Calibri" w:hAnsi="Calibri" w:cs="Calibri"/>
          <w:lang w:eastAsia="pl-PL"/>
        </w:rPr>
        <w:t>Zamawiający nie zgłasza/</w:t>
      </w:r>
      <w:r>
        <w:rPr>
          <w:rFonts w:ascii="Calibri" w:hAnsi="Calibri" w:cs="Calibri"/>
          <w:kern w:val="26"/>
          <w:lang w:eastAsia="pl-PL"/>
        </w:rPr>
        <w:t>zgłasza</w:t>
      </w:r>
      <w:r>
        <w:rPr>
          <w:rFonts w:ascii="Calibri" w:hAnsi="Calibri" w:cs="Calibri"/>
          <w:lang w:eastAsia="pl-PL"/>
        </w:rPr>
        <w:t xml:space="preserve"> * zastrzeżeń do przedmiotu odbioru.</w:t>
      </w:r>
    </w:p>
    <w:p w14:paraId="4DF38698" w14:textId="77777777" w:rsidR="00E55715" w:rsidRDefault="00E55715" w:rsidP="00E55715">
      <w:pPr>
        <w:widowControl/>
        <w:autoSpaceDE/>
        <w:rPr>
          <w:rFonts w:ascii="Calibri" w:hAnsi="Calibri" w:cs="Calibri"/>
          <w:lang w:eastAsia="pl-PL"/>
        </w:rPr>
      </w:pPr>
      <w:r>
        <w:rPr>
          <w:rFonts w:ascii="Calibri" w:hAnsi="Calibri" w:cs="Calibri"/>
          <w:lang w:eastAsia="pl-PL"/>
        </w:rPr>
        <w:t>Uwagi:……………………………………………………………………………………………………………………………………………….</w:t>
      </w:r>
    </w:p>
    <w:p w14:paraId="127F4B8A" w14:textId="77777777" w:rsidR="00E55715" w:rsidRDefault="00E55715" w:rsidP="00E55715">
      <w:pPr>
        <w:widowControl/>
        <w:autoSpaceDE/>
        <w:jc w:val="both"/>
        <w:rPr>
          <w:rFonts w:ascii="Calibri" w:hAnsi="Calibri" w:cs="Calibri"/>
          <w:lang w:eastAsia="pl-PL"/>
        </w:rPr>
      </w:pPr>
      <w:r>
        <w:rPr>
          <w:rFonts w:ascii="Calibri" w:hAnsi="Calibri" w:cs="Calibri"/>
          <w:lang w:eastAsia="pl-PL"/>
        </w:rPr>
        <w:t>W dniu ………………………….. w odbiorze uczestniczyli:</w:t>
      </w:r>
    </w:p>
    <w:p w14:paraId="3881AA33" w14:textId="77777777" w:rsidR="00E55715" w:rsidRDefault="00E55715" w:rsidP="00E55715">
      <w:pPr>
        <w:widowControl/>
        <w:autoSpaceDE/>
        <w:jc w:val="both"/>
        <w:rPr>
          <w:rFonts w:ascii="Calibri" w:hAnsi="Calibri" w:cs="Calibri"/>
          <w:lang w:eastAsia="pl-PL"/>
        </w:rPr>
      </w:pPr>
    </w:p>
    <w:p w14:paraId="616B41CA" w14:textId="77777777" w:rsidR="00E55715" w:rsidRDefault="00E55715" w:rsidP="00E55715">
      <w:pPr>
        <w:widowControl/>
        <w:autoSpaceDE/>
        <w:jc w:val="both"/>
        <w:rPr>
          <w:rFonts w:ascii="Calibri" w:hAnsi="Calibri" w:cs="Calibri"/>
          <w:lang w:eastAsia="pl-PL"/>
        </w:rPr>
      </w:pPr>
    </w:p>
    <w:p w14:paraId="6AC7C55C" w14:textId="77777777" w:rsidR="00E55715" w:rsidRDefault="00E55715" w:rsidP="00E55715">
      <w:pPr>
        <w:widowControl/>
        <w:autoSpaceDE/>
        <w:rPr>
          <w:rFonts w:ascii="Calibri" w:hAnsi="Calibri" w:cs="Calibri"/>
          <w:lang w:eastAsia="pl-PL"/>
        </w:rPr>
      </w:pPr>
      <w:r>
        <w:rPr>
          <w:rFonts w:ascii="Calibri" w:hAnsi="Calibri" w:cs="Calibri"/>
          <w:lang w:eastAsia="pl-PL"/>
        </w:rPr>
        <w:t>W imieniu Zamawiającego</w:t>
      </w:r>
      <w:r>
        <w:rPr>
          <w:rFonts w:ascii="Calibri" w:hAnsi="Calibri" w:cs="Calibri"/>
          <w:lang w:eastAsia="pl-PL"/>
        </w:rPr>
        <w:tab/>
        <w:t xml:space="preserve">    </w:t>
      </w:r>
      <w:r>
        <w:rPr>
          <w:rFonts w:ascii="Calibri" w:hAnsi="Calibri" w:cs="Calibri"/>
          <w:lang w:eastAsia="pl-PL"/>
        </w:rPr>
        <w:tab/>
      </w:r>
      <w:r>
        <w:rPr>
          <w:rFonts w:ascii="Calibri" w:hAnsi="Calibri" w:cs="Calibri"/>
          <w:lang w:eastAsia="pl-PL"/>
        </w:rPr>
        <w:tab/>
      </w:r>
      <w:r>
        <w:rPr>
          <w:rFonts w:ascii="Calibri" w:hAnsi="Calibri" w:cs="Calibri"/>
          <w:lang w:eastAsia="pl-PL"/>
        </w:rPr>
        <w:tab/>
      </w:r>
      <w:r>
        <w:rPr>
          <w:rFonts w:ascii="Calibri" w:hAnsi="Calibri" w:cs="Calibri"/>
          <w:lang w:eastAsia="pl-PL"/>
        </w:rPr>
        <w:tab/>
        <w:t>W imieniu Wykonawcy</w:t>
      </w:r>
    </w:p>
    <w:p w14:paraId="0CEB589B" w14:textId="77777777" w:rsidR="00E55715" w:rsidRDefault="00E55715" w:rsidP="00E55715">
      <w:pPr>
        <w:widowControl/>
        <w:autoSpaceDE/>
        <w:jc w:val="both"/>
        <w:rPr>
          <w:rFonts w:ascii="Calibri" w:hAnsi="Calibri" w:cs="Calibri"/>
          <w:kern w:val="24"/>
          <w:lang w:eastAsia="pl-PL"/>
        </w:rPr>
      </w:pPr>
    </w:p>
    <w:p w14:paraId="3BB2E14A" w14:textId="77777777" w:rsidR="00E55715" w:rsidRDefault="00E55715" w:rsidP="00E55715">
      <w:pPr>
        <w:widowControl/>
        <w:autoSpaceDE/>
        <w:jc w:val="both"/>
        <w:rPr>
          <w:rFonts w:ascii="Calibri" w:hAnsi="Calibri" w:cs="Calibri"/>
          <w:kern w:val="24"/>
          <w:lang w:eastAsia="pl-PL"/>
        </w:rPr>
      </w:pPr>
    </w:p>
    <w:p w14:paraId="5879A973" w14:textId="77777777" w:rsidR="00E55715" w:rsidRDefault="00E55715" w:rsidP="00E55715">
      <w:pPr>
        <w:widowControl/>
        <w:autoSpaceDE/>
        <w:jc w:val="both"/>
        <w:rPr>
          <w:rFonts w:ascii="Calibri" w:hAnsi="Calibri" w:cs="Calibri"/>
          <w:kern w:val="24"/>
          <w:lang w:eastAsia="pl-PL"/>
        </w:rPr>
      </w:pPr>
    </w:p>
    <w:p w14:paraId="4E668B40" w14:textId="77777777" w:rsidR="00E55715" w:rsidRDefault="00E55715" w:rsidP="00E55715">
      <w:pPr>
        <w:widowControl/>
        <w:autoSpaceDE/>
        <w:jc w:val="both"/>
        <w:rPr>
          <w:rFonts w:ascii="Calibri" w:hAnsi="Calibri" w:cs="Calibri"/>
          <w:kern w:val="24"/>
          <w:lang w:eastAsia="pl-PL"/>
        </w:rPr>
      </w:pPr>
    </w:p>
    <w:p w14:paraId="4EF8F45C" w14:textId="77777777" w:rsidR="00E55715" w:rsidRDefault="00E55715" w:rsidP="00E55715">
      <w:pPr>
        <w:widowControl/>
        <w:autoSpaceDE/>
        <w:jc w:val="both"/>
        <w:rPr>
          <w:rFonts w:ascii="Calibri" w:hAnsi="Calibri" w:cs="Calibri"/>
          <w:kern w:val="24"/>
          <w:lang w:eastAsia="pl-PL"/>
        </w:rPr>
      </w:pPr>
    </w:p>
    <w:p w14:paraId="3FC34CA8" w14:textId="77777777" w:rsidR="00E55715" w:rsidRDefault="00E55715" w:rsidP="00E55715">
      <w:pPr>
        <w:widowControl/>
        <w:autoSpaceDE/>
        <w:jc w:val="both"/>
        <w:rPr>
          <w:rFonts w:ascii="Calibri" w:hAnsi="Calibri" w:cs="Calibri"/>
          <w:kern w:val="24"/>
          <w:lang w:eastAsia="pl-PL"/>
        </w:rPr>
      </w:pPr>
    </w:p>
    <w:p w14:paraId="42609DB3" w14:textId="77777777" w:rsidR="00E55715" w:rsidRDefault="00E55715" w:rsidP="00E55715">
      <w:pPr>
        <w:widowControl/>
        <w:autoSpaceDE/>
        <w:jc w:val="both"/>
        <w:rPr>
          <w:rFonts w:ascii="Calibri" w:hAnsi="Calibri" w:cs="Calibri"/>
          <w:lang w:eastAsia="pl-PL"/>
        </w:rPr>
      </w:pPr>
      <w:r>
        <w:rPr>
          <w:rFonts w:ascii="Calibri" w:hAnsi="Calibri" w:cs="Calibri"/>
          <w:kern w:val="24"/>
          <w:lang w:eastAsia="pl-PL"/>
        </w:rPr>
        <w:t>*</w:t>
      </w:r>
      <w:r>
        <w:rPr>
          <w:rFonts w:ascii="Calibri" w:hAnsi="Calibri" w:cs="Calibri"/>
          <w:i/>
          <w:iCs/>
          <w:kern w:val="24"/>
          <w:lang w:eastAsia="pl-PL"/>
        </w:rPr>
        <w:t>niepotrzebne skreślić</w:t>
      </w:r>
      <w:r>
        <w:rPr>
          <w:rFonts w:ascii="Calibri" w:hAnsi="Calibri" w:cs="Calibri"/>
          <w:lang w:eastAsia="pl-PL"/>
        </w:rPr>
        <w:t xml:space="preserve"> </w:t>
      </w:r>
    </w:p>
    <w:p w14:paraId="0F8EBF9C" w14:textId="77777777" w:rsidR="00E55715" w:rsidRDefault="00E55715" w:rsidP="00E55715">
      <w:pPr>
        <w:rPr>
          <w:rFonts w:ascii="Calibri" w:hAnsi="Calibri" w:cs="Calibri"/>
          <w:lang w:eastAsia="pl-PL"/>
        </w:rPr>
      </w:pPr>
      <w:r>
        <w:rPr>
          <w:rFonts w:ascii="Calibri" w:hAnsi="Calibri" w:cs="Calibri"/>
          <w:lang w:eastAsia="pl-PL"/>
        </w:rPr>
        <w:br w:type="page"/>
      </w:r>
    </w:p>
    <w:tbl>
      <w:tblPr>
        <w:tblW w:w="8505"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8505"/>
      </w:tblGrid>
      <w:tr w:rsidR="006E5647" w:rsidRPr="006E5647" w14:paraId="4026961C" w14:textId="77777777" w:rsidTr="00B27987">
        <w:tc>
          <w:tcPr>
            <w:tcW w:w="8505" w:type="dxa"/>
            <w:tcBorders>
              <w:bottom w:val="nil"/>
            </w:tcBorders>
          </w:tcPr>
          <w:p w14:paraId="78C1DC1F" w14:textId="585EB54B" w:rsidR="006E5647" w:rsidRPr="006E5647" w:rsidRDefault="006E5647" w:rsidP="006E5647">
            <w:pPr>
              <w:keepNext/>
              <w:widowControl/>
              <w:autoSpaceDE/>
              <w:autoSpaceDN/>
              <w:jc w:val="both"/>
              <w:outlineLvl w:val="2"/>
              <w:rPr>
                <w:rFonts w:ascii="Calibri" w:hAnsi="Calibri" w:cs="Calibri"/>
                <w:b/>
                <w:lang w:eastAsia="pl-PL"/>
              </w:rPr>
            </w:pPr>
            <w:r w:rsidRPr="006E5647">
              <w:rPr>
                <w:rFonts w:ascii="Calibri" w:hAnsi="Calibri" w:cs="Calibri"/>
                <w:b/>
                <w:lang w:eastAsia="pl-PL"/>
              </w:rPr>
              <w:lastRenderedPageBreak/>
              <w:t>WA.263.</w:t>
            </w:r>
            <w:r w:rsidR="00207340">
              <w:rPr>
                <w:rFonts w:ascii="Calibri" w:hAnsi="Calibri" w:cs="Calibri"/>
                <w:b/>
                <w:lang w:eastAsia="pl-PL"/>
              </w:rPr>
              <w:t>33</w:t>
            </w:r>
            <w:r w:rsidRPr="006E5647">
              <w:rPr>
                <w:rFonts w:ascii="Calibri" w:hAnsi="Calibri" w:cs="Calibri"/>
                <w:b/>
                <w:lang w:eastAsia="pl-PL"/>
              </w:rPr>
              <w:t xml:space="preserve">.2020.MW                                                                           ZAŁĄCZNIK NR 4a do SWZ                   </w:t>
            </w:r>
          </w:p>
        </w:tc>
      </w:tr>
      <w:tr w:rsidR="006E5647" w:rsidRPr="006E5647" w14:paraId="3D5B2366" w14:textId="77777777" w:rsidTr="00B27987">
        <w:tc>
          <w:tcPr>
            <w:tcW w:w="8505" w:type="dxa"/>
            <w:tcBorders>
              <w:top w:val="nil"/>
              <w:bottom w:val="single" w:sz="4" w:space="0" w:color="auto"/>
            </w:tcBorders>
          </w:tcPr>
          <w:p w14:paraId="23598BF6" w14:textId="77777777" w:rsidR="006E5647" w:rsidRPr="006E5647" w:rsidRDefault="006E5647" w:rsidP="006E5647">
            <w:pPr>
              <w:keepNext/>
              <w:widowControl/>
              <w:autoSpaceDE/>
              <w:autoSpaceDN/>
              <w:jc w:val="center"/>
              <w:outlineLvl w:val="1"/>
              <w:rPr>
                <w:rFonts w:ascii="Calibri" w:hAnsi="Calibri" w:cs="Calibri"/>
                <w:b/>
                <w:lang w:eastAsia="pl-PL"/>
              </w:rPr>
            </w:pPr>
            <w:r w:rsidRPr="006E5647">
              <w:rPr>
                <w:rFonts w:ascii="Calibri" w:hAnsi="Calibri" w:cs="Calibri"/>
                <w:b/>
                <w:lang w:eastAsia="pl-PL"/>
              </w:rPr>
              <w:t>PROJEKTOWANE POSTANOWIENIA UMOWY</w:t>
            </w:r>
          </w:p>
        </w:tc>
      </w:tr>
    </w:tbl>
    <w:p w14:paraId="01C5E93E" w14:textId="77777777" w:rsidR="00C90048" w:rsidRDefault="00C90048" w:rsidP="006E5647">
      <w:pPr>
        <w:widowControl/>
        <w:tabs>
          <w:tab w:val="left" w:pos="426"/>
        </w:tabs>
        <w:autoSpaceDE/>
        <w:autoSpaceDN/>
        <w:ind w:right="14"/>
        <w:jc w:val="center"/>
        <w:rPr>
          <w:rFonts w:ascii="Calibri" w:eastAsia="Calibri" w:hAnsi="Calibri" w:cs="Calibri"/>
          <w:b/>
          <w:bCs/>
        </w:rPr>
      </w:pPr>
    </w:p>
    <w:p w14:paraId="6C69E162" w14:textId="445DE0C7" w:rsidR="006E5647" w:rsidRPr="006E5647" w:rsidRDefault="006E5647" w:rsidP="006E5647">
      <w:pPr>
        <w:widowControl/>
        <w:tabs>
          <w:tab w:val="left" w:pos="426"/>
        </w:tabs>
        <w:autoSpaceDE/>
        <w:autoSpaceDN/>
        <w:ind w:right="14"/>
        <w:jc w:val="center"/>
        <w:rPr>
          <w:rFonts w:ascii="Calibri" w:eastAsia="Calibri" w:hAnsi="Calibri" w:cs="Calibri"/>
          <w:b/>
          <w:bCs/>
        </w:rPr>
      </w:pPr>
      <w:r w:rsidRPr="006E5647">
        <w:rPr>
          <w:rFonts w:ascii="Calibri" w:eastAsia="Calibri" w:hAnsi="Calibri" w:cs="Calibri"/>
          <w:b/>
          <w:bCs/>
        </w:rPr>
        <w:t>UMOWA Nr WA.263.</w:t>
      </w:r>
      <w:r w:rsidR="00207340">
        <w:rPr>
          <w:rFonts w:ascii="Calibri" w:eastAsia="Calibri" w:hAnsi="Calibri" w:cs="Calibri"/>
          <w:b/>
          <w:bCs/>
        </w:rPr>
        <w:t>33</w:t>
      </w:r>
      <w:r w:rsidRPr="006E5647">
        <w:rPr>
          <w:rFonts w:ascii="Calibri" w:eastAsia="Calibri" w:hAnsi="Calibri" w:cs="Calibri"/>
          <w:b/>
          <w:bCs/>
        </w:rPr>
        <w:t>.2021.U.2</w:t>
      </w:r>
    </w:p>
    <w:p w14:paraId="34F86AEF" w14:textId="77777777" w:rsidR="006E5647" w:rsidRPr="006E5647" w:rsidRDefault="006E5647" w:rsidP="006E5647">
      <w:pPr>
        <w:widowControl/>
        <w:tabs>
          <w:tab w:val="left" w:pos="426"/>
        </w:tabs>
        <w:autoSpaceDE/>
        <w:autoSpaceDN/>
        <w:ind w:right="14"/>
        <w:jc w:val="center"/>
        <w:rPr>
          <w:rFonts w:ascii="Calibri" w:eastAsia="Calibri" w:hAnsi="Calibri" w:cs="Calibri"/>
        </w:rPr>
      </w:pPr>
      <w:r w:rsidRPr="006E5647">
        <w:rPr>
          <w:rFonts w:ascii="Calibri" w:eastAsia="Calibri" w:hAnsi="Calibri" w:cs="Calibri"/>
        </w:rPr>
        <w:t>zawarta w dniu…………………………. 2021 r. w Warszawie pomiędzy:</w:t>
      </w:r>
    </w:p>
    <w:p w14:paraId="392B0FE4"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b/>
          <w:bCs/>
        </w:rPr>
        <w:t xml:space="preserve">Skarbem Państwa – państwową jednostką budżetową Centrum Projektów Europejskich, </w:t>
      </w:r>
      <w:r w:rsidRPr="006E5647">
        <w:rPr>
          <w:rFonts w:ascii="Calibri" w:eastAsia="Calibri" w:hAnsi="Calibri" w:cs="Calibri"/>
        </w:rPr>
        <w:t xml:space="preserve">z siedzibą w Warszawie przy ul. Domaniewskiej 39a, 02- 672 Warszawa, posiadającym numer identyfikacji REGON 141681456 oraz NIP 7010158887, </w:t>
      </w:r>
    </w:p>
    <w:p w14:paraId="440D7917"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reprezentowanym przez </w:t>
      </w:r>
      <w:r w:rsidRPr="006E5647">
        <w:rPr>
          <w:rFonts w:ascii="Calibri" w:eastAsia="Calibri" w:hAnsi="Calibri" w:cs="Calibri"/>
          <w:b/>
          <w:bCs/>
        </w:rPr>
        <w:t xml:space="preserve">Pana Leszka Buller </w:t>
      </w:r>
      <w:r w:rsidRPr="006E5647">
        <w:rPr>
          <w:rFonts w:ascii="Calibri" w:eastAsia="Calibri" w:hAnsi="Calibri" w:cs="Calibri"/>
          <w:bCs/>
        </w:rPr>
        <w:t>– Dyrektora Centrum Projektów Europejskich na podstawie powołania na stanowisko dyrektora Centrum Projektów Europejskich z dnia 16.05.2016 r. przez Ministra Rozwoju, zwanym w dalszej części „</w:t>
      </w:r>
      <w:r w:rsidRPr="006E5647">
        <w:rPr>
          <w:rFonts w:ascii="Calibri" w:eastAsia="Calibri" w:hAnsi="Calibri" w:cs="Calibri"/>
          <w:b/>
          <w:bCs/>
        </w:rPr>
        <w:t>Zamawiającym”,</w:t>
      </w:r>
    </w:p>
    <w:p w14:paraId="53EB4A56" w14:textId="77777777" w:rsidR="006E5647" w:rsidRPr="006E5647" w:rsidRDefault="006E5647" w:rsidP="006E5647">
      <w:pPr>
        <w:widowControl/>
        <w:tabs>
          <w:tab w:val="left" w:pos="426"/>
        </w:tabs>
        <w:adjustRightInd w:val="0"/>
        <w:contextualSpacing/>
        <w:jc w:val="both"/>
        <w:rPr>
          <w:rFonts w:ascii="Calibri" w:eastAsia="Calibri" w:hAnsi="Calibri" w:cs="Calibri"/>
        </w:rPr>
      </w:pPr>
      <w:r w:rsidRPr="006E5647">
        <w:rPr>
          <w:rFonts w:ascii="Calibri" w:eastAsia="Calibri" w:hAnsi="Calibri" w:cs="Calibri"/>
        </w:rPr>
        <w:t>a</w:t>
      </w:r>
    </w:p>
    <w:p w14:paraId="048F9D10" w14:textId="77777777" w:rsidR="006E5647" w:rsidRPr="006E5647" w:rsidRDefault="006E5647" w:rsidP="006E5647">
      <w:pPr>
        <w:widowControl/>
        <w:tabs>
          <w:tab w:val="left" w:pos="426"/>
        </w:tabs>
        <w:adjustRightInd w:val="0"/>
        <w:contextualSpacing/>
        <w:jc w:val="both"/>
        <w:rPr>
          <w:rFonts w:ascii="Calibri" w:eastAsia="Calibri" w:hAnsi="Calibri" w:cs="Calibri"/>
        </w:rPr>
      </w:pPr>
      <w:r w:rsidRPr="006E5647">
        <w:rPr>
          <w:rFonts w:ascii="Calibri" w:eastAsia="Calibri" w:hAnsi="Calibri" w:cs="Calibri"/>
        </w:rPr>
        <w:t xml:space="preserve">……………………….., z siedzibą w ……….. (…-…….), przy ul. ………………, wpisaną w ……………………………………………………………. pod numerem …………….., reprezentowaną przez .................., na podstawie ……………. ………… którego potwierdzona za zgodność z oryginałem kopia stanowi </w:t>
      </w:r>
      <w:r w:rsidRPr="006E5647">
        <w:rPr>
          <w:rFonts w:ascii="Calibri" w:eastAsia="Calibri" w:hAnsi="Calibri" w:cs="Calibri"/>
          <w:b/>
        </w:rPr>
        <w:t>Załącznik nr 2</w:t>
      </w:r>
      <w:r w:rsidRPr="006E5647">
        <w:rPr>
          <w:rFonts w:ascii="Calibri" w:eastAsia="Calibri" w:hAnsi="Calibri" w:cs="Calibri"/>
        </w:rPr>
        <w:t xml:space="preserve"> do niniejszej Umowy,</w:t>
      </w:r>
    </w:p>
    <w:p w14:paraId="14891DCC" w14:textId="77777777" w:rsidR="006E5647" w:rsidRPr="006E5647" w:rsidRDefault="006E5647" w:rsidP="006E5647">
      <w:pPr>
        <w:tabs>
          <w:tab w:val="left" w:pos="426"/>
        </w:tabs>
        <w:autoSpaceDE/>
        <w:autoSpaceDN/>
        <w:adjustRightInd w:val="0"/>
        <w:textAlignment w:val="baseline"/>
        <w:rPr>
          <w:rFonts w:ascii="Calibri" w:eastAsia="Calibri" w:hAnsi="Calibri" w:cs="Calibri"/>
        </w:rPr>
      </w:pPr>
      <w:r w:rsidRPr="006E5647">
        <w:rPr>
          <w:rFonts w:ascii="Calibri" w:eastAsia="Calibri" w:hAnsi="Calibri" w:cs="Calibri"/>
        </w:rPr>
        <w:t>zwanym/ą dalej: „</w:t>
      </w:r>
      <w:r w:rsidRPr="006E5647">
        <w:rPr>
          <w:rFonts w:ascii="Calibri" w:eastAsia="Calibri" w:hAnsi="Calibri" w:cs="Calibri"/>
          <w:b/>
        </w:rPr>
        <w:t>Wykonawcą</w:t>
      </w:r>
      <w:r w:rsidRPr="006E5647">
        <w:rPr>
          <w:rFonts w:ascii="Calibri" w:eastAsia="Calibri" w:hAnsi="Calibri" w:cs="Calibri"/>
        </w:rPr>
        <w:t xml:space="preserve">”, </w:t>
      </w:r>
    </w:p>
    <w:p w14:paraId="6B48CA50"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zwanymi dalej z osobna „</w:t>
      </w:r>
      <w:r w:rsidRPr="006E5647">
        <w:rPr>
          <w:rFonts w:ascii="Calibri" w:eastAsia="Calibri" w:hAnsi="Calibri" w:cs="Calibri"/>
          <w:b/>
        </w:rPr>
        <w:t>Stroną</w:t>
      </w:r>
      <w:r w:rsidRPr="006E5647">
        <w:rPr>
          <w:rFonts w:ascii="Calibri" w:eastAsia="Calibri" w:hAnsi="Calibri" w:cs="Calibri"/>
        </w:rPr>
        <w:t>” lub łącznie „</w:t>
      </w:r>
      <w:r w:rsidRPr="006E5647">
        <w:rPr>
          <w:rFonts w:ascii="Calibri" w:eastAsia="Calibri" w:hAnsi="Calibri" w:cs="Calibri"/>
          <w:b/>
        </w:rPr>
        <w:t>Stronami</w:t>
      </w:r>
      <w:r w:rsidRPr="006E5647">
        <w:rPr>
          <w:rFonts w:ascii="Calibri" w:eastAsia="Calibri" w:hAnsi="Calibri" w:cs="Calibri"/>
        </w:rPr>
        <w:t>”.</w:t>
      </w:r>
    </w:p>
    <w:p w14:paraId="62864989" w14:textId="77777777" w:rsidR="006E5647" w:rsidRPr="006E5647" w:rsidRDefault="006E5647" w:rsidP="006E5647">
      <w:pPr>
        <w:widowControl/>
        <w:tabs>
          <w:tab w:val="left" w:pos="426"/>
        </w:tabs>
        <w:autoSpaceDE/>
        <w:autoSpaceDN/>
        <w:ind w:right="14"/>
        <w:rPr>
          <w:rFonts w:ascii="Calibri" w:eastAsia="Calibri" w:hAnsi="Calibri" w:cs="Calibri"/>
        </w:rPr>
      </w:pPr>
      <w:r w:rsidRPr="006E5647">
        <w:rPr>
          <w:rFonts w:ascii="Calibri" w:eastAsia="Calibri" w:hAnsi="Calibri" w:cs="Calibri"/>
        </w:rPr>
        <w:t>Strony zawierają Umowę o następującej treści:</w:t>
      </w:r>
    </w:p>
    <w:p w14:paraId="54BFEAF4" w14:textId="77777777" w:rsidR="006E5647" w:rsidRPr="006E5647" w:rsidRDefault="006E5647" w:rsidP="006E5647">
      <w:pPr>
        <w:widowControl/>
        <w:tabs>
          <w:tab w:val="left" w:pos="426"/>
        </w:tabs>
        <w:autoSpaceDE/>
        <w:autoSpaceDN/>
        <w:jc w:val="center"/>
        <w:rPr>
          <w:rFonts w:ascii="Calibri" w:eastAsia="Calibri" w:hAnsi="Calibri" w:cs="Calibri"/>
        </w:rPr>
      </w:pPr>
      <w:r w:rsidRPr="006E5647">
        <w:rPr>
          <w:rFonts w:ascii="Calibri" w:eastAsia="Calibri" w:hAnsi="Calibri" w:cs="Calibri"/>
        </w:rPr>
        <w:t>§ 1</w:t>
      </w:r>
    </w:p>
    <w:p w14:paraId="61A578D7"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Informacje ogólne</w:t>
      </w:r>
    </w:p>
    <w:p w14:paraId="2419C705" w14:textId="77777777" w:rsidR="006E5647" w:rsidRPr="006E5647" w:rsidRDefault="006E5647" w:rsidP="006E5647">
      <w:pPr>
        <w:widowControl/>
        <w:numPr>
          <w:ilvl w:val="0"/>
          <w:numId w:val="91"/>
        </w:numPr>
        <w:tabs>
          <w:tab w:val="left" w:pos="284"/>
          <w:tab w:val="left" w:pos="426"/>
        </w:tabs>
        <w:autoSpaceDE/>
        <w:autoSpaceDN/>
        <w:ind w:left="0" w:firstLine="0"/>
        <w:contextualSpacing/>
        <w:jc w:val="both"/>
        <w:rPr>
          <w:rFonts w:ascii="Calibri" w:eastAsia="Calibri" w:hAnsi="Calibri" w:cs="Calibri"/>
        </w:rPr>
      </w:pPr>
      <w:r w:rsidRPr="006E5647">
        <w:rPr>
          <w:rFonts w:ascii="Calibri" w:eastAsia="Calibri" w:hAnsi="Calibri" w:cs="Calibri"/>
        </w:rPr>
        <w:t xml:space="preserve">Przedmiot umowy jest współfinansowany ze środków Unii Europejskiej w ramach Programu Operacyjnego Pomoc Techniczna 2014-2020, Programu Współpracy Interreg V-A </w:t>
      </w:r>
      <w:r w:rsidRPr="006E5647">
        <w:rPr>
          <w:rFonts w:ascii="Calibri" w:hAnsi="Calibri" w:cs="Calibri"/>
          <w:color w:val="000000"/>
          <w:lang w:eastAsia="pl-PL"/>
        </w:rPr>
        <w:t>Południowy Bałtyk</w:t>
      </w:r>
      <w:r w:rsidRPr="006E5647">
        <w:rPr>
          <w:rFonts w:ascii="Calibri" w:hAnsi="Calibri" w:cs="Calibri"/>
          <w:color w:val="000000"/>
          <w:lang w:val="x-none" w:eastAsia="pl-PL"/>
        </w:rPr>
        <w:t xml:space="preserve"> 2014-2020</w:t>
      </w:r>
      <w:r w:rsidRPr="006E5647">
        <w:rPr>
          <w:rFonts w:ascii="Calibri" w:hAnsi="Calibri" w:cs="Calibri"/>
          <w:color w:val="000000"/>
          <w:lang w:eastAsia="pl-PL"/>
        </w:rPr>
        <w:t>.</w:t>
      </w:r>
    </w:p>
    <w:p w14:paraId="0BF4C869" w14:textId="51842976" w:rsidR="006E5647" w:rsidRPr="006E5647" w:rsidRDefault="006E5647" w:rsidP="006E5647">
      <w:pPr>
        <w:widowControl/>
        <w:numPr>
          <w:ilvl w:val="0"/>
          <w:numId w:val="91"/>
        </w:numPr>
        <w:tabs>
          <w:tab w:val="left" w:pos="284"/>
          <w:tab w:val="left" w:pos="426"/>
        </w:tabs>
        <w:autoSpaceDE/>
        <w:autoSpaceDN/>
        <w:ind w:left="0" w:firstLine="0"/>
        <w:contextualSpacing/>
        <w:jc w:val="both"/>
        <w:rPr>
          <w:rFonts w:ascii="Calibri" w:eastAsia="Calibri" w:hAnsi="Calibri" w:cs="Calibri"/>
        </w:rPr>
      </w:pPr>
      <w:r w:rsidRPr="006E5647">
        <w:rPr>
          <w:rFonts w:ascii="Calibri" w:hAnsi="Calibri" w:cs="Calibri"/>
          <w:color w:val="000000"/>
          <w:lang w:eastAsia="pl-PL"/>
        </w:rPr>
        <w:t>S</w:t>
      </w:r>
      <w:r w:rsidRPr="006E5647">
        <w:rPr>
          <w:rFonts w:ascii="Calibri" w:eastAsia="Calibri" w:hAnsi="Calibri" w:cs="Calibri"/>
        </w:rPr>
        <w:t>trony oświadczają, że niniejsza umowa została zawarta w wyniku udzielenia zamówienia publicznego nr WA.263.</w:t>
      </w:r>
      <w:r w:rsidR="006E1443">
        <w:rPr>
          <w:rFonts w:ascii="Calibri" w:eastAsia="Calibri" w:hAnsi="Calibri" w:cs="Calibri"/>
        </w:rPr>
        <w:t>33</w:t>
      </w:r>
      <w:r w:rsidRPr="006E5647">
        <w:rPr>
          <w:rFonts w:ascii="Calibri" w:eastAsia="Calibri" w:hAnsi="Calibri" w:cs="Calibri"/>
        </w:rPr>
        <w:t xml:space="preserve">.2021.MW, </w:t>
      </w:r>
      <w:r w:rsidRPr="006E5647">
        <w:rPr>
          <w:rFonts w:ascii="Calibri" w:eastAsia="Calibri" w:hAnsi="Calibri" w:cs="Calibri"/>
          <w:b/>
          <w:bCs/>
        </w:rPr>
        <w:t xml:space="preserve">część </w:t>
      </w:r>
      <w:r w:rsidR="00273572" w:rsidRPr="006E5647">
        <w:rPr>
          <w:rFonts w:ascii="Calibri" w:eastAsia="Calibri" w:hAnsi="Calibri" w:cs="Calibri"/>
          <w:b/>
          <w:bCs/>
        </w:rPr>
        <w:t>I</w:t>
      </w:r>
      <w:r w:rsidR="00273572">
        <w:rPr>
          <w:rFonts w:ascii="Calibri" w:eastAsia="Calibri" w:hAnsi="Calibri" w:cs="Calibri"/>
          <w:b/>
          <w:bCs/>
        </w:rPr>
        <w:t>I</w:t>
      </w:r>
      <w:r w:rsidRPr="006E5647">
        <w:rPr>
          <w:rFonts w:ascii="Calibri" w:eastAsia="Calibri" w:hAnsi="Calibri" w:cs="Calibri"/>
        </w:rPr>
        <w:t xml:space="preserve">, prowadzonego w trybie </w:t>
      </w:r>
      <w:r w:rsidRPr="006E5647">
        <w:rPr>
          <w:rFonts w:ascii="Calibri" w:hAnsi="Calibri" w:cs="Calibri"/>
          <w:lang w:eastAsia="pl-PL"/>
        </w:rPr>
        <w:t xml:space="preserve">podstawowym </w:t>
      </w:r>
      <w:r w:rsidRPr="006E5647">
        <w:rPr>
          <w:rFonts w:ascii="Calibri" w:eastAsia="Calibri" w:hAnsi="Calibri" w:cs="Calibri"/>
          <w:bCs/>
          <w:lang w:eastAsia="pl-PL"/>
        </w:rPr>
        <w:t>na podstawie art. 275 pkt 1 ustawy z dnia 11 września 2019 r.</w:t>
      </w:r>
      <w:r w:rsidR="00B84652">
        <w:rPr>
          <w:rFonts w:ascii="Calibri" w:eastAsia="Calibri" w:hAnsi="Calibri" w:cs="Calibri"/>
          <w:bCs/>
          <w:lang w:eastAsia="pl-PL"/>
        </w:rPr>
        <w:t xml:space="preserve"> Prawo zamówień publicznych </w:t>
      </w:r>
      <w:r w:rsidRPr="006E5647">
        <w:rPr>
          <w:rFonts w:ascii="Calibri" w:eastAsia="Calibri" w:hAnsi="Calibri" w:cs="Calibri"/>
          <w:bCs/>
          <w:lang w:eastAsia="pl-PL"/>
        </w:rPr>
        <w:t xml:space="preserve">(Dz. U. </w:t>
      </w:r>
      <w:r w:rsidR="00B84652">
        <w:rPr>
          <w:rFonts w:ascii="Calibri" w:eastAsia="Calibri" w:hAnsi="Calibri" w:cs="Calibri"/>
          <w:bCs/>
          <w:lang w:eastAsia="pl-PL"/>
        </w:rPr>
        <w:t xml:space="preserve">2021 </w:t>
      </w:r>
      <w:r w:rsidRPr="006E5647">
        <w:rPr>
          <w:rFonts w:ascii="Calibri" w:eastAsia="Calibri" w:hAnsi="Calibri" w:cs="Calibri"/>
          <w:bCs/>
          <w:lang w:eastAsia="pl-PL"/>
        </w:rPr>
        <w:t>poz.</w:t>
      </w:r>
      <w:r w:rsidR="00B84652">
        <w:rPr>
          <w:rFonts w:ascii="Calibri" w:eastAsia="Calibri" w:hAnsi="Calibri" w:cs="Calibri"/>
          <w:bCs/>
          <w:lang w:eastAsia="pl-PL"/>
        </w:rPr>
        <w:t xml:space="preserve"> 1129</w:t>
      </w:r>
      <w:r w:rsidRPr="006E5647">
        <w:rPr>
          <w:rFonts w:ascii="Calibri" w:eastAsia="Calibri" w:hAnsi="Calibri" w:cs="Calibri"/>
          <w:bCs/>
          <w:lang w:eastAsia="pl-PL"/>
        </w:rPr>
        <w:t>ze zm.).</w:t>
      </w:r>
    </w:p>
    <w:p w14:paraId="48B92375" w14:textId="77777777" w:rsidR="006E5647" w:rsidRPr="006E5647" w:rsidRDefault="006E5647" w:rsidP="006E5647">
      <w:pPr>
        <w:widowControl/>
        <w:tabs>
          <w:tab w:val="left" w:pos="426"/>
        </w:tabs>
        <w:autoSpaceDE/>
        <w:autoSpaceDN/>
        <w:jc w:val="center"/>
        <w:rPr>
          <w:rFonts w:ascii="Calibri" w:eastAsia="Calibri" w:hAnsi="Calibri" w:cs="Calibri"/>
        </w:rPr>
      </w:pPr>
      <w:r w:rsidRPr="006E5647">
        <w:rPr>
          <w:rFonts w:ascii="Calibri" w:eastAsia="Calibri" w:hAnsi="Calibri" w:cs="Calibri"/>
        </w:rPr>
        <w:t>§ 2</w:t>
      </w:r>
    </w:p>
    <w:p w14:paraId="01922C01"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Przedmiot Umowy</w:t>
      </w:r>
    </w:p>
    <w:p w14:paraId="5FAED670"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1. Przedmiotem niniejszej umowy jest zakup i dostawa przez Wykonawcę przedmiotu zamówienia opisanego w załączniku nr 1 do niniejszej umowy, w ramach jednej dostawy; wraz z usługą wsparcia technicznego. </w:t>
      </w:r>
      <w:r w:rsidRPr="006E5647">
        <w:rPr>
          <w:rFonts w:ascii="Calibri" w:eastAsia="Calibri" w:hAnsi="Calibri" w:cs="Calibri"/>
          <w:vertAlign w:val="superscript"/>
        </w:rPr>
        <w:footnoteReference w:id="8"/>
      </w:r>
    </w:p>
    <w:p w14:paraId="516569BE"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2. Realizacja Przedmiotu Umowy, o którym mowa w ust. 1, odbywać się będzie na zasadach </w:t>
      </w:r>
      <w:r w:rsidRPr="006E5647">
        <w:rPr>
          <w:rFonts w:ascii="Calibri" w:eastAsia="Calibri" w:hAnsi="Calibri" w:cs="Calibri"/>
        </w:rPr>
        <w:br/>
        <w:t xml:space="preserve">i warunkach opisanych w Umowie, w Ofercie Wykonawcy stanowiącej Załącznik nr 2 do Umowy (zwanej dalej „Ofertą”) i w OPZ. </w:t>
      </w:r>
    </w:p>
    <w:p w14:paraId="3A968846" w14:textId="77777777" w:rsidR="006E5647" w:rsidRPr="006E5647" w:rsidRDefault="006E5647" w:rsidP="006E5647">
      <w:pPr>
        <w:widowControl/>
        <w:tabs>
          <w:tab w:val="left" w:pos="426"/>
        </w:tabs>
        <w:autoSpaceDE/>
        <w:autoSpaceDN/>
        <w:jc w:val="center"/>
        <w:rPr>
          <w:rFonts w:ascii="Calibri" w:eastAsia="Calibri" w:hAnsi="Calibri" w:cs="Calibri"/>
        </w:rPr>
      </w:pPr>
      <w:r w:rsidRPr="006E5647">
        <w:rPr>
          <w:rFonts w:ascii="Calibri" w:eastAsia="Calibri" w:hAnsi="Calibri" w:cs="Calibri"/>
        </w:rPr>
        <w:t>§3</w:t>
      </w:r>
    </w:p>
    <w:p w14:paraId="3BF6AEA3"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Termin realizacji</w:t>
      </w:r>
    </w:p>
    <w:p w14:paraId="01966874" w14:textId="56377A85" w:rsidR="006E5647" w:rsidRPr="006E5647" w:rsidRDefault="006E5647" w:rsidP="006E5647">
      <w:pPr>
        <w:widowControl/>
        <w:numPr>
          <w:ilvl w:val="0"/>
          <w:numId w:val="92"/>
        </w:numPr>
        <w:tabs>
          <w:tab w:val="left" w:pos="284"/>
          <w:tab w:val="left" w:pos="426"/>
        </w:tabs>
        <w:autoSpaceDE/>
        <w:autoSpaceDN/>
        <w:adjustRightInd w:val="0"/>
        <w:ind w:left="0" w:firstLine="0"/>
        <w:jc w:val="both"/>
        <w:rPr>
          <w:rFonts w:ascii="Calibri" w:hAnsi="Calibri" w:cs="Calibri"/>
          <w:spacing w:val="-12"/>
          <w:lang w:eastAsia="pl-PL"/>
        </w:rPr>
      </w:pPr>
      <w:bookmarkStart w:id="12" w:name="_Hlk46988711"/>
      <w:r w:rsidRPr="006E5647">
        <w:rPr>
          <w:rFonts w:ascii="Calibri" w:hAnsi="Calibri" w:cs="Calibri"/>
          <w:spacing w:val="-12"/>
          <w:lang w:eastAsia="pl-PL"/>
        </w:rPr>
        <w:t xml:space="preserve">Wykonawca zobowiązuje się do zrealizowania umowy w terminie </w:t>
      </w:r>
      <w:r w:rsidR="0053022A">
        <w:rPr>
          <w:rFonts w:ascii="Calibri" w:hAnsi="Calibri" w:cs="Calibri"/>
          <w:spacing w:val="-12"/>
          <w:lang w:eastAsia="pl-PL"/>
        </w:rPr>
        <w:t>jednego miesiąca</w:t>
      </w:r>
      <w:r w:rsidRPr="006E5647">
        <w:rPr>
          <w:rFonts w:ascii="Calibri" w:hAnsi="Calibri" w:cs="Calibri"/>
          <w:spacing w:val="-12"/>
          <w:lang w:eastAsia="pl-PL"/>
        </w:rPr>
        <w:t xml:space="preserve"> od dnia podpisania umowy.</w:t>
      </w:r>
    </w:p>
    <w:bookmarkEnd w:id="12"/>
    <w:p w14:paraId="0231D754" w14:textId="77777777" w:rsidR="006E5647" w:rsidRPr="006E5647" w:rsidRDefault="006E5647" w:rsidP="006E5647">
      <w:pPr>
        <w:widowControl/>
        <w:numPr>
          <w:ilvl w:val="0"/>
          <w:numId w:val="92"/>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eastAsia="Calibri" w:hAnsi="Calibri" w:cs="Calibri"/>
        </w:rPr>
        <w:t>Potwierdzeniem dostawy licencji stanowił będzie protokół odbioru zamówienia, którego wzór stanowi Załącznik nr 4 do Umowy („Protokół odbioru zamówienia”) przyjęty bez uwag i zastrzeżeń.</w:t>
      </w:r>
    </w:p>
    <w:p w14:paraId="4D1E52EF" w14:textId="77777777" w:rsidR="006E5647" w:rsidRPr="006E5647" w:rsidRDefault="006E5647" w:rsidP="006E5647">
      <w:pPr>
        <w:widowControl/>
        <w:numPr>
          <w:ilvl w:val="0"/>
          <w:numId w:val="92"/>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eastAsia="Calibri" w:hAnsi="Calibri" w:cs="Calibri"/>
        </w:rPr>
        <w:t>Wykonawca zobowiązuje się zapewnić świadczenie usług ogólnodostępnego wsparcia technicznego przez producenta oprogramowania, o którym mowa w § 2 ust. 1 i § 4 Umowy przez okres co najmniej 5 lat od dnia podpisania umowy</w:t>
      </w:r>
      <w:r w:rsidRPr="006E5647">
        <w:rPr>
          <w:rFonts w:ascii="Calibri" w:eastAsia="Calibri" w:hAnsi="Calibri" w:cs="Calibri"/>
          <w:vertAlign w:val="superscript"/>
        </w:rPr>
        <w:footnoteReference w:id="9"/>
      </w:r>
      <w:r w:rsidRPr="006E5647">
        <w:rPr>
          <w:rFonts w:ascii="Calibri" w:eastAsia="Calibri" w:hAnsi="Calibri" w:cs="Calibri"/>
        </w:rPr>
        <w:t xml:space="preserve">. </w:t>
      </w:r>
    </w:p>
    <w:p w14:paraId="1F60809D" w14:textId="300EC719" w:rsidR="006E5647" w:rsidRPr="006E5647" w:rsidRDefault="006E5647" w:rsidP="006E5647">
      <w:pPr>
        <w:widowControl/>
        <w:numPr>
          <w:ilvl w:val="0"/>
          <w:numId w:val="92"/>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eastAsia="Calibri" w:hAnsi="Calibri" w:cs="Calibri"/>
        </w:rPr>
        <w:t xml:space="preserve">Odbiór licencji nastąpi drogą elektroniczną nie później niż do dnia określonego w ust 1. </w:t>
      </w:r>
      <w:r w:rsidR="0046288D">
        <w:rPr>
          <w:rFonts w:ascii="Calibri" w:eastAsia="Calibri" w:hAnsi="Calibri" w:cs="Calibri"/>
        </w:rPr>
        <w:t xml:space="preserve">W przypadku licencji Microsoft należy dostarczyć produkt w ramach umowy MPSA, dostarczone licencje winny być zarejestrowane na stronie </w:t>
      </w:r>
      <w:r w:rsidR="0046288D" w:rsidRPr="0046288D">
        <w:rPr>
          <w:rFonts w:ascii="Calibri" w:eastAsia="Calibri" w:hAnsi="Calibri" w:cs="Calibri"/>
        </w:rPr>
        <w:t>businessaccount.microsoft.com</w:t>
      </w:r>
      <w:r w:rsidR="0046288D">
        <w:rPr>
          <w:rFonts w:ascii="Calibri" w:eastAsia="Calibri" w:hAnsi="Calibri" w:cs="Calibri"/>
        </w:rPr>
        <w:t xml:space="preserve"> na konto zakupowe Zamawiającego, nr  </w:t>
      </w:r>
      <w:r w:rsidR="0046288D" w:rsidRPr="0046288D">
        <w:rPr>
          <w:rFonts w:ascii="Calibri" w:eastAsia="Calibri" w:hAnsi="Calibri" w:cs="Calibri"/>
        </w:rPr>
        <w:t>0005681454</w:t>
      </w:r>
      <w:r w:rsidR="0046288D">
        <w:rPr>
          <w:rFonts w:ascii="Calibri" w:eastAsia="Calibri" w:hAnsi="Calibri" w:cs="Calibri"/>
        </w:rPr>
        <w:t xml:space="preserve">. </w:t>
      </w:r>
    </w:p>
    <w:p w14:paraId="5432D3D6" w14:textId="77777777" w:rsidR="006E5647" w:rsidRPr="006E5647" w:rsidRDefault="006E5647" w:rsidP="006E5647">
      <w:pPr>
        <w:widowControl/>
        <w:tabs>
          <w:tab w:val="left" w:pos="426"/>
        </w:tabs>
        <w:autoSpaceDE/>
        <w:autoSpaceDN/>
        <w:jc w:val="both"/>
        <w:rPr>
          <w:rFonts w:ascii="Calibri" w:eastAsia="Calibri" w:hAnsi="Calibri" w:cs="Calibri"/>
          <w:spacing w:val="-16"/>
        </w:rPr>
      </w:pPr>
      <w:r w:rsidRPr="006E5647">
        <w:rPr>
          <w:rFonts w:ascii="Calibri" w:eastAsia="Calibri" w:hAnsi="Calibri" w:cs="Calibri"/>
        </w:rPr>
        <w:lastRenderedPageBreak/>
        <w:t xml:space="preserve">5. Zamawiający dokona odbioru lub odmówi odbioru, jeżeli przedmiot umowy nie spełnia wymagań </w:t>
      </w:r>
      <w:r w:rsidRPr="006E5647">
        <w:rPr>
          <w:rFonts w:ascii="Calibri" w:eastAsia="Calibri" w:hAnsi="Calibri" w:cs="Calibri"/>
          <w:spacing w:val="-16"/>
        </w:rPr>
        <w:t xml:space="preserve">określonych w umowie. Wszystkie czynności odbiorcze powinny się zakończyć w terminie określonym w ust 1. </w:t>
      </w:r>
    </w:p>
    <w:p w14:paraId="3CF5998D"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6. W przypadku zgłoszenia wad lub zastrzeżeń przez Zamawiającego, Wykonawca usunie wady lub uwzględni zastrzeżenia w terminie wyznaczonym przez Zamawiającego. </w:t>
      </w:r>
    </w:p>
    <w:p w14:paraId="351083C6"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7. Wykonawca zawiadomi Zamawiającego o terminie dostawy przedmiotu Umowy najpóźniej na jeden dzień roboczy przed planowanym terminem dostawy.</w:t>
      </w:r>
    </w:p>
    <w:p w14:paraId="559C1CB1"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§4</w:t>
      </w:r>
    </w:p>
    <w:p w14:paraId="6105A35E"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Warunki realizacji umowy</w:t>
      </w:r>
    </w:p>
    <w:p w14:paraId="30592AA9"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1. W okresie ważności licencji na korzystanie z Oprogramowania:  </w:t>
      </w:r>
    </w:p>
    <w:p w14:paraId="67C6633E"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1) Wykonawca zobowiązuje się zapewnić Zamawiającemu dostęp on-line za pośrednictwem sieci Internet do serwera producenta, z którego Zamawiający będzie miał prawo i możliwość pobierania aktualnych bibliotek, sterowników, nowych wersji Oprogramowania i technologii, obejmujących m.in. poprawki serwisowe, wydań uzupełniających oraz poprawek oprogramowania.</w:t>
      </w:r>
    </w:p>
    <w:p w14:paraId="40DA3729"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2) w przypadku braku dostępu, o którym mowa w pkt 1, z przyczyn leżących po stronie Wykonawcy, Zamawiający powiadomi Wykonawcę na adres e-mail osoby, wskazanej w § 13 ust. 2 umowy; </w:t>
      </w:r>
    </w:p>
    <w:p w14:paraId="0E83007B"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3) Wykonawca w terminie 7 dni od daty powiadomienia przez Zamawiającego zobowiązuje się dostarczać Zamawiającemu aktualne biblioteki, sterowniki, nowe wersje Oprogramowania i technologie, obejmujące m.in. poprawki serwisowe, wydania uzupełniające oraz poprawki oprogramowania na nośnikach zewnętrznych CD-ROM lub wskazać inne źródło zapewniające Zamawiającemu dostęp.  </w:t>
      </w:r>
    </w:p>
    <w:p w14:paraId="52B62754" w14:textId="77777777" w:rsidR="006E5647" w:rsidRPr="006E5647" w:rsidRDefault="006E5647" w:rsidP="006E5647">
      <w:pPr>
        <w:widowControl/>
        <w:tabs>
          <w:tab w:val="left" w:pos="426"/>
        </w:tabs>
        <w:autoSpaceDE/>
        <w:autoSpaceDN/>
        <w:jc w:val="both"/>
        <w:rPr>
          <w:rFonts w:ascii="Calibri" w:eastAsia="Calibri" w:hAnsi="Calibri" w:cs="Calibri"/>
          <w:spacing w:val="-12"/>
        </w:rPr>
      </w:pPr>
      <w:r w:rsidRPr="006E5647">
        <w:rPr>
          <w:rFonts w:ascii="Calibri" w:eastAsia="Calibri" w:hAnsi="Calibri" w:cs="Calibri"/>
          <w:spacing w:val="-12"/>
        </w:rPr>
        <w:t>2. W ramach realizacji przedmiotu umowy Wykonawca zobowiązuje się do zapewnienia Zamawiającemu:</w:t>
      </w:r>
      <w:r w:rsidRPr="006E5647">
        <w:rPr>
          <w:rFonts w:ascii="Calibri" w:eastAsia="Calibri" w:hAnsi="Calibri" w:cs="Calibri"/>
          <w:spacing w:val="-12"/>
          <w:vertAlign w:val="superscript"/>
        </w:rPr>
        <w:footnoteReference w:id="10"/>
      </w:r>
      <w:r w:rsidRPr="006E5647">
        <w:rPr>
          <w:rFonts w:ascii="Calibri" w:eastAsia="Calibri" w:hAnsi="Calibri" w:cs="Calibri"/>
          <w:spacing w:val="-12"/>
        </w:rPr>
        <w:t xml:space="preserve"> </w:t>
      </w:r>
    </w:p>
    <w:p w14:paraId="310FA7A5"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1) dostępu do pomocy technicznej (wsparcie techniczne) w siedzibie Wykonawcy obejmującej udzielanie konsultacji dokonywanych telefonicznie lub za pośrednictwem poczty elektronicznej, przez pięć dni roboczych (od poniedziałku do piątku) w godzinach od 8.00 do 17.00, a także reagowanie na problemy techniczne z zakresu działania Oprogramowania leżące po stronie Zamawiającego w czasie reakcji nie dłuższym niż 24 godziny od chwili ich zgłoszenia Wykonawcy przez Zamawiającego drogą telefoniczną: nr …………..…….. lub mailową na adres: …………….………….. </w:t>
      </w:r>
    </w:p>
    <w:p w14:paraId="409F2E85"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3. W ramach licencji na Oprogramowanie</w:t>
      </w:r>
      <w:r w:rsidRPr="006E5647">
        <w:rPr>
          <w:rFonts w:ascii="Calibri" w:eastAsia="Calibri" w:hAnsi="Calibri" w:cs="Calibri"/>
          <w:vertAlign w:val="superscript"/>
        </w:rPr>
        <w:footnoteReference w:id="11"/>
      </w:r>
      <w:r w:rsidRPr="006E5647">
        <w:rPr>
          <w:rFonts w:ascii="Calibri" w:eastAsia="Calibri" w:hAnsi="Calibri" w:cs="Calibri"/>
        </w:rPr>
        <w:t xml:space="preserve">, w okresie ważności licencji, Zamawiający ma prawo instalować i użytkować Oprogramowanie na dowolnych serwerach stanowiących własność Zamawiającego niezależnie od ich lokalizacji. </w:t>
      </w:r>
    </w:p>
    <w:p w14:paraId="35C88C65" w14:textId="4F28694E" w:rsidR="006E5647" w:rsidRPr="006E5647" w:rsidRDefault="006E5647" w:rsidP="006E5647">
      <w:pPr>
        <w:spacing w:beforeLines="40" w:before="96" w:afterLines="40" w:after="96"/>
        <w:jc w:val="both"/>
        <w:rPr>
          <w:rFonts w:ascii="Calibri" w:hAnsi="Calibri" w:cs="Calibri"/>
          <w:lang w:eastAsia="pl-PL"/>
        </w:rPr>
      </w:pPr>
      <w:r w:rsidRPr="00656BE1">
        <w:rPr>
          <w:rFonts w:ascii="Calibri" w:eastAsia="Calibri" w:hAnsi="Calibri" w:cs="Calibri"/>
        </w:rPr>
        <w:t xml:space="preserve">4. </w:t>
      </w:r>
      <w:r w:rsidR="003E5910" w:rsidRPr="000C2DC4">
        <w:rPr>
          <w:rFonts w:ascii="Calibri" w:eastAsia="Calibri" w:hAnsi="Calibri" w:cs="Calibri"/>
        </w:rPr>
        <w:t xml:space="preserve">Po dostarczeniu </w:t>
      </w:r>
      <w:r w:rsidRPr="003E5910">
        <w:rPr>
          <w:rFonts w:ascii="Calibri" w:eastAsia="Calibri" w:hAnsi="Calibri" w:cs="Calibri"/>
        </w:rPr>
        <w:t xml:space="preserve"> licencji</w:t>
      </w:r>
      <w:r w:rsidR="003E5910" w:rsidRPr="000C2DC4">
        <w:rPr>
          <w:rFonts w:ascii="Calibri" w:eastAsia="Calibri" w:hAnsi="Calibri" w:cs="Calibri"/>
        </w:rPr>
        <w:t xml:space="preserve">, zgodnie z §3 ust. 4 </w:t>
      </w:r>
      <w:r w:rsidRPr="003E5910">
        <w:rPr>
          <w:rFonts w:ascii="Calibri" w:eastAsia="Calibri" w:hAnsi="Calibri" w:cs="Calibri"/>
        </w:rPr>
        <w:t xml:space="preserve">należy przesłać </w:t>
      </w:r>
      <w:r w:rsidR="003E5910" w:rsidRPr="000C2DC4">
        <w:rPr>
          <w:rFonts w:ascii="Calibri" w:eastAsia="Calibri" w:hAnsi="Calibri" w:cs="Calibri"/>
        </w:rPr>
        <w:t xml:space="preserve">informację </w:t>
      </w:r>
      <w:r w:rsidRPr="003E5910">
        <w:rPr>
          <w:rFonts w:ascii="Calibri" w:eastAsia="Calibri" w:hAnsi="Calibri" w:cs="Calibri"/>
        </w:rPr>
        <w:t xml:space="preserve">na adres: </w:t>
      </w:r>
      <w:hyperlink r:id="rId14" w:history="1">
        <w:r w:rsidRPr="003E5910">
          <w:rPr>
            <w:rFonts w:ascii="Calibri" w:eastAsia="Calibri" w:hAnsi="Calibri" w:cs="Calibri"/>
            <w:color w:val="0000FF"/>
            <w:u w:val="single"/>
          </w:rPr>
          <w:t>pawel.tur@cpe.gov.pl</w:t>
        </w:r>
      </w:hyperlink>
      <w:r w:rsidRPr="003E5910">
        <w:rPr>
          <w:rFonts w:ascii="Calibri" w:eastAsia="Calibri" w:hAnsi="Calibri" w:cs="Calibri"/>
        </w:rPr>
        <w:t xml:space="preserve"> lub</w:t>
      </w:r>
      <w:r w:rsidRPr="003E5910">
        <w:rPr>
          <w:rFonts w:ascii="Calibri" w:hAnsi="Calibri" w:cs="Calibri"/>
        </w:rPr>
        <w:t xml:space="preserve"> </w:t>
      </w:r>
      <w:hyperlink r:id="rId15" w:history="1">
        <w:r w:rsidRPr="003E5910">
          <w:rPr>
            <w:rFonts w:ascii="Calibri" w:hAnsi="Calibri" w:cs="Calibri"/>
            <w:color w:val="0000FF"/>
            <w:u w:val="single"/>
            <w:lang w:eastAsia="pl-PL"/>
          </w:rPr>
          <w:t>slawomir.martowski@cpe.gov.pl</w:t>
        </w:r>
      </w:hyperlink>
      <w:r w:rsidRPr="003E5910">
        <w:rPr>
          <w:rFonts w:ascii="Calibri" w:hAnsi="Calibri" w:cs="Calibri"/>
          <w:lang w:eastAsia="pl-PL"/>
        </w:rPr>
        <w:t>.</w:t>
      </w:r>
      <w:r w:rsidRPr="006E5647">
        <w:rPr>
          <w:rFonts w:ascii="Calibri" w:hAnsi="Calibri" w:cs="Calibri"/>
          <w:lang w:eastAsia="pl-PL"/>
        </w:rPr>
        <w:t xml:space="preserve"> </w:t>
      </w:r>
    </w:p>
    <w:p w14:paraId="69BEBDA1" w14:textId="77777777" w:rsidR="006E5647" w:rsidRPr="006E5647" w:rsidRDefault="006E5647" w:rsidP="006E5647">
      <w:pPr>
        <w:widowControl/>
        <w:tabs>
          <w:tab w:val="left" w:pos="426"/>
        </w:tabs>
        <w:autoSpaceDE/>
        <w:autoSpaceDN/>
        <w:jc w:val="both"/>
        <w:rPr>
          <w:rFonts w:ascii="Calibri" w:eastAsia="Calibri" w:hAnsi="Calibri" w:cs="Calibri"/>
        </w:rPr>
      </w:pPr>
    </w:p>
    <w:p w14:paraId="557DB981"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§5</w:t>
      </w:r>
    </w:p>
    <w:p w14:paraId="534278E8"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Wynagrodzenie i warunki płatności</w:t>
      </w:r>
    </w:p>
    <w:p w14:paraId="38253D77"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1. Zgodnie z Ofertą całkowite łączne Wynagrodzenie Wykonawcy za realizację przedmiotu Umowy nie przekroczy kwoty ……………. zł brutto (słownie: ……………………..).</w:t>
      </w:r>
    </w:p>
    <w:p w14:paraId="07B3C843"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2. Kwota, o której mowa w ust. 1 określa górną granicę zobowiązań, jakie Zamawiający może zaciągnąć na podstawie Umowy. </w:t>
      </w:r>
    </w:p>
    <w:p w14:paraId="17167780"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3. Wynagrodzenie, o którym mowa w ust. 1 obejmuje wszystkie świadczenia Wykonawcy wynikające z Umowy, w tym zapewnienie wsparcia przez okres wskazany w § 3 ust. 3 umowy</w:t>
      </w:r>
      <w:r w:rsidRPr="006E5647">
        <w:rPr>
          <w:rFonts w:ascii="Calibri" w:eastAsia="Calibri" w:hAnsi="Calibri" w:cs="Calibri"/>
          <w:vertAlign w:val="superscript"/>
        </w:rPr>
        <w:footnoteReference w:id="12"/>
      </w:r>
      <w:r w:rsidRPr="006E5647">
        <w:rPr>
          <w:rFonts w:ascii="Calibri" w:eastAsia="Calibri" w:hAnsi="Calibri" w:cs="Calibri"/>
        </w:rPr>
        <w:t xml:space="preserve">, dostarczenie i udzielenie Zamawiającemu licencji na Oprogramowanie, a także przeniesienie na Zamawiającego praw autorskich na wszystkich wskazanych w Umowie polach eksploatacji oraz na instalowane aktualizacje oraz publikowane poprawki Oprogramowania. Zamawiający nie jest zobowiązany do ponoszenia jakichkolwiek kosztów w związku z realizacją Umowy oprócz zapłaty na rzecz Wykonawcy wynagrodzenia, o którym mowa w niniejszym paragrafie. Wykonawcy nie przysługują więc żadne inne roszczenia w stosunku do Zamawiającego w tym o zwrot jakichkolwiek innych, dodatkowych kosztów ponoszonych przez Wykonawcę związanych z wykonaniem Umowy. </w:t>
      </w:r>
    </w:p>
    <w:p w14:paraId="53F33613" w14:textId="77777777" w:rsidR="006E5647" w:rsidRPr="006E5647" w:rsidRDefault="006E5647" w:rsidP="006E5647">
      <w:pPr>
        <w:widowControl/>
        <w:tabs>
          <w:tab w:val="left" w:pos="426"/>
        </w:tabs>
        <w:autoSpaceDE/>
        <w:autoSpaceDN/>
        <w:jc w:val="center"/>
        <w:rPr>
          <w:rFonts w:ascii="Calibri" w:eastAsia="Calibri" w:hAnsi="Calibri" w:cs="Calibri"/>
        </w:rPr>
      </w:pPr>
      <w:r w:rsidRPr="006E5647">
        <w:rPr>
          <w:rFonts w:ascii="Calibri" w:eastAsia="Calibri" w:hAnsi="Calibri" w:cs="Calibri"/>
        </w:rPr>
        <w:lastRenderedPageBreak/>
        <w:t>§6</w:t>
      </w:r>
    </w:p>
    <w:p w14:paraId="346E692B" w14:textId="77777777" w:rsidR="006E5647" w:rsidRPr="006E5647" w:rsidRDefault="006E5647" w:rsidP="006E5647">
      <w:pPr>
        <w:widowControl/>
        <w:numPr>
          <w:ilvl w:val="1"/>
          <w:numId w:val="87"/>
        </w:numPr>
        <w:tabs>
          <w:tab w:val="left" w:pos="284"/>
          <w:tab w:val="left" w:pos="426"/>
        </w:tabs>
        <w:autoSpaceDE/>
        <w:autoSpaceDN/>
        <w:ind w:left="307" w:hanging="307"/>
        <w:jc w:val="both"/>
        <w:rPr>
          <w:rFonts w:ascii="Calibri" w:eastAsia="Calibri" w:hAnsi="Calibri" w:cs="Calibri"/>
        </w:rPr>
      </w:pPr>
      <w:r w:rsidRPr="006E5647">
        <w:rPr>
          <w:rFonts w:ascii="Calibri" w:eastAsia="Calibri" w:hAnsi="Calibri" w:cs="Calibri"/>
        </w:rPr>
        <w:t>Wykonawca jest uprawniony do wystawiania rachunku/faktury VAT (e-faktury) z tytułu prawidłowo wykonanej umowy po wykonaniu zamówienia.</w:t>
      </w:r>
    </w:p>
    <w:p w14:paraId="0AC5708A" w14:textId="77777777" w:rsidR="006E5647" w:rsidRPr="006E5647" w:rsidRDefault="006E5647" w:rsidP="006E5647">
      <w:pPr>
        <w:widowControl/>
        <w:numPr>
          <w:ilvl w:val="1"/>
          <w:numId w:val="87"/>
        </w:numPr>
        <w:tabs>
          <w:tab w:val="left" w:pos="284"/>
          <w:tab w:val="left" w:pos="426"/>
        </w:tabs>
        <w:autoSpaceDE/>
        <w:autoSpaceDN/>
        <w:ind w:left="307" w:hanging="307"/>
        <w:jc w:val="both"/>
        <w:rPr>
          <w:rFonts w:ascii="Calibri" w:eastAsia="Calibri" w:hAnsi="Calibri" w:cs="Calibri"/>
        </w:rPr>
      </w:pPr>
      <w:r w:rsidRPr="006E5647">
        <w:rPr>
          <w:rFonts w:ascii="Calibri" w:eastAsia="Calibri" w:hAnsi="Calibri" w:cs="Calibri"/>
        </w:rPr>
        <w:t>Warunkiem wystawienia rachunku/faktury VAT (e-faktury) przez Wykonawcę jest akceptacja przez Zamawiającego protokołu odbioru, którego wzór stanowi załącznik nr 4 do umowy. Osobą odpowiedzialną za odebranie protokołu jest Naczelnik Wydziału Administracji lub osoba go zastępująca.</w:t>
      </w:r>
    </w:p>
    <w:p w14:paraId="537B1069" w14:textId="77777777" w:rsidR="006E5647" w:rsidRPr="006E5647" w:rsidRDefault="006E5647" w:rsidP="006E5647">
      <w:pPr>
        <w:widowControl/>
        <w:numPr>
          <w:ilvl w:val="1"/>
          <w:numId w:val="87"/>
        </w:numPr>
        <w:tabs>
          <w:tab w:val="left" w:pos="284"/>
          <w:tab w:val="left" w:pos="426"/>
        </w:tabs>
        <w:autoSpaceDE/>
        <w:autoSpaceDN/>
        <w:ind w:left="307" w:hanging="307"/>
        <w:jc w:val="both"/>
        <w:rPr>
          <w:rFonts w:ascii="Calibri" w:eastAsia="Calibri" w:hAnsi="Calibri" w:cs="Calibri"/>
        </w:rPr>
      </w:pPr>
      <w:r w:rsidRPr="006E5647">
        <w:rPr>
          <w:rFonts w:ascii="Calibri" w:eastAsia="Calibri" w:hAnsi="Calibri" w:cs="Calibri"/>
        </w:rPr>
        <w:t xml:space="preserve">Zapłata wynagrodzenia nastąpi na podstawie rachunku/faktury VAT (e-faktury) wystawionej przez Wykonawcę, w terminie 21 dni od dnia doręczenia prawidłowo wystawionego rachunku/faktury VAT (e-faktury) Zamawiającemu.  </w:t>
      </w:r>
    </w:p>
    <w:p w14:paraId="3331616A" w14:textId="77777777" w:rsidR="006E5647" w:rsidRPr="006E5647" w:rsidRDefault="006E5647" w:rsidP="006E5647">
      <w:pPr>
        <w:widowControl/>
        <w:numPr>
          <w:ilvl w:val="1"/>
          <w:numId w:val="87"/>
        </w:numPr>
        <w:tabs>
          <w:tab w:val="left" w:pos="284"/>
          <w:tab w:val="left" w:pos="426"/>
        </w:tabs>
        <w:autoSpaceDE/>
        <w:autoSpaceDN/>
        <w:ind w:left="307" w:hanging="307"/>
        <w:jc w:val="both"/>
        <w:rPr>
          <w:rFonts w:ascii="Calibri" w:eastAsia="Calibri" w:hAnsi="Calibri" w:cs="Calibri"/>
        </w:rPr>
      </w:pPr>
      <w:r w:rsidRPr="006E5647">
        <w:rPr>
          <w:rFonts w:ascii="Calibri" w:eastAsia="Calibri" w:hAnsi="Calibri" w:cs="Calibri"/>
        </w:rPr>
        <w:t>Dane do rachunku/faktury (e-faktury):</w:t>
      </w:r>
    </w:p>
    <w:p w14:paraId="0872EE1C" w14:textId="77777777" w:rsidR="006E5647" w:rsidRPr="006E5647" w:rsidRDefault="006E5647" w:rsidP="006E5647">
      <w:pPr>
        <w:widowControl/>
        <w:tabs>
          <w:tab w:val="left" w:pos="426"/>
        </w:tabs>
        <w:autoSpaceDE/>
        <w:autoSpaceDN/>
        <w:ind w:left="284"/>
        <w:jc w:val="both"/>
        <w:rPr>
          <w:rFonts w:ascii="Calibri" w:eastAsia="Calibri" w:hAnsi="Calibri" w:cs="Calibri"/>
        </w:rPr>
      </w:pPr>
      <w:r w:rsidRPr="006E5647">
        <w:rPr>
          <w:rFonts w:ascii="Calibri" w:eastAsia="Calibri" w:hAnsi="Calibri" w:cs="Calibri"/>
        </w:rPr>
        <w:t>Centrum Projektów Europejskich</w:t>
      </w:r>
    </w:p>
    <w:p w14:paraId="3C257067" w14:textId="77777777" w:rsidR="006E5647" w:rsidRPr="006E5647" w:rsidRDefault="006E5647" w:rsidP="006E5647">
      <w:pPr>
        <w:widowControl/>
        <w:tabs>
          <w:tab w:val="left" w:pos="426"/>
        </w:tabs>
        <w:autoSpaceDE/>
        <w:autoSpaceDN/>
        <w:ind w:left="284"/>
        <w:jc w:val="both"/>
        <w:rPr>
          <w:rFonts w:ascii="Calibri" w:eastAsia="Calibri" w:hAnsi="Calibri" w:cs="Calibri"/>
        </w:rPr>
      </w:pPr>
      <w:r w:rsidRPr="006E5647">
        <w:rPr>
          <w:rFonts w:ascii="Calibri" w:eastAsia="Calibri" w:hAnsi="Calibri" w:cs="Calibri"/>
        </w:rPr>
        <w:t xml:space="preserve">ul. Domaniewska 39 a </w:t>
      </w:r>
    </w:p>
    <w:p w14:paraId="0355FD28" w14:textId="77777777" w:rsidR="006E5647" w:rsidRPr="006E5647" w:rsidRDefault="006E5647" w:rsidP="006E5647">
      <w:pPr>
        <w:widowControl/>
        <w:tabs>
          <w:tab w:val="left" w:pos="426"/>
        </w:tabs>
        <w:autoSpaceDE/>
        <w:autoSpaceDN/>
        <w:ind w:left="284"/>
        <w:jc w:val="both"/>
        <w:rPr>
          <w:rFonts w:ascii="Calibri" w:eastAsia="Calibri" w:hAnsi="Calibri" w:cs="Calibri"/>
        </w:rPr>
      </w:pPr>
      <w:r w:rsidRPr="006E5647">
        <w:rPr>
          <w:rFonts w:ascii="Calibri" w:eastAsia="Calibri" w:hAnsi="Calibri" w:cs="Calibri"/>
        </w:rPr>
        <w:t>02-672 Warszawa</w:t>
      </w:r>
    </w:p>
    <w:p w14:paraId="14DDA3ED" w14:textId="77777777" w:rsidR="006E5647" w:rsidRPr="006E5647" w:rsidRDefault="006E5647" w:rsidP="006E5647">
      <w:pPr>
        <w:widowControl/>
        <w:tabs>
          <w:tab w:val="left" w:pos="426"/>
        </w:tabs>
        <w:autoSpaceDE/>
        <w:autoSpaceDN/>
        <w:ind w:left="284"/>
        <w:jc w:val="both"/>
        <w:rPr>
          <w:rFonts w:ascii="Calibri" w:eastAsia="Calibri" w:hAnsi="Calibri" w:cs="Calibri"/>
        </w:rPr>
      </w:pPr>
      <w:r w:rsidRPr="006E5647">
        <w:rPr>
          <w:rFonts w:ascii="Calibri" w:eastAsia="Calibri" w:hAnsi="Calibri" w:cs="Calibri"/>
        </w:rPr>
        <w:t>NIP: 7010 1588 87</w:t>
      </w:r>
    </w:p>
    <w:p w14:paraId="15E67E03" w14:textId="77777777" w:rsidR="006E5647" w:rsidRPr="006E5647" w:rsidRDefault="006E5647" w:rsidP="006E5647">
      <w:pPr>
        <w:widowControl/>
        <w:numPr>
          <w:ilvl w:val="1"/>
          <w:numId w:val="87"/>
        </w:numPr>
        <w:tabs>
          <w:tab w:val="left" w:pos="284"/>
          <w:tab w:val="left" w:pos="426"/>
        </w:tabs>
        <w:autoSpaceDE/>
        <w:autoSpaceDN/>
        <w:adjustRightInd w:val="0"/>
        <w:ind w:left="284" w:hanging="284"/>
        <w:jc w:val="both"/>
        <w:rPr>
          <w:rFonts w:ascii="Calibri" w:hAnsi="Calibri" w:cs="Calibri"/>
        </w:rPr>
      </w:pPr>
      <w:r w:rsidRPr="006E5647">
        <w:rPr>
          <w:rFonts w:ascii="Calibri" w:hAnsi="Calibri" w:cs="Calibri"/>
        </w:rPr>
        <w:t xml:space="preserve">Wykonawca zobowiązuje się do niezwłocznego po podpisaniu protokołu odbioru końcowego wystawienia i doręczenia Zamawiającemu faktury (e-faktury). Przez niezwłoczne wystawienie i doręczenie Zamawiającemu faktury rozumie się doręczenie Zamawiającemu faktury w dniu odbioru lub niezwłocznie po dniu odbioru nie później niż w ciągu 7 dni od dnia podpisania protokołu końcowego. Przywołane zdaniem poprzednim zobowiązanie wynika z okoliczności dotyczących finansowania w ramach programu, o którym mowa w § 1 ust. 1, co Wykonawca przyjmuje do wiadomości i akceptuje. </w:t>
      </w:r>
    </w:p>
    <w:p w14:paraId="467CF46F" w14:textId="77777777" w:rsidR="006E5647" w:rsidRPr="006E5647" w:rsidRDefault="006E5647" w:rsidP="006E5647">
      <w:pPr>
        <w:widowControl/>
        <w:numPr>
          <w:ilvl w:val="1"/>
          <w:numId w:val="87"/>
        </w:numPr>
        <w:tabs>
          <w:tab w:val="left" w:pos="284"/>
          <w:tab w:val="left" w:pos="426"/>
        </w:tabs>
        <w:autoSpaceDE/>
        <w:autoSpaceDN/>
        <w:adjustRightInd w:val="0"/>
        <w:ind w:left="284" w:hanging="284"/>
        <w:jc w:val="both"/>
        <w:rPr>
          <w:rFonts w:ascii="Calibri" w:hAnsi="Calibri" w:cs="Calibri"/>
        </w:rPr>
      </w:pPr>
      <w:r w:rsidRPr="006E5647">
        <w:rPr>
          <w:rFonts w:ascii="Calibri" w:eastAsia="Calibri" w:hAnsi="Calibri" w:cs="Calibri"/>
        </w:rPr>
        <w:t>Zamawiający ma prawo potrącić kwotę kar umownych z płatności za fakturę VAT wystawionej w związku z realizacją niniejszej umowy, na co Wykonawca wyraża zgodę.</w:t>
      </w:r>
    </w:p>
    <w:p w14:paraId="42BA1AC5" w14:textId="77777777" w:rsidR="006E5647" w:rsidRPr="006E5647" w:rsidRDefault="006E5647" w:rsidP="006E5647">
      <w:pPr>
        <w:widowControl/>
        <w:numPr>
          <w:ilvl w:val="1"/>
          <w:numId w:val="87"/>
        </w:numPr>
        <w:tabs>
          <w:tab w:val="left" w:pos="284"/>
          <w:tab w:val="left" w:pos="426"/>
        </w:tabs>
        <w:autoSpaceDE/>
        <w:autoSpaceDN/>
        <w:adjustRightInd w:val="0"/>
        <w:ind w:left="284" w:hanging="284"/>
        <w:jc w:val="both"/>
        <w:rPr>
          <w:rFonts w:ascii="Calibri" w:hAnsi="Calibri" w:cs="Calibri"/>
        </w:rPr>
      </w:pPr>
      <w:r w:rsidRPr="006E5647">
        <w:rPr>
          <w:rFonts w:ascii="Calibri" w:hAnsi="Calibri" w:cs="Calibri"/>
        </w:rPr>
        <w:t>Zapłata wynagrodzenia nastąpi na rachunek bankowy nr ………………..</w:t>
      </w:r>
    </w:p>
    <w:p w14:paraId="78A1C63D" w14:textId="77777777" w:rsidR="006E5647" w:rsidRPr="006E5647" w:rsidRDefault="006E5647" w:rsidP="006E5647">
      <w:pPr>
        <w:widowControl/>
        <w:numPr>
          <w:ilvl w:val="1"/>
          <w:numId w:val="87"/>
        </w:numPr>
        <w:tabs>
          <w:tab w:val="left" w:pos="284"/>
          <w:tab w:val="left" w:pos="426"/>
        </w:tabs>
        <w:autoSpaceDE/>
        <w:autoSpaceDN/>
        <w:adjustRightInd w:val="0"/>
        <w:ind w:left="284" w:hanging="284"/>
        <w:jc w:val="both"/>
        <w:rPr>
          <w:rFonts w:ascii="Calibri" w:hAnsi="Calibri" w:cs="Calibri"/>
        </w:rPr>
      </w:pPr>
      <w:r w:rsidRPr="006E5647">
        <w:rPr>
          <w:rFonts w:ascii="Calibri" w:hAnsi="Calibri" w:cs="Calibri"/>
        </w:rPr>
        <w:t xml:space="preserve">Za dzień zapłaty przyjmuje się dzień obciążenia rachunku bankowego Zamawiającego. </w:t>
      </w:r>
    </w:p>
    <w:p w14:paraId="713F07B8" w14:textId="77777777" w:rsidR="006E5647" w:rsidRPr="006E5647" w:rsidRDefault="006E5647" w:rsidP="006E5647">
      <w:pPr>
        <w:widowControl/>
        <w:numPr>
          <w:ilvl w:val="1"/>
          <w:numId w:val="87"/>
        </w:numPr>
        <w:tabs>
          <w:tab w:val="left" w:pos="284"/>
          <w:tab w:val="left" w:pos="426"/>
        </w:tabs>
        <w:autoSpaceDE/>
        <w:autoSpaceDN/>
        <w:adjustRightInd w:val="0"/>
        <w:ind w:left="284" w:hanging="284"/>
        <w:jc w:val="both"/>
        <w:rPr>
          <w:rFonts w:ascii="Calibri" w:hAnsi="Calibri" w:cs="Calibri"/>
        </w:rPr>
      </w:pPr>
      <w:r w:rsidRPr="006E5647">
        <w:rPr>
          <w:rFonts w:ascii="Calibri" w:hAnsi="Calibri" w:cs="Calibri"/>
          <w:color w:val="000000"/>
          <w:lang w:eastAsia="pl-PL"/>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1A181DE6" w14:textId="77777777" w:rsidR="006E5647" w:rsidRPr="006E5647" w:rsidRDefault="006E5647" w:rsidP="006E5647">
      <w:pPr>
        <w:widowControl/>
        <w:tabs>
          <w:tab w:val="left" w:pos="426"/>
        </w:tabs>
        <w:autoSpaceDE/>
        <w:autoSpaceDN/>
        <w:ind w:left="284" w:hanging="284"/>
        <w:jc w:val="both"/>
        <w:rPr>
          <w:rFonts w:ascii="Calibri" w:hAnsi="Calibri" w:cs="Calibri"/>
          <w:lang w:eastAsia="pl-PL"/>
        </w:rPr>
      </w:pPr>
      <w:r w:rsidRPr="006E5647">
        <w:rPr>
          <w:rFonts w:ascii="Calibri" w:eastAsia="Calibri" w:hAnsi="Calibri" w:cs="Calibri"/>
        </w:rPr>
        <w:t xml:space="preserve">10. </w:t>
      </w:r>
      <w:r w:rsidRPr="006E5647">
        <w:rPr>
          <w:rFonts w:ascii="Calibri" w:eastAsia="Calibri" w:hAnsi="Calibri" w:cs="Calibri"/>
          <w:lang w:eastAsia="pl-PL"/>
        </w:rPr>
        <w:t>Wykonawca nie może dokonać przelewu wierzytelności Wykonawcy z tytułu wynagrodzenia wynikającego z niniejszej Umowy na osoby trzecie bez uprzedniej zgody Zamawiającego wyrażonej w formie pisemnej pod rygorem nieważności</w:t>
      </w:r>
      <w:r w:rsidRPr="006E5647">
        <w:rPr>
          <w:rFonts w:ascii="Calibri" w:hAnsi="Calibri" w:cs="Calibri"/>
          <w:lang w:eastAsia="pl-PL"/>
        </w:rPr>
        <w:t>.</w:t>
      </w:r>
    </w:p>
    <w:p w14:paraId="2A3FC45E" w14:textId="77777777" w:rsidR="006E5647" w:rsidRPr="006E5647" w:rsidRDefault="006E5647" w:rsidP="006E5647">
      <w:pPr>
        <w:widowControl/>
        <w:tabs>
          <w:tab w:val="left" w:pos="426"/>
        </w:tabs>
        <w:autoSpaceDE/>
        <w:autoSpaceDN/>
        <w:jc w:val="both"/>
        <w:rPr>
          <w:rFonts w:ascii="Calibri" w:hAnsi="Calibri" w:cs="Calibri"/>
          <w:lang w:eastAsia="pl-PL"/>
        </w:rPr>
      </w:pPr>
    </w:p>
    <w:p w14:paraId="6B5D0C62"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§7</w:t>
      </w:r>
    </w:p>
    <w:p w14:paraId="6BB0FB51"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Oświadczenia Stron</w:t>
      </w:r>
    </w:p>
    <w:p w14:paraId="7FA64C08"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1. Wykonawca oświadcza, że: </w:t>
      </w:r>
    </w:p>
    <w:p w14:paraId="29BFC79E"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spacing w:val="-12"/>
        </w:rPr>
        <w:t>1) posiada zasoby, kwalifikacje i uprawnienia wymagane do prawidłowego wykonywania przedmiotu Umowy</w:t>
      </w:r>
      <w:r w:rsidRPr="006E5647">
        <w:rPr>
          <w:rFonts w:ascii="Calibri" w:eastAsia="Calibri" w:hAnsi="Calibri" w:cs="Calibri"/>
        </w:rPr>
        <w:t xml:space="preserve">, </w:t>
      </w:r>
    </w:p>
    <w:p w14:paraId="3D59C3DA"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2) jest uprawniony do udzielania licencji na terenie Polski oraz oświadcza, że na podstawie udzielonej Zamawiającemu licencji Zamawiający otrzymuje prawo do korzystania z Oprogramowania, w zakresie umożliwiającym Zamawiającemu eksploatację Oprogramowania dla jego potrzeb, bez żadnych ograniczeń czasowych i terytorialnych</w:t>
      </w:r>
    </w:p>
    <w:p w14:paraId="37BB58AA"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3) wykona przedmiot Umowy zgodnie z obowiązującymi przepisami i normami, w sposób profesjonalny, z uwzględnieniem najlepszych praktyk, </w:t>
      </w:r>
    </w:p>
    <w:p w14:paraId="29453CC3"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4) wykonanie Umowy nie będzie prowadzić do wypełnienia przesłanek czynu nieuczciwej konkurencji, w szczególności nie stanowi naruszenia tajemnicy przedsiębiorstwa osoby trzeciej,</w:t>
      </w:r>
    </w:p>
    <w:p w14:paraId="6038D7DC"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5) dostarczone w ramach umowy licencje są wolne od jakichkolwiek wad prawnych,</w:t>
      </w:r>
    </w:p>
    <w:p w14:paraId="7FBDF6A6"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6) o ile Wykonawca nie jest producentem Oprogramowania Wykonawca oświadcza, że licencje pochodzić będą z autoryzowanego przez producenta Oprogramowania kanału dystrybucji. Wykonawca w odniesieniu do wszystkich rodzajów licencji zobowiązany jest dostarczyć Zamawiającemu tzw. dowody poświadczające autentyczność zakupionych licencji na zasadach określonych przez producenta Oprogramowania.</w:t>
      </w:r>
    </w:p>
    <w:p w14:paraId="35AC3571"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2. Wykonawca zapewnia, że w wyniku zawarcia Umowy nie dojdzie do naruszenia praw osób trzecich. Jeżeli Zamawiający poinformuje Wykonawcę o jakichkolwiek roszczeniach osób trzecich zgłaszanych wobec Zamawiającego w związku z Oprogramowaniem, w tym zarzucających naruszenie praw własności </w:t>
      </w:r>
      <w:r w:rsidRPr="006E5647">
        <w:rPr>
          <w:rFonts w:ascii="Calibri" w:eastAsia="Calibri" w:hAnsi="Calibri" w:cs="Calibri"/>
        </w:rPr>
        <w:lastRenderedPageBreak/>
        <w:t xml:space="preserve">intelektualnej, Wykonawca podejmie wszelkie działania mające na celu zażegnanie sporu i poniesie w związku z tym wszelkie koszty, w tym koszty doradztwa prawnego, procesu od chwili zgłoszenia roszczenia oraz koszty zasadzonych kwot, odszkodowań. W szczególności, w razie wytoczenia przeciwko Zamawiającemu powództwa z tytułu naruszenia praw własności intelektualnej, Wykonawca wstąpi do postępowania w charakterze strony pozwanej, a w razie braku takiej możliwości wystąpi z interwencją uboczną po stronie Zamawiającego. </w:t>
      </w:r>
    </w:p>
    <w:p w14:paraId="2A8B02B3"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3. Wykonawca zobowiązuje się do zapewnienia we własnym zakresie i w ramach wynagrodzenia, </w:t>
      </w:r>
      <w:r w:rsidRPr="006E5647">
        <w:rPr>
          <w:rFonts w:ascii="Calibri" w:eastAsia="Calibri" w:hAnsi="Calibri" w:cs="Calibri"/>
        </w:rPr>
        <w:br/>
        <w:t xml:space="preserve">o którym mowa w § 5 ust. 1. Umowy wszystkich ewentualnych pozwoleń, zgód, certyfikatów </w:t>
      </w:r>
      <w:r w:rsidRPr="006E5647">
        <w:rPr>
          <w:rFonts w:ascii="Calibri" w:eastAsia="Calibri" w:hAnsi="Calibri" w:cs="Calibri"/>
          <w:spacing w:val="-16"/>
        </w:rPr>
        <w:t>wymaganych przez obowiązujące przepisy prawa w zakresie niezbędnym do prawidłowej realizacji  Umowy.</w:t>
      </w:r>
      <w:r w:rsidRPr="006E5647">
        <w:rPr>
          <w:rFonts w:ascii="Calibri" w:eastAsia="Calibri" w:hAnsi="Calibri" w:cs="Calibri"/>
        </w:rPr>
        <w:t xml:space="preserve"> </w:t>
      </w:r>
    </w:p>
    <w:p w14:paraId="31F34DEB"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4. Wykonawca oświadcza i gwarantuje, że w przypadku Oprogramowania, którego nie jest producentem, uzyskał zgodę producenta lub podmiotu upoważnionego przez producenta, na korzystanie </w:t>
      </w:r>
      <w:r w:rsidRPr="006E5647">
        <w:rPr>
          <w:rFonts w:ascii="Calibri" w:eastAsia="Calibri" w:hAnsi="Calibri" w:cs="Calibri"/>
          <w:spacing w:val="-12"/>
        </w:rPr>
        <w:t>z Oprogramowania lub jego aktualizacji, w tym na przekazywanie dokumentów zawierających warunki licencji.</w:t>
      </w:r>
      <w:r w:rsidRPr="006E5647">
        <w:rPr>
          <w:rFonts w:ascii="Calibri" w:eastAsia="Calibri" w:hAnsi="Calibri" w:cs="Calibri"/>
        </w:rPr>
        <w:t xml:space="preserve"> </w:t>
      </w:r>
    </w:p>
    <w:p w14:paraId="5E00EF62"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5. Wykonawca oświadcza, że korzystanie przez niego i przez Zamawiającego z udzielonych w ramach Umowy lub związanych z przedmiotem Umowy praw autorskich, licencji, praw własności przemysłowej i intelektualnej nie narusza przepisów prawa, prawem chronionych dóbr osobistych lub majątkowych osób trzecich ani też praw na dobrach niematerialnych, w szczególności praw autorskich, praw pokrewnych, praw rejestracji wzorów przemysłowych oraz praw ochronnych na znaki towarowe. </w:t>
      </w:r>
    </w:p>
    <w:p w14:paraId="64EC7996"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 8</w:t>
      </w:r>
    </w:p>
    <w:p w14:paraId="5F015A6A"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Licencje</w:t>
      </w:r>
    </w:p>
    <w:p w14:paraId="51F67610" w14:textId="77777777" w:rsidR="006E5647" w:rsidRPr="006E5647" w:rsidRDefault="006E5647" w:rsidP="006E5647">
      <w:pPr>
        <w:widowControl/>
        <w:numPr>
          <w:ilvl w:val="0"/>
          <w:numId w:val="101"/>
        </w:numPr>
        <w:tabs>
          <w:tab w:val="left" w:pos="426"/>
        </w:tabs>
        <w:autoSpaceDE/>
        <w:autoSpaceDN/>
        <w:jc w:val="both"/>
        <w:rPr>
          <w:rFonts w:ascii="Calibri" w:eastAsia="Calibri" w:hAnsi="Calibri" w:cs="Calibri"/>
        </w:rPr>
      </w:pPr>
      <w:r w:rsidRPr="006E5647">
        <w:rPr>
          <w:rFonts w:ascii="Calibri" w:eastAsia="Calibri" w:hAnsi="Calibri" w:cs="Calibri"/>
        </w:rPr>
        <w:t xml:space="preserve">Dostarczone przez Wykonawcę licencje muszą zapewniać pełną i prawidłową realizację celu umowy, zamierzonego przez Zamawiającego.  </w:t>
      </w:r>
    </w:p>
    <w:p w14:paraId="771C30AE" w14:textId="77777777" w:rsidR="006E5647" w:rsidRPr="006E5647" w:rsidRDefault="006E5647" w:rsidP="006E5647">
      <w:pPr>
        <w:widowControl/>
        <w:numPr>
          <w:ilvl w:val="0"/>
          <w:numId w:val="101"/>
        </w:numPr>
        <w:tabs>
          <w:tab w:val="left" w:pos="426"/>
        </w:tabs>
        <w:autoSpaceDE/>
        <w:autoSpaceDN/>
        <w:spacing w:before="100" w:beforeAutospacing="1" w:after="100" w:afterAutospacing="1"/>
        <w:jc w:val="both"/>
        <w:rPr>
          <w:rFonts w:ascii="Calibri" w:eastAsia="Calibri" w:hAnsi="Calibri" w:cs="Calibri"/>
          <w:spacing w:val="-16"/>
        </w:rPr>
      </w:pPr>
      <w:r w:rsidRPr="006E5647">
        <w:rPr>
          <w:rFonts w:ascii="Calibri" w:hAnsi="Calibri" w:cs="Calibri"/>
          <w:lang w:eastAsia="pl-PL"/>
        </w:rPr>
        <w:t xml:space="preserve">Wykonawca oświadcza, że dostarczone przez niego licencje, nie naruszają jakichkolwiek praw osób trzecich, zwłaszcza w zakresie własności przemysłowej, praw autorskich i praw pokrewnych oraz nieuczciwej konkurencji, i że posiada prawo do sprzedaży/udzielania licencji na oprogramowanie, które Wykonawca dostarczył i przejmuje w tym zakresie odpowiedzialność w przypadku roszczeń osób trzecich. </w:t>
      </w:r>
      <w:r w:rsidRPr="006E5647">
        <w:rPr>
          <w:rFonts w:ascii="Calibri" w:eastAsia="Calibri" w:hAnsi="Calibri" w:cs="Calibri"/>
        </w:rPr>
        <w:t xml:space="preserve">Wykonawca oświadcza i gwarantuje, że jeżeli nie jest producentem Oprogramowania, to uzyskał zgodę producenta lub podmiotu upoważnionego przez producenta na korzystanie z Oprogramowania </w:t>
      </w:r>
      <w:r w:rsidRPr="006E5647">
        <w:rPr>
          <w:rFonts w:ascii="Calibri" w:eastAsia="Calibri" w:hAnsi="Calibri" w:cs="Calibri"/>
          <w:spacing w:val="-16"/>
        </w:rPr>
        <w:t xml:space="preserve">na zasadach określonych w umowie, w tym na przekazywanie dokumentów zawierających warunki licencji. </w:t>
      </w:r>
    </w:p>
    <w:p w14:paraId="0F84807F" w14:textId="77777777" w:rsidR="006E5647" w:rsidRPr="006E5647" w:rsidRDefault="006E5647" w:rsidP="006E5647">
      <w:pPr>
        <w:widowControl/>
        <w:numPr>
          <w:ilvl w:val="0"/>
          <w:numId w:val="101"/>
        </w:numPr>
        <w:tabs>
          <w:tab w:val="left" w:pos="426"/>
        </w:tabs>
        <w:autoSpaceDE/>
        <w:autoSpaceDN/>
        <w:jc w:val="both"/>
        <w:rPr>
          <w:rFonts w:ascii="Calibri" w:eastAsia="Calibri" w:hAnsi="Calibri" w:cs="Calibri"/>
        </w:rPr>
      </w:pPr>
      <w:r w:rsidRPr="006E5647">
        <w:rPr>
          <w:rFonts w:ascii="Calibri" w:eastAsia="Calibri" w:hAnsi="Calibri" w:cs="Calibri"/>
        </w:rPr>
        <w:t xml:space="preserve">Licencje na Oprogramowanie, wskazane w OPZ, uprawniają do korzystania z oprogramowania przez Zamawiającego, na zasadach określonych w warunkach licencyjnych producenta.  </w:t>
      </w:r>
    </w:p>
    <w:p w14:paraId="69423039" w14:textId="77777777" w:rsidR="006E5647" w:rsidRPr="006E5647" w:rsidRDefault="006E5647" w:rsidP="006E5647">
      <w:pPr>
        <w:widowControl/>
        <w:numPr>
          <w:ilvl w:val="0"/>
          <w:numId w:val="101"/>
        </w:numPr>
        <w:autoSpaceDE/>
        <w:autoSpaceDN/>
        <w:spacing w:before="100" w:beforeAutospacing="1" w:after="100" w:afterAutospacing="1"/>
        <w:rPr>
          <w:rFonts w:ascii="Calibri" w:hAnsi="Calibri" w:cs="Calibri"/>
          <w:lang w:eastAsia="pl-PL"/>
        </w:rPr>
      </w:pPr>
      <w:r w:rsidRPr="006E5647">
        <w:rPr>
          <w:rFonts w:ascii="Calibri" w:hAnsi="Calibri" w:cs="Calibri"/>
          <w:lang w:eastAsia="pl-PL"/>
        </w:rPr>
        <w:t>Wykonawca zapewnia Zamawiającemu bezterminowe prawo do korzystania z licencji na Oprogramowanie, o którym mowa w OPZ na następujących polach eksploatacji:</w:t>
      </w:r>
    </w:p>
    <w:p w14:paraId="2B40DB5E" w14:textId="77777777" w:rsidR="006E5647" w:rsidRPr="006E5647" w:rsidRDefault="006E5647" w:rsidP="00EC4B5F">
      <w:pPr>
        <w:widowControl/>
        <w:autoSpaceDE/>
        <w:autoSpaceDN/>
        <w:spacing w:before="100" w:beforeAutospacing="1" w:after="100" w:afterAutospacing="1"/>
        <w:ind w:left="360"/>
        <w:rPr>
          <w:rFonts w:ascii="Calibri" w:hAnsi="Calibri" w:cs="Calibri"/>
          <w:lang w:eastAsia="pl-PL"/>
        </w:rPr>
      </w:pPr>
      <w:r w:rsidRPr="006E5647">
        <w:rPr>
          <w:rFonts w:ascii="Calibri" w:hAnsi="Calibri" w:cs="Calibri"/>
          <w:lang w:eastAsia="pl-PL"/>
        </w:rPr>
        <w:t>- korzystania z Oprogramowania w ramach wszystkich funkcjonalności w dowolny sposób,</w:t>
      </w:r>
    </w:p>
    <w:p w14:paraId="722C64C3" w14:textId="77777777" w:rsidR="006E5647" w:rsidRPr="006E5647" w:rsidRDefault="006E5647" w:rsidP="00EC4B5F">
      <w:pPr>
        <w:widowControl/>
        <w:autoSpaceDE/>
        <w:autoSpaceDN/>
        <w:spacing w:before="100" w:beforeAutospacing="1" w:after="100" w:afterAutospacing="1"/>
        <w:ind w:left="360"/>
        <w:rPr>
          <w:rFonts w:ascii="Calibri" w:hAnsi="Calibri" w:cs="Calibri"/>
          <w:lang w:eastAsia="pl-PL"/>
        </w:rPr>
      </w:pPr>
      <w:r w:rsidRPr="006E5647">
        <w:rPr>
          <w:rFonts w:ascii="Calibri" w:hAnsi="Calibri" w:cs="Calibri"/>
          <w:lang w:eastAsia="pl-PL"/>
        </w:rPr>
        <w:t>- wprowadzanie i zapisywanie w pamięci komputerów,</w:t>
      </w:r>
    </w:p>
    <w:p w14:paraId="2C226ED9" w14:textId="77777777" w:rsidR="006E5647" w:rsidRPr="006E5647" w:rsidRDefault="006E5647" w:rsidP="00EC4B5F">
      <w:pPr>
        <w:widowControl/>
        <w:autoSpaceDE/>
        <w:autoSpaceDN/>
        <w:spacing w:before="100" w:beforeAutospacing="1" w:after="100" w:afterAutospacing="1"/>
        <w:ind w:left="360"/>
        <w:rPr>
          <w:rFonts w:ascii="Calibri" w:hAnsi="Calibri" w:cs="Calibri"/>
          <w:lang w:eastAsia="pl-PL"/>
        </w:rPr>
      </w:pPr>
      <w:r w:rsidRPr="006E5647">
        <w:rPr>
          <w:rFonts w:ascii="Calibri" w:hAnsi="Calibri" w:cs="Calibri"/>
          <w:lang w:eastAsia="pl-PL"/>
        </w:rPr>
        <w:t>- odtwarzania,</w:t>
      </w:r>
    </w:p>
    <w:p w14:paraId="400344C9" w14:textId="77777777" w:rsidR="006E5647" w:rsidRPr="006E5647" w:rsidRDefault="006E5647" w:rsidP="00EC4B5F">
      <w:pPr>
        <w:widowControl/>
        <w:autoSpaceDE/>
        <w:autoSpaceDN/>
        <w:spacing w:before="100" w:beforeAutospacing="1" w:after="100" w:afterAutospacing="1"/>
        <w:ind w:left="360"/>
        <w:rPr>
          <w:rFonts w:ascii="Calibri" w:hAnsi="Calibri" w:cs="Calibri"/>
          <w:lang w:eastAsia="pl-PL"/>
        </w:rPr>
      </w:pPr>
      <w:r w:rsidRPr="006E5647">
        <w:rPr>
          <w:rFonts w:ascii="Calibri" w:hAnsi="Calibri" w:cs="Calibri"/>
          <w:lang w:eastAsia="pl-PL"/>
        </w:rPr>
        <w:t>- utrwalania,</w:t>
      </w:r>
    </w:p>
    <w:p w14:paraId="5872B792" w14:textId="77777777" w:rsidR="006E5647" w:rsidRPr="006E5647" w:rsidRDefault="006E5647" w:rsidP="00EC4B5F">
      <w:pPr>
        <w:widowControl/>
        <w:autoSpaceDE/>
        <w:autoSpaceDN/>
        <w:spacing w:before="100" w:beforeAutospacing="1" w:after="100" w:afterAutospacing="1"/>
        <w:ind w:left="360"/>
        <w:rPr>
          <w:rFonts w:ascii="Calibri" w:hAnsi="Calibri" w:cs="Calibri"/>
          <w:lang w:eastAsia="pl-PL"/>
        </w:rPr>
      </w:pPr>
      <w:r w:rsidRPr="006E5647">
        <w:rPr>
          <w:rFonts w:ascii="Calibri" w:hAnsi="Calibri" w:cs="Calibri"/>
          <w:lang w:eastAsia="pl-PL"/>
        </w:rPr>
        <w:t>- przekazywania,</w:t>
      </w:r>
    </w:p>
    <w:p w14:paraId="43F9531A" w14:textId="77777777" w:rsidR="006E5647" w:rsidRPr="006E5647" w:rsidRDefault="006E5647" w:rsidP="00EC4B5F">
      <w:pPr>
        <w:widowControl/>
        <w:autoSpaceDE/>
        <w:autoSpaceDN/>
        <w:spacing w:before="100" w:beforeAutospacing="1" w:after="100" w:afterAutospacing="1"/>
        <w:ind w:left="360"/>
        <w:rPr>
          <w:rFonts w:ascii="Calibri" w:hAnsi="Calibri" w:cs="Calibri"/>
          <w:lang w:eastAsia="pl-PL"/>
        </w:rPr>
      </w:pPr>
      <w:r w:rsidRPr="006E5647">
        <w:rPr>
          <w:rFonts w:ascii="Calibri" w:hAnsi="Calibri" w:cs="Calibri"/>
          <w:lang w:eastAsia="pl-PL"/>
        </w:rPr>
        <w:t>- przechowywania,</w:t>
      </w:r>
    </w:p>
    <w:p w14:paraId="4EF5D7F9" w14:textId="77777777" w:rsidR="006E5647" w:rsidRPr="006E5647" w:rsidRDefault="006E5647" w:rsidP="00EC4B5F">
      <w:pPr>
        <w:widowControl/>
        <w:autoSpaceDE/>
        <w:autoSpaceDN/>
        <w:spacing w:before="100" w:beforeAutospacing="1" w:after="100" w:afterAutospacing="1"/>
        <w:ind w:left="360"/>
        <w:rPr>
          <w:rFonts w:ascii="Calibri" w:hAnsi="Calibri" w:cs="Calibri"/>
          <w:lang w:eastAsia="pl-PL"/>
        </w:rPr>
      </w:pPr>
      <w:r w:rsidRPr="006E5647">
        <w:rPr>
          <w:rFonts w:ascii="Calibri" w:hAnsi="Calibri" w:cs="Calibri"/>
          <w:lang w:eastAsia="pl-PL"/>
        </w:rPr>
        <w:t>-wyświetlania,</w:t>
      </w:r>
    </w:p>
    <w:p w14:paraId="486B48E4" w14:textId="77777777" w:rsidR="006E5647" w:rsidRPr="006E5647" w:rsidRDefault="006E5647" w:rsidP="00EC4B5F">
      <w:pPr>
        <w:widowControl/>
        <w:autoSpaceDE/>
        <w:autoSpaceDN/>
        <w:spacing w:before="100" w:beforeAutospacing="1" w:after="100" w:afterAutospacing="1"/>
        <w:ind w:left="360"/>
        <w:rPr>
          <w:rFonts w:ascii="Calibri" w:hAnsi="Calibri" w:cs="Calibri"/>
          <w:lang w:eastAsia="pl-PL"/>
        </w:rPr>
      </w:pPr>
      <w:r w:rsidRPr="006E5647">
        <w:rPr>
          <w:rFonts w:ascii="Calibri" w:hAnsi="Calibri" w:cs="Calibri"/>
          <w:lang w:eastAsia="pl-PL"/>
        </w:rPr>
        <w:t>- stosowania,</w:t>
      </w:r>
    </w:p>
    <w:p w14:paraId="56D84013" w14:textId="77777777" w:rsidR="006E5647" w:rsidRPr="006E5647" w:rsidRDefault="006E5647" w:rsidP="00EC4B5F">
      <w:pPr>
        <w:widowControl/>
        <w:autoSpaceDE/>
        <w:autoSpaceDN/>
        <w:spacing w:before="100" w:beforeAutospacing="1" w:after="100" w:afterAutospacing="1"/>
        <w:ind w:left="360"/>
        <w:rPr>
          <w:rFonts w:ascii="Calibri" w:hAnsi="Calibri" w:cs="Calibri"/>
          <w:lang w:eastAsia="pl-PL"/>
        </w:rPr>
      </w:pPr>
      <w:r w:rsidRPr="006E5647">
        <w:rPr>
          <w:rFonts w:ascii="Calibri" w:hAnsi="Calibri" w:cs="Calibri"/>
          <w:lang w:eastAsia="pl-PL"/>
        </w:rPr>
        <w:lastRenderedPageBreak/>
        <w:t>- instalowania i deinstalowania pod warunkiem zachowania liczby udzielonych licencji,</w:t>
      </w:r>
    </w:p>
    <w:p w14:paraId="411EEC4C" w14:textId="77777777" w:rsidR="006E5647" w:rsidRPr="006E5647" w:rsidRDefault="006E5647" w:rsidP="00EC4B5F">
      <w:pPr>
        <w:widowControl/>
        <w:autoSpaceDE/>
        <w:autoSpaceDN/>
        <w:spacing w:before="100" w:beforeAutospacing="1" w:after="100" w:afterAutospacing="1"/>
        <w:ind w:left="360"/>
        <w:rPr>
          <w:rFonts w:ascii="Calibri" w:hAnsi="Calibri" w:cs="Calibri"/>
          <w:lang w:eastAsia="pl-PL"/>
        </w:rPr>
      </w:pPr>
      <w:r w:rsidRPr="006E5647">
        <w:rPr>
          <w:rFonts w:ascii="Calibri" w:hAnsi="Calibri" w:cs="Calibri"/>
          <w:lang w:eastAsia="pl-PL"/>
        </w:rPr>
        <w:t>- .sporządzania kopii zapasowej(kopii bezpieczeństwa) zainstalowanego oprogramowania.</w:t>
      </w:r>
    </w:p>
    <w:p w14:paraId="5A5BFFD1" w14:textId="77777777" w:rsidR="006E5647" w:rsidRPr="006E5647" w:rsidRDefault="006E5647" w:rsidP="006E5647">
      <w:pPr>
        <w:widowControl/>
        <w:numPr>
          <w:ilvl w:val="0"/>
          <w:numId w:val="101"/>
        </w:numPr>
        <w:tabs>
          <w:tab w:val="left" w:pos="426"/>
        </w:tabs>
        <w:autoSpaceDE/>
        <w:autoSpaceDN/>
        <w:spacing w:before="100" w:beforeAutospacing="1" w:after="100" w:afterAutospacing="1"/>
        <w:jc w:val="both"/>
        <w:rPr>
          <w:rFonts w:ascii="Calibri" w:eastAsia="Calibri" w:hAnsi="Calibri" w:cs="Calibri"/>
        </w:rPr>
      </w:pPr>
      <w:r w:rsidRPr="006E5647">
        <w:rPr>
          <w:rFonts w:ascii="Calibri" w:hAnsi="Calibri" w:cs="Calibri"/>
          <w:lang w:eastAsia="pl-PL"/>
        </w:rPr>
        <w:t>Wykonawca oświadcza, że aktualizacja oprogramowania, nie powoduje zmian w zakresie uprawnień, w tym pól eksploatacji uzyskanych przez Zamawiającego na podstawie niniejszej umowy.</w:t>
      </w:r>
      <w:r w:rsidRPr="006E5647">
        <w:rPr>
          <w:rFonts w:ascii="Calibri" w:eastAsia="Calibri" w:hAnsi="Calibri" w:cs="Calibri"/>
        </w:rPr>
        <w:t xml:space="preserve"> </w:t>
      </w:r>
    </w:p>
    <w:p w14:paraId="1671D776" w14:textId="77777777" w:rsidR="006E5647" w:rsidRPr="006E5647" w:rsidRDefault="006E5647" w:rsidP="006E5647">
      <w:pPr>
        <w:widowControl/>
        <w:numPr>
          <w:ilvl w:val="0"/>
          <w:numId w:val="101"/>
        </w:numPr>
        <w:tabs>
          <w:tab w:val="left" w:pos="426"/>
        </w:tabs>
        <w:autoSpaceDE/>
        <w:autoSpaceDN/>
        <w:spacing w:before="100" w:beforeAutospacing="1" w:after="100" w:afterAutospacing="1"/>
        <w:jc w:val="both"/>
        <w:rPr>
          <w:rFonts w:ascii="Calibri" w:eastAsia="Calibri" w:hAnsi="Calibri" w:cs="Calibri"/>
        </w:rPr>
      </w:pPr>
      <w:r w:rsidRPr="006E5647">
        <w:rPr>
          <w:rFonts w:ascii="Calibri" w:eastAsia="Calibri" w:hAnsi="Calibri" w:cs="Calibri"/>
        </w:rPr>
        <w:t xml:space="preserve"> Wykonawca oświadcza, że licencje dostarczone w ramach Umowy zapewniają pełną realizację funkcjonalności zgodnie z wymaganiami Zamawiającego. W przypadku, gdy w trakcie trwania Umowy okaże się, że licencje nie zapewniają pełnej funkcjonalności zgodnie z wymaganiami, Wykonawca jest zobowiązany uzupełnić brakujące licencje bez dodatkowego wynagrodzenia.  </w:t>
      </w:r>
    </w:p>
    <w:p w14:paraId="286377E0"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§9</w:t>
      </w:r>
    </w:p>
    <w:p w14:paraId="0AFA9416"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Poufność informacji</w:t>
      </w:r>
    </w:p>
    <w:p w14:paraId="4A0FBCF3"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1. Wykonawca zobowiązuje się do zachowania w poufności wszelkich informacji i danych, jakie uzyskał w związku z wykonywaniem Umowy, oraz informacji, co do których może powziąć </w:t>
      </w:r>
      <w:r w:rsidRPr="006E5647">
        <w:rPr>
          <w:rFonts w:ascii="Calibri" w:eastAsia="Calibri" w:hAnsi="Calibri" w:cs="Calibri"/>
          <w:spacing w:val="-12"/>
        </w:rPr>
        <w:t>podejrzenie, iż są poufnymi informacjami albo danymi lub są jako takie traktowane przez Zamawiającego.</w:t>
      </w:r>
      <w:r w:rsidRPr="006E5647">
        <w:rPr>
          <w:rFonts w:ascii="Calibri" w:eastAsia="Calibri" w:hAnsi="Calibri" w:cs="Calibri"/>
        </w:rPr>
        <w:t xml:space="preserve"> </w:t>
      </w:r>
    </w:p>
    <w:p w14:paraId="58D08F84"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2. W przypadku jakichkolwiek wątpliwości co do charakteru danej informacji lub danych, przed ich ujawnieniem lub uczynieniem dostępną, Wykonawca zwróci się na piśmie do Zamawiającego o wskazanie, czy informację tę ma traktować jako poufną. </w:t>
      </w:r>
    </w:p>
    <w:p w14:paraId="541EA19B"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3. Wykonawca zobowiązuje się do ochrony przed nieuprawnionym ujawnieniem wszystkich danych i informacji uzyskanych w trakcie realizacji Umowy, w szczególności dotyczących Zamawiającego oraz jego pracowników i podmiotów z Zamawiającym współpracujących, jakie Wykonawca uzyska w toku realizacji Umowy, zarówno w czasie jej wykonywania, jak i po zrealizowaniu Umowy. </w:t>
      </w:r>
    </w:p>
    <w:p w14:paraId="362A8B4E"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§10</w:t>
      </w:r>
    </w:p>
    <w:p w14:paraId="192EFA91"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Kary umowne i odszkodowania</w:t>
      </w:r>
    </w:p>
    <w:p w14:paraId="3A4F4E3D" w14:textId="77777777" w:rsidR="006E5647" w:rsidRPr="006E5647" w:rsidRDefault="006E5647" w:rsidP="006E5647">
      <w:pPr>
        <w:widowControl/>
        <w:tabs>
          <w:tab w:val="left" w:pos="426"/>
        </w:tabs>
        <w:autoSpaceDE/>
        <w:autoSpaceDN/>
        <w:jc w:val="both"/>
        <w:rPr>
          <w:rFonts w:ascii="Calibri" w:eastAsia="Calibri" w:hAnsi="Calibri" w:cs="Calibri"/>
          <w:spacing w:val="-16"/>
        </w:rPr>
      </w:pPr>
      <w:r w:rsidRPr="006E5647">
        <w:rPr>
          <w:rFonts w:ascii="Calibri" w:eastAsia="Calibri" w:hAnsi="Calibri" w:cs="Calibri"/>
          <w:spacing w:val="-16"/>
        </w:rPr>
        <w:t xml:space="preserve">1. Wykonawca zapłaci Zamawiającemu kary umowne w okolicznościach i wysokościach ustalonych poniżej: </w:t>
      </w:r>
    </w:p>
    <w:p w14:paraId="0F795188"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1) w przypadku odstąpienia od umowy z powodów, za które odpowiada Wykonawca lub w przypadku odstąpienia od Umowy przez Wykonawcę z powodów leżących po jego stronie lub jej wypowiedzenia przez Wykonawcę, Wykonawca zobowiązany jest zapłacić Zamawiającemu karę umowną w wysokości 20% wynagrodzenia brutto, o którym mowa § 5 ust. 1, w przypadku częściowego odstąpienia od Umowy 20% wynagrodzenia pozostającego do zapłaty za niezrealizowaną w wyniku odstąpienia część Umowy;</w:t>
      </w:r>
    </w:p>
    <w:p w14:paraId="3C3979F1"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2) w przypadku zwłoki w stosunku do terminu określonego w § 3 ust. 1 Umowy – w wysokości 2 % wynagrodzenia brutto określonego w § 5 ust. 1 za każdy rozpoczęty dzień zwłoki; nie więcej niż 20% wynagrodzenia maksymalnego Wykonawcy z tytułu realizacji umowy, o którym mowa w § 5 ust. 1 Umowy;</w:t>
      </w:r>
    </w:p>
    <w:p w14:paraId="0407DA7C" w14:textId="77777777" w:rsidR="006E5647" w:rsidRPr="006E5647" w:rsidRDefault="006E5647" w:rsidP="006E5647">
      <w:pPr>
        <w:widowControl/>
        <w:tabs>
          <w:tab w:val="left" w:pos="426"/>
        </w:tabs>
        <w:autoSpaceDE/>
        <w:autoSpaceDN/>
        <w:jc w:val="both"/>
        <w:rPr>
          <w:rFonts w:ascii="Calibri" w:eastAsia="Calibri" w:hAnsi="Calibri" w:cs="Calibri"/>
          <w:spacing w:val="-16"/>
        </w:rPr>
      </w:pPr>
      <w:r w:rsidRPr="006E5647">
        <w:rPr>
          <w:rFonts w:ascii="Calibri" w:eastAsia="Calibri" w:hAnsi="Calibri" w:cs="Calibri"/>
        </w:rPr>
        <w:t>3) w przypadku zwłoki w stosunku do terminu określonego w § 4 ust. 1 pkt 3 Umowy – w wysokości 100 (słownie: sto) zł</w:t>
      </w:r>
      <w:r w:rsidRPr="006E5647">
        <w:rPr>
          <w:rFonts w:ascii="Calibri" w:eastAsia="Calibri" w:hAnsi="Calibri" w:cs="Calibri"/>
          <w:spacing w:val="-16"/>
        </w:rPr>
        <w:t xml:space="preserve"> za każdy dzień zwłoki – kara naliczana będzie do 14 dnia zwłoki, po upływie 14 dnia zwłoki Zamawiający będzie mógł od Umowy odstąpić; </w:t>
      </w:r>
    </w:p>
    <w:p w14:paraId="3C5588E9"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3) w przypadku naruszenia przez Wykonawcę zasad poufności wskazanych w Umowie, w tym w § 9 Umowy - w wysokości 10 000,00 zł za każdy przypadek takiego naruszenia; </w:t>
      </w:r>
    </w:p>
    <w:p w14:paraId="38721F86"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3. Kary umowne, o których mowa w Umowie mogą podlegać sumowaniu.</w:t>
      </w:r>
    </w:p>
    <w:p w14:paraId="0D301918"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4. Zamawiający może dochodzić odszkodowania przewyższającego wysokość kar umownych, na zasadach ogólnych uregulowanych w Kodeksie cywilnym. </w:t>
      </w:r>
    </w:p>
    <w:p w14:paraId="093F7727"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5. Zamawiający ma prawo do potrącania kar umownych z należnego Wykonawcy wynagrodzenia (o ile właściwe w dniu potrącenia przepisy nie stanowią inaczej), bez potrzeby uzyskania odrębnej zgody Wykonawcy. Zamawiający prześle Wykonawcy wyliczenie kar umownych wraz z notą obciążeniową.</w:t>
      </w:r>
    </w:p>
    <w:p w14:paraId="62CAC6F1"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6. Wykonawca ponosi pełną i nieograniczoną odpowiedzialność za szkody wyrządzone Zamawiającemu przy wykonywaniu lub w związku z wykonywaniem Umowy, w tym za działania i zaniechania osób, którymi Wykonawca będzie się posługiwał przy wykonywaniu Umowy. </w:t>
      </w:r>
    </w:p>
    <w:p w14:paraId="183EF919"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 11</w:t>
      </w:r>
    </w:p>
    <w:p w14:paraId="42E6FCFD"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Rozwiązanie Umowy</w:t>
      </w:r>
    </w:p>
    <w:p w14:paraId="328445A3" w14:textId="77777777" w:rsidR="006E5647" w:rsidRPr="006E5647" w:rsidRDefault="006E5647" w:rsidP="006E5647">
      <w:pPr>
        <w:widowControl/>
        <w:numPr>
          <w:ilvl w:val="0"/>
          <w:numId w:val="98"/>
        </w:numPr>
        <w:autoSpaceDE/>
        <w:autoSpaceDN/>
        <w:ind w:left="0"/>
        <w:jc w:val="both"/>
        <w:rPr>
          <w:rFonts w:ascii="Calibri" w:eastAsia="Calibri" w:hAnsi="Calibri" w:cs="Calibri"/>
        </w:rPr>
      </w:pPr>
      <w:r w:rsidRPr="006E5647">
        <w:rPr>
          <w:rFonts w:ascii="Calibri" w:eastAsia="Calibri" w:hAnsi="Calibri" w:cs="Calibri"/>
        </w:rPr>
        <w:lastRenderedPageBreak/>
        <w:t>Zamawiający może odstąpić od części lub całości umowy ze skutkiem natychmiastowym bez konieczności dodatkowego wezwania (z wyjątkiem sytuacji opisanej w pkt 3) i bez konieczności wypłaty odszkodowania, gdy:</w:t>
      </w:r>
    </w:p>
    <w:p w14:paraId="17703BE2" w14:textId="77777777" w:rsidR="006E5647" w:rsidRPr="006E5647" w:rsidRDefault="006E5647" w:rsidP="006E5647">
      <w:pPr>
        <w:widowControl/>
        <w:numPr>
          <w:ilvl w:val="0"/>
          <w:numId w:val="99"/>
        </w:numPr>
        <w:autoSpaceDE/>
        <w:autoSpaceDN/>
        <w:ind w:left="426" w:hanging="426"/>
        <w:jc w:val="both"/>
        <w:rPr>
          <w:rFonts w:ascii="Calibri" w:eastAsia="Calibri" w:hAnsi="Calibri" w:cs="Calibri"/>
        </w:rPr>
      </w:pPr>
      <w:r w:rsidRPr="006E5647">
        <w:rPr>
          <w:rFonts w:ascii="Calibri" w:eastAsia="Calibri" w:hAnsi="Calibri" w:cs="Calibri"/>
        </w:rPr>
        <w:t>Wykonawca zleca, bez zgody Zamawiającego wykonanie umowy lub jej części osobie trzeciej, o ile nie wskazał tego faktu w ofercie;</w:t>
      </w:r>
    </w:p>
    <w:p w14:paraId="47B61362" w14:textId="5722762B" w:rsidR="006E5647" w:rsidRPr="006E5647" w:rsidRDefault="006E5647" w:rsidP="006E5647">
      <w:pPr>
        <w:widowControl/>
        <w:numPr>
          <w:ilvl w:val="0"/>
          <w:numId w:val="99"/>
        </w:numPr>
        <w:autoSpaceDE/>
        <w:autoSpaceDN/>
        <w:ind w:left="426" w:hanging="426"/>
        <w:jc w:val="both"/>
        <w:rPr>
          <w:rFonts w:ascii="Calibri" w:eastAsia="Calibri" w:hAnsi="Calibri" w:cs="Calibri"/>
          <w:b/>
          <w:bCs/>
        </w:rPr>
      </w:pPr>
      <w:r w:rsidRPr="006E5647">
        <w:rPr>
          <w:rFonts w:ascii="Calibri" w:eastAsia="Calibri" w:hAnsi="Calibri" w:cs="Calibri"/>
          <w:b/>
          <w:bCs/>
        </w:rPr>
        <w:t xml:space="preserve">dostawa nie nastąpi w ciągu </w:t>
      </w:r>
      <w:r w:rsidR="0053022A">
        <w:rPr>
          <w:rFonts w:ascii="Calibri" w:eastAsia="Calibri" w:hAnsi="Calibri" w:cs="Calibri"/>
          <w:b/>
          <w:bCs/>
        </w:rPr>
        <w:t>jednego</w:t>
      </w:r>
      <w:r w:rsidR="0053022A" w:rsidRPr="006E5647">
        <w:rPr>
          <w:rFonts w:ascii="Calibri" w:eastAsia="Calibri" w:hAnsi="Calibri" w:cs="Calibri"/>
          <w:b/>
          <w:bCs/>
        </w:rPr>
        <w:t xml:space="preserve"> </w:t>
      </w:r>
      <w:r w:rsidRPr="006E5647">
        <w:rPr>
          <w:rFonts w:ascii="Calibri" w:eastAsia="Calibri" w:hAnsi="Calibri" w:cs="Calibri"/>
          <w:b/>
          <w:bCs/>
        </w:rPr>
        <w:t>miesi</w:t>
      </w:r>
      <w:r w:rsidR="00035B6D">
        <w:rPr>
          <w:rFonts w:ascii="Calibri" w:eastAsia="Calibri" w:hAnsi="Calibri" w:cs="Calibri"/>
          <w:b/>
          <w:bCs/>
        </w:rPr>
        <w:t>ą</w:t>
      </w:r>
      <w:r w:rsidRPr="006E5647">
        <w:rPr>
          <w:rFonts w:ascii="Calibri" w:eastAsia="Calibri" w:hAnsi="Calibri" w:cs="Calibri"/>
          <w:b/>
          <w:bCs/>
        </w:rPr>
        <w:t>c</w:t>
      </w:r>
      <w:r w:rsidR="0053022A">
        <w:rPr>
          <w:rFonts w:ascii="Calibri" w:eastAsia="Calibri" w:hAnsi="Calibri" w:cs="Calibri"/>
          <w:b/>
          <w:bCs/>
        </w:rPr>
        <w:t>a</w:t>
      </w:r>
      <w:r w:rsidRPr="006E5647">
        <w:rPr>
          <w:rFonts w:ascii="Calibri" w:eastAsia="Calibri" w:hAnsi="Calibri" w:cs="Calibri"/>
          <w:b/>
          <w:bCs/>
        </w:rPr>
        <w:t xml:space="preserve"> od dnia podpisania umowy;</w:t>
      </w:r>
    </w:p>
    <w:p w14:paraId="2F127EFA" w14:textId="77777777" w:rsidR="006E5647" w:rsidRPr="006E5647" w:rsidRDefault="006E5647" w:rsidP="006E5647">
      <w:pPr>
        <w:widowControl/>
        <w:numPr>
          <w:ilvl w:val="0"/>
          <w:numId w:val="99"/>
        </w:numPr>
        <w:autoSpaceDE/>
        <w:autoSpaceDN/>
        <w:ind w:left="426" w:hanging="426"/>
        <w:jc w:val="both"/>
        <w:rPr>
          <w:rFonts w:ascii="Calibri" w:eastAsia="Calibri" w:hAnsi="Calibri" w:cs="Calibri"/>
        </w:rPr>
      </w:pPr>
      <w:r w:rsidRPr="006E5647">
        <w:rPr>
          <w:rFonts w:ascii="Calibri" w:eastAsia="Calibri" w:hAnsi="Calibri" w:cs="Calibri"/>
        </w:rPr>
        <w:t>Wykonawca nienależycie wykonuje umowę, w szczególności nie stosuje się do uwag Zamawiającego lub narusza postanowienia umowy i po upływie 3 dnia roboczego od wezwania przez Zamawiającego do zaniechania przez Wykonawcę naruszeń zapisów umowy i usunięcia ewentualnych skutków naruszeń, Wykonawca nie zastosuje się do wezwania;</w:t>
      </w:r>
    </w:p>
    <w:p w14:paraId="739E17A1" w14:textId="77777777" w:rsidR="006E5647" w:rsidRPr="006E5647" w:rsidRDefault="006E5647" w:rsidP="006E5647">
      <w:pPr>
        <w:widowControl/>
        <w:numPr>
          <w:ilvl w:val="0"/>
          <w:numId w:val="99"/>
        </w:numPr>
        <w:autoSpaceDE/>
        <w:autoSpaceDN/>
        <w:ind w:left="426" w:hanging="426"/>
        <w:jc w:val="both"/>
        <w:rPr>
          <w:rFonts w:ascii="Calibri" w:eastAsia="Calibri" w:hAnsi="Calibri" w:cs="Calibri"/>
        </w:rPr>
      </w:pPr>
      <w:r w:rsidRPr="006E5647">
        <w:rPr>
          <w:rFonts w:ascii="Calibri" w:eastAsia="Calibri" w:hAnsi="Calibri" w:cs="Calibri"/>
        </w:rPr>
        <w:t>w przypadku określonym w § 10 ust. 1 pkt 3;</w:t>
      </w:r>
    </w:p>
    <w:p w14:paraId="12FD8163" w14:textId="77777777" w:rsidR="006E5647" w:rsidRPr="006E5647" w:rsidRDefault="006E5647" w:rsidP="006E5647">
      <w:pPr>
        <w:widowControl/>
        <w:numPr>
          <w:ilvl w:val="0"/>
          <w:numId w:val="99"/>
        </w:numPr>
        <w:autoSpaceDE/>
        <w:autoSpaceDN/>
        <w:ind w:left="426" w:hanging="426"/>
        <w:jc w:val="both"/>
        <w:rPr>
          <w:rFonts w:ascii="Calibri" w:eastAsia="Calibri" w:hAnsi="Calibri" w:cs="Calibri"/>
          <w:spacing w:val="-12"/>
        </w:rPr>
      </w:pPr>
      <w:r w:rsidRPr="006E5647">
        <w:rPr>
          <w:rFonts w:ascii="Calibri" w:eastAsia="Calibri" w:hAnsi="Calibri" w:cs="Calibri"/>
          <w:spacing w:val="-12"/>
        </w:rPr>
        <w:t>20% dostarczonego przedmiotu zamówienia nie spełnia wymogów, co zostało wskazane w protokole odbioru końcowego.</w:t>
      </w:r>
    </w:p>
    <w:p w14:paraId="22597D39" w14:textId="77777777" w:rsidR="006E5647" w:rsidRPr="006E5647" w:rsidRDefault="006E5647" w:rsidP="006E5647">
      <w:pPr>
        <w:widowControl/>
        <w:numPr>
          <w:ilvl w:val="0"/>
          <w:numId w:val="98"/>
        </w:numPr>
        <w:autoSpaceDE/>
        <w:autoSpaceDN/>
        <w:ind w:left="0"/>
        <w:jc w:val="both"/>
        <w:rPr>
          <w:rFonts w:ascii="Calibri" w:eastAsia="Calibri" w:hAnsi="Calibri" w:cs="Calibri"/>
        </w:rPr>
      </w:pPr>
      <w:r w:rsidRPr="006E5647">
        <w:rPr>
          <w:rFonts w:ascii="Calibri" w:eastAsia="Calibri" w:hAnsi="Calibri" w:cs="Calibri"/>
        </w:rPr>
        <w:t>Zamawiający będzie mógł odstąpić od umowy w razie zaistnienia istotnej zmiany okoliczności powodującej, że wykonanie umowy nie leży w interesie publicznym, czego nie można było przewidzieć w chwili zawarcia umowy. W tym przypadku Wykonawca może żądać wyłącznie wynagrodzenia należnego z tytułu wykonania części umowy.</w:t>
      </w:r>
    </w:p>
    <w:p w14:paraId="5E25A768" w14:textId="77777777" w:rsidR="006E5647" w:rsidRPr="006E5647" w:rsidRDefault="006E5647" w:rsidP="006E5647">
      <w:pPr>
        <w:widowControl/>
        <w:numPr>
          <w:ilvl w:val="0"/>
          <w:numId w:val="98"/>
        </w:numPr>
        <w:autoSpaceDE/>
        <w:autoSpaceDN/>
        <w:ind w:left="0"/>
        <w:jc w:val="both"/>
        <w:rPr>
          <w:rFonts w:ascii="Calibri" w:eastAsia="Calibri" w:hAnsi="Calibri" w:cs="Calibri"/>
        </w:rPr>
      </w:pPr>
      <w:r w:rsidRPr="006E5647">
        <w:rPr>
          <w:rFonts w:ascii="Calibri" w:eastAsia="Calibri" w:hAnsi="Calibri" w:cs="Calibri"/>
        </w:rPr>
        <w:t>Częściowe odstąpienie od Umowy wywołuje skutki na przyszłość.</w:t>
      </w:r>
    </w:p>
    <w:p w14:paraId="6594275B" w14:textId="77777777" w:rsidR="006E5647" w:rsidRPr="006E5647" w:rsidRDefault="006E5647" w:rsidP="006E5647">
      <w:pPr>
        <w:widowControl/>
        <w:numPr>
          <w:ilvl w:val="0"/>
          <w:numId w:val="98"/>
        </w:numPr>
        <w:autoSpaceDE/>
        <w:autoSpaceDN/>
        <w:ind w:left="0"/>
        <w:jc w:val="both"/>
        <w:rPr>
          <w:rFonts w:ascii="Calibri" w:eastAsia="Calibri" w:hAnsi="Calibri" w:cs="Calibri"/>
          <w:color w:val="000000"/>
        </w:rPr>
      </w:pPr>
      <w:r w:rsidRPr="006E5647">
        <w:rPr>
          <w:rFonts w:ascii="Calibri" w:eastAsia="Calibri" w:hAnsi="Calibri" w:cs="Calibri"/>
          <w:color w:val="000000"/>
        </w:rPr>
        <w:t>Umowne prawo odstąpienia Zamawiający może wykonać w terminie 30 dni od powzięcia wiadomości o wskazanych w umowie okolicznościach uzasadniających odstąpienie.  </w:t>
      </w:r>
    </w:p>
    <w:p w14:paraId="7FB6C172" w14:textId="77777777" w:rsidR="006E5647" w:rsidRPr="006E5647" w:rsidRDefault="006E5647" w:rsidP="006E5647">
      <w:pPr>
        <w:widowControl/>
        <w:numPr>
          <w:ilvl w:val="0"/>
          <w:numId w:val="98"/>
        </w:numPr>
        <w:autoSpaceDE/>
        <w:autoSpaceDN/>
        <w:ind w:left="0"/>
        <w:jc w:val="both"/>
        <w:rPr>
          <w:rFonts w:ascii="Calibri" w:eastAsia="Calibri" w:hAnsi="Calibri" w:cs="Calibri"/>
          <w:spacing w:val="-12"/>
        </w:rPr>
      </w:pPr>
      <w:r w:rsidRPr="006E5647">
        <w:rPr>
          <w:rFonts w:ascii="Calibri" w:eastAsia="Calibri" w:hAnsi="Calibri" w:cs="Calibri"/>
          <w:spacing w:val="-12"/>
        </w:rPr>
        <w:t>Odstąpienie od umowy następuje w formie pisemnej pod rygorem nieważności i wymaga uzasadnieni</w:t>
      </w:r>
    </w:p>
    <w:p w14:paraId="21282821" w14:textId="77777777" w:rsidR="006E5647" w:rsidRPr="006E5647" w:rsidRDefault="006E5647" w:rsidP="006E5647">
      <w:pPr>
        <w:widowControl/>
        <w:numPr>
          <w:ilvl w:val="0"/>
          <w:numId w:val="98"/>
        </w:numPr>
        <w:autoSpaceDE/>
        <w:autoSpaceDN/>
        <w:ind w:left="0"/>
        <w:jc w:val="both"/>
        <w:rPr>
          <w:rFonts w:ascii="Calibri" w:eastAsia="Calibri" w:hAnsi="Calibri" w:cs="Calibri"/>
        </w:rPr>
      </w:pPr>
      <w:r w:rsidRPr="006E5647">
        <w:rPr>
          <w:rFonts w:ascii="Calibri" w:eastAsia="Calibri" w:hAnsi="Calibri" w:cs="Calibri"/>
        </w:rPr>
        <w:t>W przypadku odstąpienia od umowy przez Zamawiającego w sytuacjach, o których mowa w ust. 2 niniejszego paragrafu:</w:t>
      </w:r>
    </w:p>
    <w:p w14:paraId="1C983B41" w14:textId="77777777" w:rsidR="006E5647" w:rsidRPr="006E5647" w:rsidRDefault="006E5647" w:rsidP="006E5647">
      <w:pPr>
        <w:widowControl/>
        <w:numPr>
          <w:ilvl w:val="0"/>
          <w:numId w:val="100"/>
        </w:numPr>
        <w:tabs>
          <w:tab w:val="left" w:pos="426"/>
        </w:tabs>
        <w:autoSpaceDE/>
        <w:autoSpaceDN/>
        <w:ind w:left="426"/>
        <w:jc w:val="both"/>
        <w:rPr>
          <w:rFonts w:ascii="Calibri" w:eastAsia="Calibri" w:hAnsi="Calibri" w:cs="Calibri"/>
        </w:rPr>
      </w:pPr>
      <w:r w:rsidRPr="006E5647">
        <w:rPr>
          <w:rFonts w:ascii="Calibri" w:eastAsia="Calibri" w:hAnsi="Calibri" w:cs="Calibri"/>
        </w:rPr>
        <w:t>Strony zobowiązują się w terminie 3 dni od dnia odstąpienia do sporządzenia protokołu, który będzie stwierdzał stan realizacji umowy do dnia odstąpienia od umowy;</w:t>
      </w:r>
    </w:p>
    <w:p w14:paraId="1725E81C" w14:textId="77777777" w:rsidR="006E5647" w:rsidRPr="006E5647" w:rsidRDefault="006E5647" w:rsidP="006E5647">
      <w:pPr>
        <w:widowControl/>
        <w:numPr>
          <w:ilvl w:val="0"/>
          <w:numId w:val="100"/>
        </w:numPr>
        <w:tabs>
          <w:tab w:val="left" w:pos="426"/>
        </w:tabs>
        <w:autoSpaceDE/>
        <w:autoSpaceDN/>
        <w:ind w:left="426"/>
        <w:jc w:val="both"/>
        <w:rPr>
          <w:rFonts w:ascii="Calibri" w:eastAsia="Calibri" w:hAnsi="Calibri" w:cs="Calibri"/>
        </w:rPr>
      </w:pPr>
      <w:r w:rsidRPr="006E5647">
        <w:rPr>
          <w:rFonts w:ascii="Calibri" w:eastAsia="Calibri" w:hAnsi="Calibri" w:cs="Calibri"/>
        </w:rPr>
        <w:t>wysokość wynagrodzenia należna Wykonawcy zostanie ustalona proporcjonalnie na podstawie stwierdzonego protokołem zakresu wykonanego przedmiotu zamówienia zaakceptowanego przez Zamawiającego bez zastrzeżeń do dnia odstąpienia od umowy, o ile wykonany zakres umowy będzie miał dla Zamawiającego znaczenie;</w:t>
      </w:r>
    </w:p>
    <w:p w14:paraId="24463631" w14:textId="77777777" w:rsidR="006E5647" w:rsidRPr="006E5647" w:rsidRDefault="006E5647" w:rsidP="006E5647">
      <w:pPr>
        <w:widowControl/>
        <w:numPr>
          <w:ilvl w:val="0"/>
          <w:numId w:val="98"/>
        </w:numPr>
        <w:tabs>
          <w:tab w:val="left" w:pos="426"/>
        </w:tabs>
        <w:autoSpaceDE/>
        <w:autoSpaceDN/>
        <w:ind w:left="426"/>
        <w:jc w:val="both"/>
        <w:rPr>
          <w:rFonts w:ascii="Calibri" w:eastAsia="Calibri" w:hAnsi="Calibri" w:cs="Calibri"/>
        </w:rPr>
      </w:pPr>
      <w:r w:rsidRPr="006E5647">
        <w:rPr>
          <w:rFonts w:ascii="Calibri" w:eastAsia="Calibri" w:hAnsi="Calibri" w:cs="Calibri"/>
        </w:rPr>
        <w:t xml:space="preserve">Uprawnienie z licencji na korzystanie z Oprogramowania Zamawiający nabywa z chwilą jego odbioru, dokonanego przez Zamawiającego zgodnie Umową. </w:t>
      </w:r>
    </w:p>
    <w:p w14:paraId="3499BC3C"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 12</w:t>
      </w:r>
    </w:p>
    <w:p w14:paraId="08D719C0"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Zmiany Umowy</w:t>
      </w:r>
    </w:p>
    <w:p w14:paraId="3F0386F5" w14:textId="77777777" w:rsidR="006E5647" w:rsidRPr="006E5647" w:rsidRDefault="006E5647" w:rsidP="006E5647">
      <w:pPr>
        <w:widowControl/>
        <w:numPr>
          <w:ilvl w:val="0"/>
          <w:numId w:val="93"/>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Na podstawie art. 455 ust. 1 ustawy - Prawo zamówień publicznych Zamawiający przewiduje możliwość dokonania następujących zmian niniejszej umowy w przypadku, gdy produkt stanowiący przedmiot oferty został wycofany z rynku, lub zaprzestano jego produkcji, co wynika z przedstawionego przez Wykonawcę oświadczenia podpisanego przez producenta lub dystrybutora, a zaproponowany przez Wykonawcę w jego miejsce produkt posiada nie gorsze cechy, parametry i funkcjonalności niż produkt będący przedmiotem oferty, w zakresie parametrów cech, funkcjonalności wymaganych w opisie przedmiotu zamówienia, oraz w zakresie pozostałych parametrów zmiana jest korzystna dla Zamawiającego. Warunki dostaw, świadczenia usług w tym gwarancyjnych pozostają bez zmian z zastrzeżeniem postanowień niniejszego paragrafu. Wynagrodzenie Wykonawcy nie może zostać zwiększone.</w:t>
      </w:r>
    </w:p>
    <w:p w14:paraId="055D454A" w14:textId="77777777" w:rsidR="006E5647" w:rsidRPr="006E5647" w:rsidRDefault="006E5647" w:rsidP="006E5647">
      <w:pPr>
        <w:widowControl/>
        <w:numPr>
          <w:ilvl w:val="0"/>
          <w:numId w:val="93"/>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Zmiana umowy, o których mowa powyżej może być wprowadzona w następującym trybie: </w:t>
      </w:r>
    </w:p>
    <w:p w14:paraId="6637EB04" w14:textId="77777777" w:rsidR="006E5647" w:rsidRPr="006E5647" w:rsidRDefault="006E5647" w:rsidP="006E5647">
      <w:pPr>
        <w:widowControl/>
        <w:numPr>
          <w:ilvl w:val="0"/>
          <w:numId w:val="9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 przypadku wystąpienia okoliczności, o których mowa w ust. 1, Wykonawca zwróci się do Zamawiającego z wnioskiem o dokonanie zmiany umowy, zawierającym stosowne uzasadnienie. Wniosek winien być złożony w formie pisemnej, niezwłocznie;</w:t>
      </w:r>
    </w:p>
    <w:p w14:paraId="0A3FEF11" w14:textId="77777777" w:rsidR="006E5647" w:rsidRPr="006E5647" w:rsidRDefault="006E5647" w:rsidP="006E5647">
      <w:pPr>
        <w:widowControl/>
        <w:numPr>
          <w:ilvl w:val="0"/>
          <w:numId w:val="9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Zamawiający po zapoznaniu się z uzasadnieniem i przy uwzględnieniu okoliczności sprawy dokona oceny zasadności zmiany umowy;</w:t>
      </w:r>
    </w:p>
    <w:p w14:paraId="51C32742" w14:textId="77777777" w:rsidR="006E5647" w:rsidRPr="006E5647" w:rsidRDefault="006E5647" w:rsidP="006E5647">
      <w:pPr>
        <w:widowControl/>
        <w:numPr>
          <w:ilvl w:val="0"/>
          <w:numId w:val="9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Wszelkie zmiany umowy wymagają formy pisemnej i mogą być wprowadzone po przeprowadzeniu stosownych negocjacji. </w:t>
      </w:r>
    </w:p>
    <w:p w14:paraId="46C5DEC6" w14:textId="77777777" w:rsidR="006E5647" w:rsidRPr="006E5647" w:rsidRDefault="006E5647" w:rsidP="006E5647">
      <w:pPr>
        <w:widowControl/>
        <w:numPr>
          <w:ilvl w:val="0"/>
          <w:numId w:val="93"/>
        </w:numPr>
        <w:tabs>
          <w:tab w:val="left" w:pos="426"/>
        </w:tabs>
        <w:autoSpaceDE/>
        <w:autoSpaceDN/>
        <w:ind w:left="0" w:firstLine="0"/>
        <w:jc w:val="both"/>
        <w:rPr>
          <w:rFonts w:ascii="Calibri" w:hAnsi="Calibri" w:cs="Calibri"/>
          <w:lang w:eastAsia="pl-PL"/>
        </w:rPr>
      </w:pPr>
      <w:r w:rsidRPr="006E5647">
        <w:rPr>
          <w:rFonts w:ascii="Calibri" w:hAnsi="Calibri" w:cs="Calibri"/>
          <w:lang w:eastAsia="pl-PL"/>
        </w:rPr>
        <w:lastRenderedPageBreak/>
        <w:t xml:space="preserve">Z wnioskiem o dokonanie zmiany przewidzianej w ust. 2 pkt. 1 może wystąpić również Zamawiający. Postanowienia ust. 2 pkt 3) stosuje się odpowiednio. </w:t>
      </w:r>
    </w:p>
    <w:p w14:paraId="30003CEE"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§13</w:t>
      </w:r>
    </w:p>
    <w:p w14:paraId="142E38A0"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Przedstawiciele Stron</w:t>
      </w:r>
    </w:p>
    <w:p w14:paraId="4C3F1483" w14:textId="77777777" w:rsidR="006E5647" w:rsidRPr="006E5647" w:rsidRDefault="006E5647" w:rsidP="006E5647">
      <w:pPr>
        <w:widowControl/>
        <w:tabs>
          <w:tab w:val="left" w:pos="284"/>
          <w:tab w:val="left" w:pos="426"/>
        </w:tabs>
        <w:adjustRightInd w:val="0"/>
        <w:jc w:val="both"/>
        <w:rPr>
          <w:rFonts w:ascii="Calibri" w:eastAsia="Calibri" w:hAnsi="Calibri" w:cs="Calibri"/>
        </w:rPr>
      </w:pPr>
      <w:r w:rsidRPr="006E5647">
        <w:rPr>
          <w:rFonts w:ascii="Calibri" w:eastAsia="Calibri" w:hAnsi="Calibri" w:cs="Calibri"/>
        </w:rPr>
        <w:t xml:space="preserve">1. Przedstawicielem ze strony Zamawiającego w zakresie realizacji obowiązków umownych jest: </w:t>
      </w:r>
      <w:r w:rsidRPr="006E5647">
        <w:rPr>
          <w:rFonts w:ascii="Calibri" w:hAnsi="Calibri" w:cs="Calibri"/>
          <w:lang w:eastAsia="pl-PL"/>
        </w:rPr>
        <w:t xml:space="preserve">P. Paweł Tur, mail: </w:t>
      </w:r>
      <w:hyperlink r:id="rId16" w:history="1">
        <w:r w:rsidRPr="006E5647">
          <w:rPr>
            <w:rFonts w:ascii="Calibri" w:hAnsi="Calibri" w:cs="Calibri"/>
            <w:color w:val="0000FF"/>
            <w:u w:val="single"/>
            <w:lang w:eastAsia="pl-PL"/>
          </w:rPr>
          <w:t>pawel.tur@cpe.gov.pl</w:t>
        </w:r>
      </w:hyperlink>
      <w:r w:rsidRPr="006E5647">
        <w:rPr>
          <w:rFonts w:ascii="Calibri" w:hAnsi="Calibri" w:cs="Calibri"/>
          <w:lang w:eastAsia="pl-PL"/>
        </w:rPr>
        <w:t>, , tel. kom.: 782 110 015 , tel.22 378 31 14</w:t>
      </w:r>
      <w:r w:rsidRPr="006E5647">
        <w:rPr>
          <w:rFonts w:ascii="Calibri" w:eastAsia="Calibri" w:hAnsi="Calibri" w:cs="Calibri"/>
        </w:rPr>
        <w:t xml:space="preserve">, </w:t>
      </w:r>
    </w:p>
    <w:p w14:paraId="2B02BCE2" w14:textId="77777777" w:rsidR="006E5647" w:rsidRPr="006E5647" w:rsidRDefault="006E5647" w:rsidP="006E5647">
      <w:pPr>
        <w:spacing w:beforeLines="40" w:before="96" w:afterLines="40" w:after="96"/>
        <w:jc w:val="both"/>
        <w:rPr>
          <w:rFonts w:ascii="Calibri" w:hAnsi="Calibri" w:cs="Calibri"/>
          <w:lang w:eastAsia="pl-PL"/>
        </w:rPr>
      </w:pPr>
      <w:r w:rsidRPr="006E5647">
        <w:rPr>
          <w:rFonts w:ascii="Calibri" w:hAnsi="Calibri" w:cs="Calibri"/>
        </w:rPr>
        <w:t xml:space="preserve">P. Sławomir Martowski, mail: </w:t>
      </w:r>
      <w:hyperlink r:id="rId17" w:history="1">
        <w:r w:rsidRPr="006E5647">
          <w:rPr>
            <w:rFonts w:ascii="Calibri" w:hAnsi="Calibri" w:cs="Calibri"/>
            <w:color w:val="0000FF"/>
            <w:u w:val="single"/>
            <w:lang w:eastAsia="pl-PL"/>
          </w:rPr>
          <w:t>slawomir.martowski@cpe.gov.pl</w:t>
        </w:r>
      </w:hyperlink>
      <w:r w:rsidRPr="006E5647">
        <w:rPr>
          <w:rFonts w:ascii="Calibri" w:hAnsi="Calibri" w:cs="Calibri"/>
          <w:lang w:eastAsia="pl-PL"/>
        </w:rPr>
        <w:t xml:space="preserve">, tel. kom. 782 110 212, tel. 22 378 31 13. </w:t>
      </w:r>
    </w:p>
    <w:p w14:paraId="2314F508"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2. Przedstawicielem ze strony Wykonawcy w zakresie realizacji obowiązków umownych jest: ………………………..……………, e-mail: …………, tel. kom.: …………….., tel. ………………….. </w:t>
      </w:r>
    </w:p>
    <w:p w14:paraId="7608FFF5"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3. Osoby wymienione w ust. 1 i 2 odpowiedzialne są merytorycznie za nadzór nad prawidłowością i terminowością realizacji Umowy, w szczególności upoważnione są do monitorowania należytego wykonania Umowy. </w:t>
      </w:r>
    </w:p>
    <w:p w14:paraId="525041DB"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4. Zmiana osób wskazanych w ust. 1 lub ust. 2 oraz ich danych kontaktowych nie wymaga zmiany Umowy, a jedynie poinformowania drugiej Strony w formie pisemnej. Zawiadomienie takie powinno zostać podpisane przez osoby uprawnione do reprezentacji Stron. </w:t>
      </w:r>
    </w:p>
    <w:p w14:paraId="6BFB3F1B"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 14</w:t>
      </w:r>
    </w:p>
    <w:p w14:paraId="20B0D2C4"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Dane osobowe</w:t>
      </w:r>
    </w:p>
    <w:p w14:paraId="3A9268AB" w14:textId="77777777" w:rsidR="006E5647" w:rsidRPr="006E5647" w:rsidRDefault="006E5647" w:rsidP="006E5647">
      <w:pPr>
        <w:widowControl/>
        <w:tabs>
          <w:tab w:val="left" w:pos="426"/>
        </w:tabs>
        <w:autoSpaceDE/>
        <w:autoSpaceDN/>
        <w:jc w:val="both"/>
        <w:rPr>
          <w:rFonts w:ascii="Calibri" w:eastAsia="Calibri" w:hAnsi="Calibri" w:cs="Calibri"/>
          <w:spacing w:val="-12"/>
        </w:rPr>
      </w:pPr>
      <w:r w:rsidRPr="006E5647">
        <w:rPr>
          <w:rFonts w:ascii="Calibri" w:eastAsia="Calibri" w:hAnsi="Calibri" w:cs="Calibri"/>
        </w:rPr>
        <w:t xml:space="preserve">W ramach wykonania przedmiotu Umowy Wykonawca nie będzie miał dostępu do danych osobowych. W przypadku, jeśli Wykonawca zyska dostęp do danych osobowych jest zobowiązany powiadomić o tym niezwłocznie Zamawiającego i przestrzegać przepisów prawa w zakresie ich ochrony, w tym </w:t>
      </w:r>
      <w:r w:rsidRPr="006E5647">
        <w:rPr>
          <w:rFonts w:ascii="Calibri" w:eastAsia="Calibri" w:hAnsi="Calibri" w:cs="Calibri"/>
          <w:spacing w:val="-12"/>
        </w:rPr>
        <w:t xml:space="preserve">zobowiązuje się do zawarcia stosownej umowy o powierzeniu przetwarzania danych osobowych z Zamawiającym. </w:t>
      </w:r>
    </w:p>
    <w:p w14:paraId="1DC63C31"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§15</w:t>
      </w:r>
    </w:p>
    <w:p w14:paraId="58FFF5FF"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Postanowienia końcowe</w:t>
      </w:r>
    </w:p>
    <w:p w14:paraId="6E8D1B70" w14:textId="77777777" w:rsidR="006E5647" w:rsidRPr="006E5647" w:rsidRDefault="006E5647" w:rsidP="006E5647">
      <w:pPr>
        <w:widowControl/>
        <w:numPr>
          <w:ilvl w:val="0"/>
          <w:numId w:val="40"/>
        </w:numPr>
        <w:tabs>
          <w:tab w:val="left" w:pos="284"/>
          <w:tab w:val="left" w:pos="426"/>
        </w:tabs>
        <w:autoSpaceDE/>
        <w:autoSpaceDN/>
        <w:ind w:left="0" w:right="11" w:firstLine="0"/>
        <w:contextualSpacing/>
        <w:jc w:val="both"/>
        <w:rPr>
          <w:rFonts w:ascii="Calibri" w:eastAsia="Calibri" w:hAnsi="Calibri" w:cs="Calibri"/>
        </w:rPr>
      </w:pPr>
      <w:r w:rsidRPr="006E5647">
        <w:rPr>
          <w:rFonts w:ascii="Calibri" w:eastAsia="Calibri" w:hAnsi="Calibri" w:cs="Calibri"/>
        </w:rPr>
        <w:t xml:space="preserve">Wszelkie ewentualne spory powstałe na tle realizacji niniejszej Umowy lub w związku z jej interpretacją Strony zobowiązują się rozwiązać polubownie, a w przypadku braku porozumienia poddać je pod rozstrzygnięcie sądu powszechnego właściwego miejscowo dla siedziby Zamawiającego. </w:t>
      </w:r>
    </w:p>
    <w:p w14:paraId="366295CB" w14:textId="77777777" w:rsidR="006E5647" w:rsidRPr="006E5647" w:rsidRDefault="006E5647" w:rsidP="006E5647">
      <w:pPr>
        <w:widowControl/>
        <w:numPr>
          <w:ilvl w:val="0"/>
          <w:numId w:val="40"/>
        </w:numPr>
        <w:tabs>
          <w:tab w:val="left" w:pos="284"/>
          <w:tab w:val="left" w:pos="426"/>
        </w:tabs>
        <w:autoSpaceDE/>
        <w:autoSpaceDN/>
        <w:ind w:left="0" w:right="11" w:firstLine="0"/>
        <w:jc w:val="both"/>
        <w:rPr>
          <w:rFonts w:ascii="Calibri" w:eastAsia="Calibri" w:hAnsi="Calibri" w:cs="Calibri"/>
        </w:rPr>
      </w:pPr>
      <w:r w:rsidRPr="006E5647">
        <w:rPr>
          <w:rFonts w:ascii="Calibri" w:eastAsia="Calibri" w:hAnsi="Calibri" w:cs="Calibri"/>
        </w:rPr>
        <w:t>W sprawach nie uregulowanych Umową mają zastosowanie przepisy prawa polskiego,  w tym w szczególności Kodeksu Cywilnego, Ustawy o prawie autorskim i prawach pokrewnych</w:t>
      </w:r>
      <w:r w:rsidRPr="006E5647">
        <w:rPr>
          <w:rFonts w:ascii="Calibri" w:eastAsia="Calibri" w:hAnsi="Calibri" w:cs="Calibri"/>
          <w:i/>
        </w:rPr>
        <w:t xml:space="preserve">. </w:t>
      </w:r>
    </w:p>
    <w:p w14:paraId="7F195B31" w14:textId="77777777" w:rsidR="006E5647" w:rsidRPr="006E5647" w:rsidRDefault="006E5647" w:rsidP="006E5647">
      <w:pPr>
        <w:widowControl/>
        <w:numPr>
          <w:ilvl w:val="0"/>
          <w:numId w:val="40"/>
        </w:numPr>
        <w:tabs>
          <w:tab w:val="left" w:pos="284"/>
          <w:tab w:val="left" w:pos="426"/>
        </w:tabs>
        <w:autoSpaceDE/>
        <w:autoSpaceDN/>
        <w:ind w:left="0" w:right="11" w:firstLine="0"/>
        <w:jc w:val="both"/>
        <w:rPr>
          <w:rFonts w:ascii="Calibri" w:eastAsia="Calibri" w:hAnsi="Calibri" w:cs="Calibri"/>
        </w:rPr>
      </w:pPr>
      <w:r w:rsidRPr="006E5647">
        <w:rPr>
          <w:rFonts w:ascii="Calibri" w:eastAsia="Calibri" w:hAnsi="Calibri" w:cs="Calibri"/>
        </w:rPr>
        <w:t xml:space="preserve">Wszystkie Załączniki wymienione w treści Umowy stanowią jej integralną część. </w:t>
      </w:r>
    </w:p>
    <w:p w14:paraId="0ACC6DD3" w14:textId="77777777" w:rsidR="006E5647" w:rsidRPr="006E5647" w:rsidRDefault="006E5647" w:rsidP="006E5647">
      <w:pPr>
        <w:widowControl/>
        <w:numPr>
          <w:ilvl w:val="0"/>
          <w:numId w:val="40"/>
        </w:numPr>
        <w:tabs>
          <w:tab w:val="left" w:pos="284"/>
          <w:tab w:val="left" w:pos="426"/>
        </w:tabs>
        <w:autoSpaceDE/>
        <w:autoSpaceDN/>
        <w:ind w:left="0" w:right="11" w:firstLine="0"/>
        <w:jc w:val="both"/>
        <w:rPr>
          <w:rFonts w:ascii="Calibri" w:eastAsia="Calibri" w:hAnsi="Calibri" w:cs="Calibri"/>
        </w:rPr>
      </w:pPr>
      <w:r w:rsidRPr="006E5647">
        <w:rPr>
          <w:rFonts w:ascii="Calibri" w:eastAsia="Calibri" w:hAnsi="Calibri" w:cs="Calibri"/>
        </w:rPr>
        <w:t xml:space="preserve">Zamawiający ma prawo podawać do publicznej wiadomości informacje o zawartej umowie,  w tym informacje o przedmiocie umowy, Wykonawcy oraz wysokości wynagrodzenia. </w:t>
      </w:r>
    </w:p>
    <w:p w14:paraId="5F9DF76A" w14:textId="77777777" w:rsidR="006E5647" w:rsidRPr="006E5647" w:rsidRDefault="006E5647" w:rsidP="006E5647">
      <w:pPr>
        <w:widowControl/>
        <w:numPr>
          <w:ilvl w:val="0"/>
          <w:numId w:val="40"/>
        </w:numPr>
        <w:tabs>
          <w:tab w:val="left" w:pos="284"/>
          <w:tab w:val="left" w:pos="426"/>
        </w:tabs>
        <w:autoSpaceDE/>
        <w:autoSpaceDN/>
        <w:ind w:left="0" w:right="11" w:firstLine="0"/>
        <w:jc w:val="both"/>
        <w:rPr>
          <w:rFonts w:ascii="Calibri" w:eastAsia="Calibri" w:hAnsi="Calibri" w:cs="Calibri"/>
        </w:rPr>
      </w:pPr>
      <w:r w:rsidRPr="006E5647">
        <w:rPr>
          <w:rFonts w:ascii="Calibri" w:eastAsia="Calibri" w:hAnsi="Calibri" w:cs="Calibri"/>
        </w:rPr>
        <w:t xml:space="preserve">Wszelkie tytuły paragrafów w Umowie mają charakter wyłącznie informacyjny i nie mają wpływu na interpretację postanowień Umowy. </w:t>
      </w:r>
    </w:p>
    <w:p w14:paraId="4A298D73" w14:textId="77777777" w:rsidR="006E5647" w:rsidRPr="006E5647" w:rsidRDefault="006E5647" w:rsidP="006E5647">
      <w:pPr>
        <w:widowControl/>
        <w:numPr>
          <w:ilvl w:val="0"/>
          <w:numId w:val="40"/>
        </w:numPr>
        <w:tabs>
          <w:tab w:val="left" w:pos="284"/>
          <w:tab w:val="left" w:pos="426"/>
        </w:tabs>
        <w:autoSpaceDE/>
        <w:autoSpaceDN/>
        <w:ind w:left="0" w:right="11" w:firstLine="0"/>
        <w:jc w:val="both"/>
        <w:rPr>
          <w:rFonts w:ascii="Calibri" w:eastAsia="Calibri" w:hAnsi="Calibri" w:cs="Calibri"/>
        </w:rPr>
      </w:pPr>
      <w:r w:rsidRPr="006E5647">
        <w:rPr>
          <w:rFonts w:ascii="Calibri" w:eastAsia="Calibri" w:hAnsi="Calibri" w:cs="Calibri"/>
        </w:rPr>
        <w:t xml:space="preserve">Umowa została sporządzona w dwóch jednobrzmiących egzemplarzach w języku polskim: 1 dla Wykonawcy, 1 dla Zamawiającego. </w:t>
      </w:r>
    </w:p>
    <w:p w14:paraId="37245CDB" w14:textId="77777777" w:rsidR="006E5647" w:rsidRPr="006E5647" w:rsidRDefault="006E5647" w:rsidP="006E5647">
      <w:pPr>
        <w:widowControl/>
        <w:numPr>
          <w:ilvl w:val="0"/>
          <w:numId w:val="40"/>
        </w:numPr>
        <w:tabs>
          <w:tab w:val="left" w:pos="284"/>
          <w:tab w:val="left" w:pos="426"/>
        </w:tabs>
        <w:autoSpaceDE/>
        <w:autoSpaceDN/>
        <w:ind w:left="0" w:right="11" w:firstLine="0"/>
        <w:jc w:val="both"/>
        <w:rPr>
          <w:rFonts w:ascii="Calibri" w:eastAsia="Calibri" w:hAnsi="Calibri" w:cs="Calibri"/>
        </w:rPr>
      </w:pPr>
      <w:r w:rsidRPr="006E5647">
        <w:rPr>
          <w:rFonts w:ascii="Calibri" w:eastAsia="Calibri" w:hAnsi="Calibri" w:cs="Calibri"/>
        </w:rPr>
        <w:t>Integralną część Umowy stanowią:</w:t>
      </w:r>
    </w:p>
    <w:p w14:paraId="090AFC81"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 Załącznik nr 1 – zaświadczenie o wpisie do </w:t>
      </w:r>
      <w:proofErr w:type="spellStart"/>
      <w:r w:rsidRPr="006E5647">
        <w:rPr>
          <w:rFonts w:ascii="Calibri" w:eastAsia="Calibri" w:hAnsi="Calibri" w:cs="Calibri"/>
        </w:rPr>
        <w:t>CEiDG</w:t>
      </w:r>
      <w:proofErr w:type="spellEnd"/>
      <w:r w:rsidRPr="006E5647">
        <w:rPr>
          <w:rFonts w:ascii="Calibri" w:eastAsia="Calibri" w:hAnsi="Calibri" w:cs="Calibri"/>
        </w:rPr>
        <w:t xml:space="preserve"> z dnia … / odpis aktualny z KRS z dnia ….., </w:t>
      </w:r>
    </w:p>
    <w:p w14:paraId="05858429"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 Załącznik nr 2 – opis przedmiotu zamówienia, </w:t>
      </w:r>
    </w:p>
    <w:p w14:paraId="6E2BBB36"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Załącznik nr 3 – oferta Wykonawcy,</w:t>
      </w:r>
    </w:p>
    <w:p w14:paraId="1EB9E7CD" w14:textId="77777777" w:rsidR="006E5647" w:rsidRPr="006E5647" w:rsidRDefault="006E5647" w:rsidP="006E5647">
      <w:pPr>
        <w:widowControl/>
        <w:tabs>
          <w:tab w:val="left" w:pos="426"/>
        </w:tabs>
        <w:autoSpaceDE/>
        <w:autoSpaceDN/>
        <w:jc w:val="both"/>
        <w:rPr>
          <w:rFonts w:ascii="Calibri" w:eastAsia="Calibri" w:hAnsi="Calibri" w:cs="Calibri"/>
        </w:rPr>
      </w:pPr>
      <w:bookmarkStart w:id="13" w:name="_Hlk18068836"/>
      <w:r w:rsidRPr="006E5647">
        <w:rPr>
          <w:rFonts w:ascii="Calibri" w:eastAsia="Calibri" w:hAnsi="Calibri" w:cs="Calibri"/>
        </w:rPr>
        <w:t>• Załącznik nr 4 – protokół odbioru (wzór).</w:t>
      </w:r>
    </w:p>
    <w:bookmarkEnd w:id="13"/>
    <w:p w14:paraId="5CFE6D93" w14:textId="77777777" w:rsidR="006E5647" w:rsidRPr="006E5647" w:rsidRDefault="006E5647" w:rsidP="006E5647">
      <w:pPr>
        <w:widowControl/>
        <w:tabs>
          <w:tab w:val="left" w:pos="426"/>
          <w:tab w:val="center" w:pos="1534"/>
          <w:tab w:val="center" w:pos="2905"/>
          <w:tab w:val="center" w:pos="3613"/>
          <w:tab w:val="center" w:pos="4321"/>
          <w:tab w:val="center" w:pos="5029"/>
          <w:tab w:val="center" w:pos="5737"/>
          <w:tab w:val="center" w:pos="6445"/>
          <w:tab w:val="center" w:pos="7864"/>
        </w:tabs>
        <w:autoSpaceDE/>
        <w:autoSpaceDN/>
        <w:rPr>
          <w:rFonts w:ascii="Calibri" w:eastAsia="Calibri" w:hAnsi="Calibri" w:cs="Calibri"/>
          <w:b/>
        </w:rPr>
      </w:pPr>
    </w:p>
    <w:p w14:paraId="27BE92E5" w14:textId="77777777" w:rsidR="006E5647" w:rsidRPr="006E5647" w:rsidRDefault="006E5647" w:rsidP="006E5647">
      <w:pPr>
        <w:widowControl/>
        <w:tabs>
          <w:tab w:val="left" w:pos="426"/>
          <w:tab w:val="center" w:pos="1534"/>
          <w:tab w:val="center" w:pos="2905"/>
          <w:tab w:val="center" w:pos="3613"/>
          <w:tab w:val="center" w:pos="4321"/>
          <w:tab w:val="center" w:pos="5029"/>
          <w:tab w:val="center" w:pos="5737"/>
          <w:tab w:val="center" w:pos="6445"/>
          <w:tab w:val="center" w:pos="7864"/>
        </w:tabs>
        <w:autoSpaceDE/>
        <w:autoSpaceDN/>
        <w:rPr>
          <w:rFonts w:ascii="Calibri" w:eastAsia="Calibri" w:hAnsi="Calibri" w:cs="Calibri"/>
          <w:b/>
        </w:rPr>
      </w:pPr>
    </w:p>
    <w:p w14:paraId="551623A5" w14:textId="77777777" w:rsidR="006E5647" w:rsidRPr="006E5647" w:rsidRDefault="006E5647" w:rsidP="006E5647">
      <w:pPr>
        <w:widowControl/>
        <w:tabs>
          <w:tab w:val="left" w:pos="426"/>
          <w:tab w:val="center" w:pos="1534"/>
          <w:tab w:val="center" w:pos="2905"/>
          <w:tab w:val="center" w:pos="3613"/>
          <w:tab w:val="center" w:pos="4321"/>
          <w:tab w:val="center" w:pos="5029"/>
          <w:tab w:val="center" w:pos="5737"/>
          <w:tab w:val="center" w:pos="6445"/>
          <w:tab w:val="center" w:pos="7864"/>
        </w:tabs>
        <w:autoSpaceDE/>
        <w:autoSpaceDN/>
        <w:rPr>
          <w:rFonts w:ascii="Calibri" w:eastAsia="Calibri" w:hAnsi="Calibri" w:cs="Calibri"/>
        </w:rPr>
      </w:pPr>
      <w:r w:rsidRPr="006E5647">
        <w:rPr>
          <w:rFonts w:ascii="Calibri" w:eastAsia="Calibri" w:hAnsi="Calibri" w:cs="Calibri"/>
          <w:b/>
        </w:rPr>
        <w:tab/>
        <w:t xml:space="preserve">ZAMAWIAJĄCY  </w:t>
      </w:r>
      <w:r w:rsidRPr="006E5647">
        <w:rPr>
          <w:rFonts w:ascii="Calibri" w:eastAsia="Calibri" w:hAnsi="Calibri" w:cs="Calibri"/>
          <w:b/>
        </w:rPr>
        <w:tab/>
      </w:r>
      <w:r w:rsidRPr="006E5647">
        <w:rPr>
          <w:rFonts w:ascii="Calibri" w:eastAsia="Calibri" w:hAnsi="Calibri" w:cs="Calibri"/>
          <w:b/>
        </w:rPr>
        <w:tab/>
      </w:r>
      <w:r w:rsidRPr="006E5647">
        <w:rPr>
          <w:rFonts w:ascii="Calibri" w:eastAsia="Calibri" w:hAnsi="Calibri" w:cs="Calibri"/>
          <w:b/>
        </w:rPr>
        <w:tab/>
      </w:r>
      <w:r w:rsidRPr="006E5647">
        <w:rPr>
          <w:rFonts w:ascii="Calibri" w:eastAsia="Calibri" w:hAnsi="Calibri" w:cs="Calibri"/>
          <w:b/>
        </w:rPr>
        <w:tab/>
      </w:r>
      <w:r w:rsidRPr="006E5647">
        <w:rPr>
          <w:rFonts w:ascii="Calibri" w:eastAsia="Calibri" w:hAnsi="Calibri" w:cs="Calibri"/>
          <w:b/>
        </w:rPr>
        <w:tab/>
      </w:r>
      <w:r w:rsidRPr="006E5647">
        <w:rPr>
          <w:rFonts w:ascii="Calibri" w:eastAsia="Calibri" w:hAnsi="Calibri" w:cs="Calibri"/>
          <w:b/>
        </w:rPr>
        <w:tab/>
      </w:r>
      <w:r w:rsidRPr="006E5647">
        <w:rPr>
          <w:rFonts w:ascii="Calibri" w:eastAsia="Calibri" w:hAnsi="Calibri" w:cs="Calibri"/>
          <w:b/>
        </w:rPr>
        <w:tab/>
        <w:t xml:space="preserve">WYKONAWCA </w:t>
      </w:r>
    </w:p>
    <w:p w14:paraId="4D626395" w14:textId="77777777" w:rsidR="006E5647" w:rsidRPr="006E5647" w:rsidRDefault="006E5647" w:rsidP="006E5647">
      <w:pPr>
        <w:widowControl/>
        <w:autoSpaceDE/>
        <w:autoSpaceDN/>
        <w:ind w:left="4956" w:firstLine="708"/>
        <w:jc w:val="center"/>
        <w:rPr>
          <w:b/>
          <w:sz w:val="20"/>
          <w:szCs w:val="20"/>
          <w:lang w:eastAsia="pl-PL"/>
        </w:rPr>
      </w:pPr>
    </w:p>
    <w:p w14:paraId="52932185" w14:textId="77777777" w:rsidR="006E5647" w:rsidRPr="006E5647" w:rsidRDefault="006E5647" w:rsidP="006E5647">
      <w:pPr>
        <w:widowControl/>
        <w:autoSpaceDE/>
        <w:autoSpaceDN/>
        <w:ind w:left="4956" w:firstLine="708"/>
        <w:jc w:val="center"/>
        <w:rPr>
          <w:rFonts w:ascii="Calibri" w:hAnsi="Calibri" w:cs="Calibri"/>
          <w:b/>
          <w:lang w:eastAsia="pl-PL"/>
        </w:rPr>
      </w:pPr>
    </w:p>
    <w:p w14:paraId="7179D5B6" w14:textId="77777777" w:rsidR="006E5647" w:rsidRPr="006E5647" w:rsidRDefault="006E5647" w:rsidP="006E5647">
      <w:pPr>
        <w:widowControl/>
        <w:autoSpaceDE/>
        <w:autoSpaceDN/>
        <w:ind w:left="4956" w:firstLine="708"/>
        <w:jc w:val="center"/>
        <w:rPr>
          <w:rFonts w:ascii="Calibri" w:hAnsi="Calibri" w:cs="Calibri"/>
          <w:b/>
          <w:lang w:eastAsia="pl-PL"/>
        </w:rPr>
      </w:pPr>
    </w:p>
    <w:p w14:paraId="6A08A49F" w14:textId="77777777" w:rsidR="006E5647" w:rsidRPr="006E5647" w:rsidRDefault="006E5647" w:rsidP="006E5647">
      <w:pPr>
        <w:widowControl/>
        <w:autoSpaceDE/>
        <w:autoSpaceDN/>
        <w:ind w:left="4956" w:firstLine="708"/>
        <w:jc w:val="center"/>
        <w:rPr>
          <w:rFonts w:ascii="Calibri" w:hAnsi="Calibri" w:cs="Calibri"/>
          <w:b/>
          <w:lang w:eastAsia="pl-PL"/>
        </w:rPr>
      </w:pPr>
    </w:p>
    <w:p w14:paraId="68A04B30" w14:textId="67DEDC0A" w:rsidR="006E5647" w:rsidRDefault="006E5647" w:rsidP="006E5647">
      <w:pPr>
        <w:widowControl/>
        <w:autoSpaceDE/>
        <w:autoSpaceDN/>
        <w:ind w:left="4956" w:firstLine="708"/>
        <w:jc w:val="center"/>
        <w:rPr>
          <w:rFonts w:ascii="Calibri" w:hAnsi="Calibri" w:cs="Calibri"/>
          <w:b/>
          <w:lang w:eastAsia="pl-PL"/>
        </w:rPr>
      </w:pPr>
    </w:p>
    <w:p w14:paraId="6BAC5415" w14:textId="4D228B69" w:rsidR="000E0A83" w:rsidRDefault="000E0A83" w:rsidP="006E5647">
      <w:pPr>
        <w:widowControl/>
        <w:autoSpaceDE/>
        <w:autoSpaceDN/>
        <w:ind w:left="4956" w:firstLine="708"/>
        <w:jc w:val="center"/>
        <w:rPr>
          <w:rFonts w:ascii="Calibri" w:hAnsi="Calibri" w:cs="Calibri"/>
          <w:b/>
          <w:lang w:eastAsia="pl-PL"/>
        </w:rPr>
      </w:pPr>
    </w:p>
    <w:p w14:paraId="414B16A2" w14:textId="77777777" w:rsidR="000E0A83" w:rsidRPr="006E5647" w:rsidRDefault="000E0A83" w:rsidP="006E5647">
      <w:pPr>
        <w:widowControl/>
        <w:autoSpaceDE/>
        <w:autoSpaceDN/>
        <w:ind w:left="4956" w:firstLine="708"/>
        <w:jc w:val="center"/>
        <w:rPr>
          <w:rFonts w:ascii="Calibri" w:hAnsi="Calibri" w:cs="Calibri"/>
          <w:b/>
          <w:lang w:eastAsia="pl-PL"/>
        </w:rPr>
      </w:pPr>
    </w:p>
    <w:p w14:paraId="77F0FBA6" w14:textId="77777777" w:rsidR="006E5647" w:rsidRPr="006E5647" w:rsidRDefault="006E5647" w:rsidP="006E5647">
      <w:pPr>
        <w:widowControl/>
        <w:autoSpaceDE/>
        <w:autoSpaceDN/>
        <w:ind w:left="4956" w:firstLine="708"/>
        <w:jc w:val="center"/>
        <w:rPr>
          <w:rFonts w:ascii="Calibri" w:hAnsi="Calibri" w:cs="Calibri"/>
          <w:b/>
          <w:lang w:eastAsia="pl-PL"/>
        </w:rPr>
      </w:pPr>
      <w:r w:rsidRPr="006E5647">
        <w:rPr>
          <w:rFonts w:ascii="Calibri" w:hAnsi="Calibri" w:cs="Calibri"/>
          <w:b/>
          <w:lang w:eastAsia="pl-PL"/>
        </w:rPr>
        <w:lastRenderedPageBreak/>
        <w:t>Załącznik nr 1 do Umowy</w:t>
      </w:r>
    </w:p>
    <w:p w14:paraId="72F30EE8" w14:textId="77777777" w:rsidR="006E5647" w:rsidRPr="006E5647" w:rsidRDefault="006E5647" w:rsidP="006E5647">
      <w:pPr>
        <w:widowControl/>
        <w:autoSpaceDE/>
        <w:autoSpaceDN/>
        <w:jc w:val="center"/>
        <w:rPr>
          <w:rFonts w:ascii="Calibri" w:hAnsi="Calibri" w:cs="Calibri"/>
          <w:b/>
          <w:lang w:eastAsia="pl-PL"/>
        </w:rPr>
      </w:pPr>
      <w:r w:rsidRPr="006E5647">
        <w:rPr>
          <w:rFonts w:ascii="Calibri" w:hAnsi="Calibri" w:cs="Calibri"/>
          <w:b/>
          <w:lang w:eastAsia="pl-PL"/>
        </w:rPr>
        <w:t>Opis przedmiotu zamówienia</w:t>
      </w:r>
    </w:p>
    <w:p w14:paraId="718FC101" w14:textId="77777777" w:rsidR="006E5647" w:rsidRPr="006E5647" w:rsidRDefault="006E5647" w:rsidP="006E5647">
      <w:pPr>
        <w:widowControl/>
        <w:autoSpaceDE/>
        <w:autoSpaceDN/>
        <w:jc w:val="both"/>
        <w:rPr>
          <w:rFonts w:ascii="Calibri" w:hAnsi="Calibri" w:cs="Calibri"/>
          <w:lang w:eastAsia="pl-PL"/>
        </w:rPr>
      </w:pPr>
    </w:p>
    <w:p w14:paraId="32EC44C4" w14:textId="2C2E3B8A" w:rsidR="006E5647" w:rsidRPr="006E5647" w:rsidRDefault="006E5647" w:rsidP="006E5647">
      <w:pPr>
        <w:widowControl/>
        <w:autoSpaceDE/>
        <w:autoSpaceDN/>
        <w:jc w:val="both"/>
        <w:rPr>
          <w:rFonts w:ascii="Calibri" w:hAnsi="Calibri" w:cs="Calibri"/>
          <w:lang w:eastAsia="pl-PL"/>
        </w:rPr>
      </w:pPr>
      <w:bookmarkStart w:id="14" w:name="_Hlk85098233"/>
      <w:r w:rsidRPr="006E5647">
        <w:rPr>
          <w:rFonts w:ascii="Calibri" w:hAnsi="Calibri" w:cs="Calibri"/>
          <w:lang w:eastAsia="pl-PL"/>
        </w:rPr>
        <w:t>Przedmiotem zamówienia jest dostawa licencji dostępowych dla użytkowników</w:t>
      </w:r>
      <w:r w:rsidR="001A1912">
        <w:rPr>
          <w:rFonts w:ascii="Calibri" w:hAnsi="Calibri" w:cs="Calibri"/>
          <w:lang w:eastAsia="pl-PL"/>
        </w:rPr>
        <w:t>, która zapewni j</w:t>
      </w:r>
      <w:r w:rsidR="001A1912" w:rsidRPr="001A1912">
        <w:rPr>
          <w:rFonts w:ascii="Calibri" w:hAnsi="Calibri" w:cs="Calibri"/>
          <w:lang w:eastAsia="pl-PL"/>
        </w:rPr>
        <w:t>ednemu użytkownikowi dostęp z dowolnego urządzenia do odpowiedniej wersji oprogramowania serwerowego lub jego wersji wcześniejszych</w:t>
      </w:r>
      <w:r w:rsidR="001A1912">
        <w:rPr>
          <w:rFonts w:ascii="Calibri" w:hAnsi="Calibri" w:cs="Calibri"/>
          <w:lang w:eastAsia="pl-PL"/>
        </w:rPr>
        <w:t xml:space="preserve">, </w:t>
      </w:r>
      <w:r w:rsidRPr="006E5647">
        <w:rPr>
          <w:rFonts w:ascii="Calibri" w:hAnsi="Calibri" w:cs="Calibri"/>
          <w:lang w:eastAsia="pl-PL"/>
        </w:rPr>
        <w:t xml:space="preserve"> </w:t>
      </w:r>
      <w:r w:rsidR="00B05E32">
        <w:rPr>
          <w:rFonts w:ascii="Calibri" w:hAnsi="Calibri" w:cs="Calibri"/>
          <w:lang w:eastAsia="pl-PL"/>
        </w:rPr>
        <w:t>Licencja</w:t>
      </w:r>
      <w:r w:rsidR="001A1912">
        <w:rPr>
          <w:rFonts w:ascii="Calibri" w:hAnsi="Calibri" w:cs="Calibri"/>
          <w:lang w:eastAsia="pl-PL"/>
        </w:rPr>
        <w:t xml:space="preserve"> p</w:t>
      </w:r>
      <w:r w:rsidR="001A1912" w:rsidRPr="001A1912">
        <w:rPr>
          <w:rFonts w:ascii="Calibri" w:hAnsi="Calibri" w:cs="Calibri"/>
          <w:lang w:eastAsia="pl-PL"/>
        </w:rPr>
        <w:t>ozwala</w:t>
      </w:r>
      <w:r w:rsidR="001A1912">
        <w:rPr>
          <w:rFonts w:ascii="Calibri" w:hAnsi="Calibri" w:cs="Calibri"/>
          <w:lang w:eastAsia="pl-PL"/>
        </w:rPr>
        <w:t xml:space="preserve"> </w:t>
      </w:r>
      <w:r w:rsidR="001A1912" w:rsidRPr="001A1912">
        <w:rPr>
          <w:rFonts w:ascii="Calibri" w:hAnsi="Calibri" w:cs="Calibri"/>
          <w:lang w:eastAsia="pl-PL"/>
        </w:rPr>
        <w:t xml:space="preserve"> wykorzystać wiele urządzeń do dostępu do licencjonowanego serwera przez jednego użytkownika</w:t>
      </w:r>
      <w:r w:rsidR="00B0528C">
        <w:rPr>
          <w:rFonts w:ascii="Calibri" w:hAnsi="Calibri" w:cs="Calibri"/>
          <w:lang w:eastAsia="pl-PL"/>
        </w:rPr>
        <w:t xml:space="preserve">. </w:t>
      </w:r>
      <w:r w:rsidRPr="006E5647">
        <w:rPr>
          <w:rFonts w:ascii="Calibri" w:hAnsi="Calibri" w:cs="Calibri"/>
          <w:lang w:eastAsia="pl-PL"/>
        </w:rPr>
        <w:t xml:space="preserve">Zamawiający wykorzystuje </w:t>
      </w:r>
      <w:r w:rsidR="00B05E32">
        <w:rPr>
          <w:rFonts w:ascii="Calibri" w:hAnsi="Calibri" w:cs="Calibri"/>
          <w:lang w:eastAsia="pl-PL"/>
        </w:rPr>
        <w:t xml:space="preserve">obecnie </w:t>
      </w:r>
      <w:r w:rsidRPr="006E5647">
        <w:rPr>
          <w:rFonts w:ascii="Calibri" w:hAnsi="Calibri" w:cs="Calibri"/>
          <w:lang w:eastAsia="pl-PL"/>
        </w:rPr>
        <w:t>Windows Server 2019 w środowisku domenowym (Active Directory),.</w:t>
      </w:r>
    </w:p>
    <w:bookmarkEnd w:id="14"/>
    <w:p w14:paraId="2D16E15B" w14:textId="77777777" w:rsidR="006E5647" w:rsidRPr="006E5647" w:rsidRDefault="006E5647" w:rsidP="006E5647">
      <w:pPr>
        <w:widowControl/>
        <w:autoSpaceDE/>
        <w:autoSpaceDN/>
        <w:jc w:val="both"/>
        <w:rPr>
          <w:rFonts w:ascii="Calibri" w:hAnsi="Calibri" w:cs="Calibri"/>
          <w:lang w:eastAsia="pl-PL"/>
        </w:rPr>
      </w:pPr>
    </w:p>
    <w:p w14:paraId="61D024D7" w14:textId="77777777" w:rsidR="006E5647" w:rsidRPr="006E5647" w:rsidRDefault="006E5647" w:rsidP="006E5647">
      <w:pPr>
        <w:widowControl/>
        <w:autoSpaceDE/>
        <w:autoSpaceDN/>
        <w:jc w:val="both"/>
        <w:rPr>
          <w:rFonts w:ascii="Calibri" w:hAnsi="Calibri" w:cs="Calibri"/>
          <w:lang w:eastAsia="pl-PL"/>
        </w:rPr>
      </w:pPr>
      <w:r w:rsidRPr="006E5647">
        <w:rPr>
          <w:rFonts w:ascii="Calibri" w:hAnsi="Calibri" w:cs="Calibri"/>
          <w:lang w:eastAsia="pl-PL"/>
        </w:rPr>
        <w:t xml:space="preserve">Zamawiający musi posiadać dostęp do bazy wiedzy producenta oprogramowania, do narzędzi do rozwiązywania problemów i innych zasobów dostarczanych przez producenta.  </w:t>
      </w:r>
    </w:p>
    <w:p w14:paraId="09224292" w14:textId="77777777" w:rsidR="006E5647" w:rsidRPr="006E5647" w:rsidRDefault="006E5647" w:rsidP="006E5647">
      <w:pPr>
        <w:widowControl/>
        <w:autoSpaceDE/>
        <w:autoSpaceDN/>
        <w:jc w:val="both"/>
        <w:rPr>
          <w:rFonts w:ascii="Calibri" w:hAnsi="Calibri" w:cs="Calibri"/>
          <w:lang w:eastAsia="pl-PL"/>
        </w:rPr>
      </w:pPr>
      <w:r w:rsidRPr="006E5647">
        <w:rPr>
          <w:rFonts w:ascii="Calibri" w:hAnsi="Calibri" w:cs="Calibri"/>
          <w:lang w:eastAsia="pl-PL"/>
        </w:rPr>
        <w:t>Zamawiający wymaga dostawy oprogramowania na warunkach przewidzianych przez producenta oprogramowania, zwanego dalej: „Producentem”, dla jednostek realizujących zadania publiczne.</w:t>
      </w:r>
    </w:p>
    <w:p w14:paraId="02609530" w14:textId="4D48597E" w:rsidR="006E5647" w:rsidRPr="006E5647" w:rsidRDefault="006E5647" w:rsidP="006E5647">
      <w:pPr>
        <w:widowControl/>
        <w:autoSpaceDE/>
        <w:autoSpaceDN/>
        <w:jc w:val="both"/>
        <w:rPr>
          <w:rFonts w:ascii="Calibri" w:hAnsi="Calibri" w:cs="Calibri"/>
          <w:lang w:eastAsia="pl-PL"/>
        </w:rPr>
      </w:pPr>
      <w:r w:rsidRPr="006E5647">
        <w:rPr>
          <w:rFonts w:ascii="Calibri" w:hAnsi="Calibri" w:cs="Calibri"/>
          <w:lang w:eastAsia="pl-PL"/>
        </w:rPr>
        <w:t xml:space="preserve">Dostawa licencji, zgodnie z przedmiotem Umowy, nastąpi w terminie </w:t>
      </w:r>
      <w:r w:rsidR="0053022A">
        <w:rPr>
          <w:rFonts w:ascii="Calibri" w:hAnsi="Calibri" w:cs="Calibri"/>
          <w:lang w:eastAsia="pl-PL"/>
        </w:rPr>
        <w:t>jednego</w:t>
      </w:r>
      <w:r w:rsidR="0053022A" w:rsidRPr="006E5647">
        <w:rPr>
          <w:rFonts w:ascii="Calibri" w:hAnsi="Calibri" w:cs="Calibri"/>
          <w:lang w:eastAsia="pl-PL"/>
        </w:rPr>
        <w:t xml:space="preserve"> </w:t>
      </w:r>
      <w:r w:rsidRPr="006E5647">
        <w:rPr>
          <w:rFonts w:ascii="Calibri" w:hAnsi="Calibri" w:cs="Calibri"/>
          <w:lang w:eastAsia="pl-PL"/>
        </w:rPr>
        <w:t>miesi</w:t>
      </w:r>
      <w:r w:rsidR="0053022A">
        <w:rPr>
          <w:rFonts w:ascii="Calibri" w:hAnsi="Calibri" w:cs="Calibri"/>
          <w:lang w:eastAsia="pl-PL"/>
        </w:rPr>
        <w:t>ąca</w:t>
      </w:r>
      <w:r w:rsidRPr="006E5647">
        <w:rPr>
          <w:rFonts w:ascii="Calibri" w:hAnsi="Calibri" w:cs="Calibri"/>
          <w:lang w:eastAsia="pl-PL"/>
        </w:rPr>
        <w:t xml:space="preserve"> od dnia podpisania umowy.</w:t>
      </w:r>
    </w:p>
    <w:p w14:paraId="4E48041D" w14:textId="77777777" w:rsidR="006E5647" w:rsidRPr="006E5647" w:rsidRDefault="006E5647" w:rsidP="006E5647">
      <w:pPr>
        <w:widowControl/>
        <w:autoSpaceDE/>
        <w:autoSpaceDN/>
        <w:jc w:val="both"/>
        <w:rPr>
          <w:rFonts w:ascii="Calibri" w:hAnsi="Calibri" w:cs="Calibri"/>
          <w:lang w:eastAsia="pl-PL"/>
        </w:rPr>
      </w:pPr>
      <w:r w:rsidRPr="006E5647">
        <w:rPr>
          <w:rFonts w:ascii="Calibri" w:hAnsi="Calibri" w:cs="Calibri"/>
          <w:lang w:eastAsia="pl-PL"/>
        </w:rPr>
        <w:t xml:space="preserve">Wsparcie świadczone będzie na warunkach wskazanych w umowie oraz przez producenta. W przypadku różnić pomiędzy wsparciem oferowanym przez producenta, a określonym w umowie zastosowanie mają postanowienia umowy. </w:t>
      </w:r>
    </w:p>
    <w:p w14:paraId="3BD2B6C9" w14:textId="77777777" w:rsidR="006E5647" w:rsidRPr="006E5647" w:rsidRDefault="006E5647" w:rsidP="006E5647">
      <w:pPr>
        <w:widowControl/>
        <w:autoSpaceDE/>
        <w:autoSpaceDN/>
        <w:jc w:val="both"/>
        <w:rPr>
          <w:rFonts w:ascii="Calibri" w:hAnsi="Calibri" w:cs="Calibri"/>
          <w:lang w:eastAsia="pl-PL"/>
        </w:rPr>
      </w:pPr>
      <w:r w:rsidRPr="006E5647">
        <w:rPr>
          <w:rFonts w:ascii="Calibri" w:hAnsi="Calibri" w:cs="Calibri"/>
          <w:lang w:eastAsia="pl-PL"/>
        </w:rPr>
        <w:t xml:space="preserve">Licencje  muszą spełniać następujące wymagania: </w:t>
      </w:r>
    </w:p>
    <w:p w14:paraId="1DBB1D3B" w14:textId="77777777" w:rsidR="006E5647" w:rsidRPr="006E5647" w:rsidRDefault="006E5647" w:rsidP="006E5647">
      <w:pPr>
        <w:widowControl/>
        <w:autoSpaceDE/>
        <w:autoSpaceDN/>
        <w:spacing w:after="120"/>
        <w:rPr>
          <w:rFonts w:ascii="Calibri" w:hAnsi="Calibri" w:cs="Calibri"/>
          <w:lang w:eastAsia="pl-PL"/>
        </w:rPr>
      </w:pPr>
      <w:r w:rsidRPr="006E5647">
        <w:rPr>
          <w:rFonts w:ascii="Calibri" w:hAnsi="Calibri" w:cs="Calibri"/>
          <w:lang w:eastAsia="pl-PL"/>
        </w:rPr>
        <w:t xml:space="preserve"> </w:t>
      </w:r>
    </w:p>
    <w:tbl>
      <w:tblPr>
        <w:tblW w:w="9209" w:type="dxa"/>
        <w:tblInd w:w="75" w:type="dxa"/>
        <w:tblCellMar>
          <w:left w:w="70" w:type="dxa"/>
          <w:right w:w="70" w:type="dxa"/>
        </w:tblCellMar>
        <w:tblLook w:val="04A0" w:firstRow="1" w:lastRow="0" w:firstColumn="1" w:lastColumn="0" w:noHBand="0" w:noVBand="1"/>
      </w:tblPr>
      <w:tblGrid>
        <w:gridCol w:w="9209"/>
      </w:tblGrid>
      <w:tr w:rsidR="006E5647" w:rsidRPr="006E5647" w14:paraId="451F1451" w14:textId="77777777" w:rsidTr="00B27987">
        <w:trPr>
          <w:trHeight w:val="300"/>
        </w:trPr>
        <w:tc>
          <w:tcPr>
            <w:tcW w:w="920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2E5D1C9A"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Licencja Windows CAL użytkownika dla organów administracji publicznej </w:t>
            </w:r>
          </w:p>
        </w:tc>
      </w:tr>
      <w:tr w:rsidR="006E5647" w:rsidRPr="006E5647" w14:paraId="492BFEAC" w14:textId="77777777" w:rsidTr="00B27987">
        <w:trPr>
          <w:trHeight w:val="900"/>
        </w:trPr>
        <w:tc>
          <w:tcPr>
            <w:tcW w:w="9209" w:type="dxa"/>
            <w:tcBorders>
              <w:top w:val="nil"/>
              <w:left w:val="single" w:sz="4" w:space="0" w:color="auto"/>
              <w:bottom w:val="single" w:sz="4" w:space="0" w:color="auto"/>
              <w:right w:val="single" w:sz="4" w:space="0" w:color="auto"/>
            </w:tcBorders>
            <w:shd w:val="clear" w:color="auto" w:fill="auto"/>
            <w:hideMark/>
          </w:tcPr>
          <w:p w14:paraId="545B2F22"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Licencje dla użytkownika typu CAL (per User) uprawniająca do korzystania z usług takich jak drukowanie sieciowe, przechowywanie plików  w systemie Windows Server 2019 (</w:t>
            </w:r>
            <w:proofErr w:type="spellStart"/>
            <w:r w:rsidRPr="006E5647">
              <w:rPr>
                <w:rFonts w:ascii="Calibri" w:hAnsi="Calibri" w:cs="Calibri"/>
                <w:color w:val="000000"/>
                <w:lang w:eastAsia="pl-PL"/>
              </w:rPr>
              <w:t>ActiveDirectory</w:t>
            </w:r>
            <w:proofErr w:type="spellEnd"/>
            <w:r w:rsidRPr="006E5647">
              <w:rPr>
                <w:rFonts w:ascii="Calibri" w:hAnsi="Calibri" w:cs="Calibri"/>
                <w:color w:val="000000"/>
                <w:lang w:eastAsia="pl-PL"/>
              </w:rPr>
              <w:t>)</w:t>
            </w:r>
          </w:p>
        </w:tc>
      </w:tr>
      <w:tr w:rsidR="006E5647" w:rsidRPr="006E5647" w14:paraId="23DAD0DC" w14:textId="77777777" w:rsidTr="00B27987">
        <w:trPr>
          <w:trHeight w:val="1268"/>
        </w:trPr>
        <w:tc>
          <w:tcPr>
            <w:tcW w:w="9209" w:type="dxa"/>
            <w:tcBorders>
              <w:top w:val="nil"/>
              <w:left w:val="single" w:sz="4" w:space="0" w:color="auto"/>
              <w:bottom w:val="single" w:sz="4" w:space="0" w:color="auto"/>
              <w:right w:val="single" w:sz="4" w:space="0" w:color="auto"/>
            </w:tcBorders>
            <w:shd w:val="clear" w:color="auto" w:fill="auto"/>
            <w:vAlign w:val="bottom"/>
            <w:hideMark/>
          </w:tcPr>
          <w:p w14:paraId="37D5E5BA"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Zamawiający wymaga dostarczenia bezterminowych licencji CAL na użytkowanie oprogramowania Windows Server 2019 w środowisku Active Directory. Licencje CAL powinny być dostarczone elektronicznie na konto zakupowe Centrum Projektów Europejskich w systemie businessaccount.microsoft.com</w:t>
            </w:r>
          </w:p>
        </w:tc>
      </w:tr>
    </w:tbl>
    <w:p w14:paraId="1C8B5BEB" w14:textId="77777777" w:rsidR="006E5647" w:rsidRPr="006E5647" w:rsidRDefault="006E5647" w:rsidP="006E5647">
      <w:pPr>
        <w:widowControl/>
        <w:autoSpaceDE/>
        <w:autoSpaceDN/>
        <w:spacing w:after="120"/>
        <w:rPr>
          <w:rFonts w:ascii="Calibri" w:hAnsi="Calibri" w:cs="Calibri"/>
          <w:lang w:eastAsia="pl-PL"/>
        </w:rPr>
      </w:pPr>
    </w:p>
    <w:p w14:paraId="2952119A" w14:textId="77777777" w:rsidR="006E5647" w:rsidRPr="006E5647" w:rsidRDefault="006E5647" w:rsidP="006E5647">
      <w:pPr>
        <w:widowControl/>
        <w:tabs>
          <w:tab w:val="left" w:pos="284"/>
        </w:tabs>
        <w:autoSpaceDE/>
        <w:autoSpaceDN/>
        <w:spacing w:after="200" w:line="276" w:lineRule="auto"/>
        <w:contextualSpacing/>
        <w:jc w:val="both"/>
        <w:rPr>
          <w:rFonts w:ascii="Calibri" w:hAnsi="Calibri" w:cs="Calibri"/>
          <w:lang w:eastAsia="pl-PL"/>
        </w:rPr>
      </w:pPr>
      <w:bookmarkStart w:id="15" w:name="_Hlk46489145"/>
      <w:r w:rsidRPr="006E5647">
        <w:rPr>
          <w:rFonts w:ascii="Calibri" w:hAnsi="Calibri" w:cs="Calibri"/>
          <w:lang w:eastAsia="pl-PL"/>
        </w:rPr>
        <w:t xml:space="preserve">Uwaga: </w:t>
      </w:r>
    </w:p>
    <w:p w14:paraId="4C7A0282" w14:textId="77777777" w:rsidR="006E5647" w:rsidRPr="006E5647" w:rsidRDefault="006E5647" w:rsidP="006E5647">
      <w:pPr>
        <w:widowControl/>
        <w:tabs>
          <w:tab w:val="left" w:pos="284"/>
        </w:tabs>
        <w:autoSpaceDE/>
        <w:autoSpaceDN/>
        <w:spacing w:after="200" w:line="276" w:lineRule="auto"/>
        <w:contextualSpacing/>
        <w:jc w:val="both"/>
        <w:rPr>
          <w:rFonts w:ascii="Calibri" w:hAnsi="Calibri" w:cs="Calibri"/>
          <w:lang w:eastAsia="pl-PL"/>
        </w:rPr>
      </w:pPr>
      <w:r w:rsidRPr="006E5647">
        <w:rPr>
          <w:rFonts w:ascii="Calibri" w:hAnsi="Calibri" w:cs="Calibri"/>
          <w:lang w:eastAsia="pl-PL"/>
        </w:rPr>
        <w:t>1) 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p w14:paraId="7FBF0C97" w14:textId="77777777" w:rsidR="006E5647" w:rsidRPr="006E5647" w:rsidRDefault="006E5647" w:rsidP="006E5647">
      <w:pPr>
        <w:widowControl/>
        <w:tabs>
          <w:tab w:val="left" w:pos="284"/>
        </w:tabs>
        <w:autoSpaceDE/>
        <w:autoSpaceDN/>
        <w:spacing w:after="200" w:line="276" w:lineRule="auto"/>
        <w:contextualSpacing/>
        <w:jc w:val="both"/>
        <w:rPr>
          <w:rFonts w:ascii="Calibri" w:hAnsi="Calibri" w:cs="Calibri"/>
          <w:lang w:eastAsia="pl-PL"/>
        </w:rPr>
      </w:pPr>
      <w:r w:rsidRPr="006E5647">
        <w:rPr>
          <w:rFonts w:ascii="Calibri" w:hAnsi="Calibri" w:cs="Calibri"/>
          <w:lang w:eastAsia="pl-PL"/>
        </w:rPr>
        <w:t xml:space="preserve">2)  W sytuacjach, kiedy Zamawiający opisuje przedmiot zamówienia poprzez odniesienie się do norm, europejskich ocen technicznych, aprobat, specyfikacji technicznych i systemów referencji technicznych, o których mowa w art. 101 ust. 1 pkt 2 i ust. 3 ustawy </w:t>
      </w:r>
      <w:proofErr w:type="spellStart"/>
      <w:r w:rsidRPr="006E5647">
        <w:rPr>
          <w:rFonts w:ascii="Calibri" w:hAnsi="Calibri" w:cs="Calibri"/>
          <w:lang w:eastAsia="pl-PL"/>
        </w:rPr>
        <w:t>Pzp</w:t>
      </w:r>
      <w:proofErr w:type="spellEnd"/>
      <w:r w:rsidRPr="006E5647">
        <w:rPr>
          <w:rFonts w:ascii="Calibri" w:hAnsi="Calibri" w:cs="Calibri"/>
          <w:lang w:eastAsia="pl-PL"/>
        </w:rPr>
        <w:t>, Zamawiający dopuszcza rozwiązania równoważne opisywanym, a wskazane powyżej odniesienia należy odczytywać z wyrazami „lub równoważne”.</w:t>
      </w:r>
    </w:p>
    <w:p w14:paraId="5F52F51D" w14:textId="77777777" w:rsidR="006E5647" w:rsidRPr="006E5647" w:rsidRDefault="006E5647" w:rsidP="006E5647">
      <w:pPr>
        <w:widowControl/>
        <w:tabs>
          <w:tab w:val="left" w:pos="284"/>
        </w:tabs>
        <w:autoSpaceDE/>
        <w:autoSpaceDN/>
        <w:spacing w:after="200" w:line="276" w:lineRule="auto"/>
        <w:contextualSpacing/>
        <w:jc w:val="both"/>
        <w:rPr>
          <w:rFonts w:ascii="Calibri" w:hAnsi="Calibri" w:cs="Calibri"/>
          <w:lang w:eastAsia="pl-PL"/>
        </w:rPr>
      </w:pPr>
      <w:r w:rsidRPr="006E5647">
        <w:rPr>
          <w:rFonts w:ascii="Calibri" w:hAnsi="Calibri" w:cs="Calibri"/>
          <w:lang w:eastAsia="pl-PL"/>
        </w:rPr>
        <w:t>4) Wykonawca, który powoła się na oprogramowanie równoważne w zakresie opisanym przez Zamawiającego, jest obowiązany wykazać w ofercie, że oferowany przez niego przedmiot dostawy spełnia wymagania określone przez Zamawiającego.</w:t>
      </w:r>
    </w:p>
    <w:p w14:paraId="0C9247E8" w14:textId="77777777" w:rsidR="006E5647" w:rsidRPr="006E5647" w:rsidRDefault="006E5647" w:rsidP="006E5647">
      <w:pPr>
        <w:widowControl/>
        <w:numPr>
          <w:ilvl w:val="0"/>
          <w:numId w:val="90"/>
        </w:numPr>
        <w:tabs>
          <w:tab w:val="left" w:pos="284"/>
        </w:tabs>
        <w:autoSpaceDE/>
        <w:autoSpaceDN/>
        <w:spacing w:after="200" w:line="276" w:lineRule="auto"/>
        <w:ind w:left="0" w:firstLine="0"/>
        <w:contextualSpacing/>
        <w:jc w:val="both"/>
        <w:rPr>
          <w:rFonts w:ascii="Calibri" w:hAnsi="Calibri" w:cs="Calibri"/>
          <w:lang w:eastAsia="pl-PL"/>
        </w:rPr>
      </w:pPr>
      <w:r w:rsidRPr="006E5647">
        <w:rPr>
          <w:rFonts w:ascii="Calibri" w:hAnsi="Calibri" w:cs="Calibri"/>
          <w:lang w:eastAsia="pl-PL"/>
        </w:rPr>
        <w:t xml:space="preserve">Ciężar dowodowy w zakresie udowodnienia równoważności zaoferowanego oprogramowania z opisanymi warunkami równoważności spoczywa na Wykonawcy, składającym ofertę równoważną. </w:t>
      </w:r>
    </w:p>
    <w:p w14:paraId="62DD581C" w14:textId="77777777" w:rsidR="006E5647" w:rsidRPr="006E5647" w:rsidRDefault="006E5647" w:rsidP="006E5647">
      <w:pPr>
        <w:widowControl/>
        <w:numPr>
          <w:ilvl w:val="0"/>
          <w:numId w:val="90"/>
        </w:numPr>
        <w:tabs>
          <w:tab w:val="left" w:pos="284"/>
        </w:tabs>
        <w:autoSpaceDE/>
        <w:autoSpaceDN/>
        <w:spacing w:after="200" w:line="276" w:lineRule="auto"/>
        <w:ind w:left="0" w:firstLine="0"/>
        <w:contextualSpacing/>
        <w:jc w:val="both"/>
        <w:rPr>
          <w:rFonts w:ascii="Calibri" w:hAnsi="Calibri" w:cs="Calibri"/>
          <w:lang w:eastAsia="pl-PL"/>
        </w:rPr>
      </w:pPr>
      <w:r w:rsidRPr="006E5647">
        <w:rPr>
          <w:rFonts w:ascii="Calibri" w:hAnsi="Calibri" w:cs="Calibri"/>
          <w:lang w:eastAsia="pl-PL"/>
        </w:rPr>
        <w:lastRenderedPageBreak/>
        <w:t xml:space="preserve">Zamawiający wymaga, aby zaoferowane przez Wykonawcę oprogramowanie równoważne nie powodowało konieczności wykonania dodatkowych prac integracyjnych po stronie Zamawiającego, tym samym poniesienia dodatkowych, niezaplanowanych kosztów. </w:t>
      </w:r>
    </w:p>
    <w:p w14:paraId="608A194A" w14:textId="77777777" w:rsidR="006E5647" w:rsidRPr="006E5647" w:rsidRDefault="006E5647" w:rsidP="006E5647">
      <w:pPr>
        <w:widowControl/>
        <w:numPr>
          <w:ilvl w:val="0"/>
          <w:numId w:val="90"/>
        </w:numPr>
        <w:tabs>
          <w:tab w:val="left" w:pos="284"/>
        </w:tabs>
        <w:autoSpaceDE/>
        <w:autoSpaceDN/>
        <w:spacing w:after="200" w:line="276" w:lineRule="auto"/>
        <w:ind w:left="0" w:firstLine="0"/>
        <w:contextualSpacing/>
        <w:jc w:val="both"/>
        <w:rPr>
          <w:rFonts w:ascii="Calibri" w:hAnsi="Calibri" w:cs="Calibri"/>
          <w:lang w:eastAsia="pl-PL"/>
        </w:rPr>
      </w:pPr>
      <w:r w:rsidRPr="006E5647">
        <w:rPr>
          <w:rFonts w:ascii="Calibri" w:hAnsi="Calibri" w:cs="Calibri"/>
          <w:lang w:eastAsia="pl-PL"/>
        </w:rPr>
        <w:t>W celu potwierdzenia, iż oferowana dostawa spełnia wymagania określone przez Zamawiającego, Wykonawca, który zaoferuje oprogramowanie równoważne do wskazanego przez Zamawiającego załączy do oferty szczegółową specyfikację techniczną dla oferowanego oprogramowania równoważnego, wystawioną przez producenta oferowanego oprogramowania równoważnego, zawierającą opis wszystkich cech i funkcjonalności oferowanego oprogramowania równoważnego.</w:t>
      </w:r>
    </w:p>
    <w:p w14:paraId="2CF91409" w14:textId="77777777" w:rsidR="006E5647" w:rsidRPr="006E5647" w:rsidRDefault="006E5647" w:rsidP="006E5647">
      <w:pPr>
        <w:widowControl/>
        <w:numPr>
          <w:ilvl w:val="0"/>
          <w:numId w:val="90"/>
        </w:numPr>
        <w:tabs>
          <w:tab w:val="left" w:pos="284"/>
        </w:tabs>
        <w:autoSpaceDE/>
        <w:autoSpaceDN/>
        <w:spacing w:after="200" w:line="276" w:lineRule="auto"/>
        <w:ind w:left="0" w:firstLine="0"/>
        <w:contextualSpacing/>
        <w:jc w:val="both"/>
        <w:rPr>
          <w:rFonts w:ascii="Calibri" w:hAnsi="Calibri" w:cs="Calibri"/>
          <w:lang w:eastAsia="pl-PL"/>
        </w:rPr>
      </w:pPr>
      <w:r w:rsidRPr="006E5647">
        <w:rPr>
          <w:rFonts w:ascii="Calibri" w:hAnsi="Calibri" w:cs="Calibri"/>
          <w:lang w:eastAsia="pl-PL"/>
        </w:rPr>
        <w:t xml:space="preserve">Oprogramowanie musi pochodzić z autoryzowanego kanału dystrybucji producenta przeznaczonego na teren Unii Europejskiej, a korzystanie przez Zamawiającego z dostarczonego oprogramowania nie może stanowić naruszenia majątkowych praw autorskich osób trzecich. </w:t>
      </w:r>
    </w:p>
    <w:p w14:paraId="6A82632D" w14:textId="77777777" w:rsidR="006E5647" w:rsidRPr="006E5647" w:rsidRDefault="006E5647" w:rsidP="006E5647">
      <w:pPr>
        <w:widowControl/>
        <w:tabs>
          <w:tab w:val="left" w:pos="284"/>
        </w:tabs>
        <w:autoSpaceDE/>
        <w:autoSpaceDN/>
        <w:spacing w:after="200" w:line="276" w:lineRule="auto"/>
        <w:contextualSpacing/>
        <w:jc w:val="both"/>
        <w:rPr>
          <w:rFonts w:ascii="Calibri" w:hAnsi="Calibri" w:cs="Calibri"/>
          <w:lang w:eastAsia="pl-PL"/>
        </w:rPr>
      </w:pPr>
    </w:p>
    <w:bookmarkEnd w:id="15"/>
    <w:p w14:paraId="2723A13F" w14:textId="77777777" w:rsidR="006E5647" w:rsidRPr="006E5647" w:rsidRDefault="006E5647" w:rsidP="006E5647">
      <w:pPr>
        <w:widowControl/>
        <w:autoSpaceDE/>
        <w:autoSpaceDN/>
        <w:spacing w:after="200" w:line="276" w:lineRule="auto"/>
        <w:contextualSpacing/>
        <w:jc w:val="both"/>
        <w:rPr>
          <w:rFonts w:ascii="Calibri" w:hAnsi="Calibri" w:cs="Calibri"/>
          <w:lang w:eastAsia="pl-PL"/>
        </w:rPr>
      </w:pPr>
    </w:p>
    <w:p w14:paraId="1CEDB6F2" w14:textId="77777777" w:rsidR="006E5647" w:rsidRPr="006E5647" w:rsidRDefault="006E5647" w:rsidP="006E5647">
      <w:pPr>
        <w:widowControl/>
        <w:autoSpaceDE/>
        <w:autoSpaceDN/>
        <w:spacing w:after="200" w:line="276" w:lineRule="auto"/>
        <w:contextualSpacing/>
        <w:jc w:val="both"/>
        <w:rPr>
          <w:rFonts w:ascii="Calibri" w:hAnsi="Calibri" w:cs="Calibri"/>
          <w:lang w:eastAsia="pl-PL"/>
        </w:rPr>
      </w:pPr>
    </w:p>
    <w:p w14:paraId="66901936" w14:textId="77777777" w:rsidR="006E5647" w:rsidRPr="006E5647" w:rsidRDefault="006E5647" w:rsidP="006E5647">
      <w:pPr>
        <w:widowControl/>
        <w:autoSpaceDE/>
        <w:autoSpaceDN/>
        <w:spacing w:after="200" w:line="276" w:lineRule="auto"/>
        <w:contextualSpacing/>
        <w:jc w:val="both"/>
        <w:rPr>
          <w:lang w:eastAsia="pl-PL"/>
        </w:rPr>
      </w:pPr>
    </w:p>
    <w:p w14:paraId="41240868" w14:textId="77777777" w:rsidR="006E5647" w:rsidRPr="006E5647" w:rsidRDefault="006E5647" w:rsidP="006E5647">
      <w:pPr>
        <w:widowControl/>
        <w:autoSpaceDE/>
        <w:autoSpaceDN/>
        <w:spacing w:after="200" w:line="276" w:lineRule="auto"/>
        <w:contextualSpacing/>
        <w:jc w:val="both"/>
        <w:rPr>
          <w:lang w:eastAsia="pl-PL"/>
        </w:rPr>
      </w:pPr>
    </w:p>
    <w:p w14:paraId="1E6344D1" w14:textId="77777777" w:rsidR="006E5647" w:rsidRPr="006E5647" w:rsidRDefault="006E5647" w:rsidP="006E5647">
      <w:pPr>
        <w:widowControl/>
        <w:autoSpaceDE/>
        <w:autoSpaceDN/>
        <w:spacing w:after="200" w:line="276" w:lineRule="auto"/>
        <w:contextualSpacing/>
        <w:jc w:val="both"/>
        <w:rPr>
          <w:lang w:eastAsia="pl-PL"/>
        </w:rPr>
      </w:pPr>
    </w:p>
    <w:p w14:paraId="6153C0E5" w14:textId="77777777" w:rsidR="006E5647" w:rsidRPr="006E5647" w:rsidRDefault="006E5647" w:rsidP="006E5647">
      <w:pPr>
        <w:widowControl/>
        <w:autoSpaceDE/>
        <w:autoSpaceDN/>
        <w:spacing w:after="200" w:line="276" w:lineRule="auto"/>
        <w:contextualSpacing/>
        <w:jc w:val="both"/>
        <w:rPr>
          <w:lang w:eastAsia="pl-PL"/>
        </w:rPr>
      </w:pPr>
    </w:p>
    <w:p w14:paraId="651BE928" w14:textId="77777777" w:rsidR="006E5647" w:rsidRPr="006E5647" w:rsidRDefault="006E5647" w:rsidP="006E5647">
      <w:pPr>
        <w:widowControl/>
        <w:autoSpaceDE/>
        <w:autoSpaceDN/>
        <w:spacing w:after="200" w:line="276" w:lineRule="auto"/>
        <w:contextualSpacing/>
        <w:jc w:val="both"/>
        <w:rPr>
          <w:lang w:eastAsia="pl-PL"/>
        </w:rPr>
      </w:pPr>
    </w:p>
    <w:p w14:paraId="7ACC86CF" w14:textId="77777777" w:rsidR="006E5647" w:rsidRPr="006E5647" w:rsidRDefault="006E5647" w:rsidP="006E5647">
      <w:pPr>
        <w:widowControl/>
        <w:autoSpaceDE/>
        <w:autoSpaceDN/>
        <w:spacing w:after="200" w:line="276" w:lineRule="auto"/>
        <w:contextualSpacing/>
        <w:jc w:val="both"/>
        <w:rPr>
          <w:lang w:eastAsia="pl-PL"/>
        </w:rPr>
      </w:pPr>
    </w:p>
    <w:p w14:paraId="135CA6E4" w14:textId="77777777" w:rsidR="006E5647" w:rsidRPr="006E5647" w:rsidRDefault="006E5647" w:rsidP="006E5647">
      <w:pPr>
        <w:widowControl/>
        <w:autoSpaceDE/>
        <w:autoSpaceDN/>
        <w:spacing w:after="200" w:line="276" w:lineRule="auto"/>
        <w:contextualSpacing/>
        <w:jc w:val="both"/>
        <w:rPr>
          <w:lang w:eastAsia="pl-PL"/>
        </w:rPr>
      </w:pPr>
    </w:p>
    <w:p w14:paraId="647B3DAF" w14:textId="77777777" w:rsidR="006E5647" w:rsidRPr="006E5647" w:rsidRDefault="006E5647" w:rsidP="006E5647">
      <w:pPr>
        <w:widowControl/>
        <w:autoSpaceDE/>
        <w:autoSpaceDN/>
        <w:spacing w:after="200" w:line="276" w:lineRule="auto"/>
        <w:contextualSpacing/>
        <w:jc w:val="both"/>
        <w:rPr>
          <w:lang w:eastAsia="pl-PL"/>
        </w:rPr>
      </w:pPr>
    </w:p>
    <w:p w14:paraId="66FA6001" w14:textId="77777777" w:rsidR="006E5647" w:rsidRPr="006E5647" w:rsidRDefault="006E5647" w:rsidP="006E5647">
      <w:pPr>
        <w:widowControl/>
        <w:autoSpaceDE/>
        <w:autoSpaceDN/>
        <w:spacing w:after="200" w:line="276" w:lineRule="auto"/>
        <w:contextualSpacing/>
        <w:jc w:val="both"/>
        <w:rPr>
          <w:lang w:eastAsia="pl-PL"/>
        </w:rPr>
      </w:pPr>
    </w:p>
    <w:p w14:paraId="2E41E2C0" w14:textId="77777777" w:rsidR="006E5647" w:rsidRPr="006E5647" w:rsidRDefault="006E5647" w:rsidP="006E5647">
      <w:pPr>
        <w:widowControl/>
        <w:autoSpaceDE/>
        <w:autoSpaceDN/>
        <w:spacing w:after="200" w:line="276" w:lineRule="auto"/>
        <w:contextualSpacing/>
        <w:jc w:val="both"/>
        <w:rPr>
          <w:lang w:eastAsia="pl-PL"/>
        </w:rPr>
      </w:pPr>
    </w:p>
    <w:p w14:paraId="30A4B82B" w14:textId="77777777" w:rsidR="006E5647" w:rsidRPr="006E5647" w:rsidRDefault="006E5647" w:rsidP="006E5647">
      <w:pPr>
        <w:widowControl/>
        <w:autoSpaceDE/>
        <w:autoSpaceDN/>
        <w:spacing w:after="200" w:line="276" w:lineRule="auto"/>
        <w:contextualSpacing/>
        <w:jc w:val="both"/>
        <w:rPr>
          <w:lang w:eastAsia="pl-PL"/>
        </w:rPr>
      </w:pPr>
    </w:p>
    <w:p w14:paraId="3A3A09FC" w14:textId="77777777" w:rsidR="006E5647" w:rsidRPr="006E5647" w:rsidRDefault="006E5647" w:rsidP="006E5647">
      <w:pPr>
        <w:widowControl/>
        <w:autoSpaceDE/>
        <w:autoSpaceDN/>
        <w:spacing w:after="200" w:line="276" w:lineRule="auto"/>
        <w:contextualSpacing/>
        <w:jc w:val="both"/>
        <w:rPr>
          <w:lang w:eastAsia="pl-PL"/>
        </w:rPr>
      </w:pPr>
    </w:p>
    <w:p w14:paraId="5F9DE382" w14:textId="77777777" w:rsidR="006E5647" w:rsidRPr="006E5647" w:rsidRDefault="006E5647" w:rsidP="006E5647">
      <w:pPr>
        <w:widowControl/>
        <w:autoSpaceDE/>
        <w:autoSpaceDN/>
        <w:spacing w:after="200" w:line="276" w:lineRule="auto"/>
        <w:contextualSpacing/>
        <w:jc w:val="both"/>
        <w:rPr>
          <w:lang w:eastAsia="pl-PL"/>
        </w:rPr>
      </w:pPr>
    </w:p>
    <w:p w14:paraId="472DDFB2" w14:textId="77777777" w:rsidR="006E5647" w:rsidRPr="006E5647" w:rsidRDefault="006E5647" w:rsidP="006E5647">
      <w:pPr>
        <w:widowControl/>
        <w:autoSpaceDE/>
        <w:autoSpaceDN/>
        <w:spacing w:after="200" w:line="276" w:lineRule="auto"/>
        <w:contextualSpacing/>
        <w:jc w:val="both"/>
        <w:rPr>
          <w:lang w:eastAsia="pl-PL"/>
        </w:rPr>
      </w:pPr>
    </w:p>
    <w:p w14:paraId="45EB97F7" w14:textId="77777777" w:rsidR="006E5647" w:rsidRPr="006E5647" w:rsidRDefault="006E5647" w:rsidP="006E5647">
      <w:pPr>
        <w:widowControl/>
        <w:autoSpaceDE/>
        <w:autoSpaceDN/>
        <w:spacing w:after="200" w:line="276" w:lineRule="auto"/>
        <w:contextualSpacing/>
        <w:jc w:val="both"/>
        <w:rPr>
          <w:lang w:eastAsia="pl-PL"/>
        </w:rPr>
      </w:pPr>
    </w:p>
    <w:p w14:paraId="7A31B292" w14:textId="77777777" w:rsidR="006E5647" w:rsidRPr="006E5647" w:rsidRDefault="006E5647" w:rsidP="006E5647">
      <w:pPr>
        <w:widowControl/>
        <w:autoSpaceDE/>
        <w:autoSpaceDN/>
        <w:spacing w:after="200" w:line="276" w:lineRule="auto"/>
        <w:contextualSpacing/>
        <w:jc w:val="both"/>
        <w:rPr>
          <w:lang w:eastAsia="pl-PL"/>
        </w:rPr>
      </w:pPr>
    </w:p>
    <w:p w14:paraId="5F9C950E" w14:textId="77777777" w:rsidR="006E5647" w:rsidRPr="006E5647" w:rsidRDefault="006E5647" w:rsidP="006E5647">
      <w:pPr>
        <w:widowControl/>
        <w:autoSpaceDE/>
        <w:autoSpaceDN/>
        <w:spacing w:after="200" w:line="276" w:lineRule="auto"/>
        <w:contextualSpacing/>
        <w:jc w:val="both"/>
        <w:rPr>
          <w:lang w:eastAsia="pl-PL"/>
        </w:rPr>
      </w:pPr>
    </w:p>
    <w:p w14:paraId="150F2A68" w14:textId="77777777" w:rsidR="006E5647" w:rsidRPr="006E5647" w:rsidRDefault="006E5647" w:rsidP="006E5647">
      <w:pPr>
        <w:widowControl/>
        <w:autoSpaceDE/>
        <w:autoSpaceDN/>
        <w:spacing w:after="200" w:line="276" w:lineRule="auto"/>
        <w:contextualSpacing/>
        <w:jc w:val="both"/>
        <w:rPr>
          <w:lang w:eastAsia="pl-PL"/>
        </w:rPr>
      </w:pPr>
    </w:p>
    <w:p w14:paraId="01DA95FA" w14:textId="77777777" w:rsidR="006E5647" w:rsidRPr="006E5647" w:rsidRDefault="006E5647" w:rsidP="006E5647">
      <w:pPr>
        <w:widowControl/>
        <w:autoSpaceDE/>
        <w:autoSpaceDN/>
        <w:spacing w:after="200" w:line="276" w:lineRule="auto"/>
        <w:contextualSpacing/>
        <w:jc w:val="both"/>
        <w:rPr>
          <w:lang w:eastAsia="pl-PL"/>
        </w:rPr>
      </w:pPr>
    </w:p>
    <w:p w14:paraId="39B84228" w14:textId="77777777" w:rsidR="006E5647" w:rsidRPr="006E5647" w:rsidRDefault="006E5647" w:rsidP="006E5647">
      <w:pPr>
        <w:widowControl/>
        <w:autoSpaceDE/>
        <w:autoSpaceDN/>
        <w:spacing w:after="200" w:line="276" w:lineRule="auto"/>
        <w:contextualSpacing/>
        <w:jc w:val="both"/>
        <w:rPr>
          <w:lang w:eastAsia="pl-PL"/>
        </w:rPr>
      </w:pPr>
    </w:p>
    <w:p w14:paraId="6CCEC40F" w14:textId="77777777" w:rsidR="006E5647" w:rsidRPr="006E5647" w:rsidRDefault="006E5647" w:rsidP="006E5647">
      <w:pPr>
        <w:widowControl/>
        <w:autoSpaceDE/>
        <w:autoSpaceDN/>
        <w:spacing w:after="200" w:line="276" w:lineRule="auto"/>
        <w:contextualSpacing/>
        <w:jc w:val="both"/>
        <w:rPr>
          <w:lang w:eastAsia="pl-PL"/>
        </w:rPr>
      </w:pPr>
    </w:p>
    <w:p w14:paraId="534467E3" w14:textId="77777777" w:rsidR="006E5647" w:rsidRPr="006E5647" w:rsidRDefault="006E5647" w:rsidP="006E5647">
      <w:pPr>
        <w:widowControl/>
        <w:autoSpaceDE/>
        <w:autoSpaceDN/>
        <w:spacing w:after="200" w:line="276" w:lineRule="auto"/>
        <w:contextualSpacing/>
        <w:jc w:val="both"/>
        <w:rPr>
          <w:lang w:eastAsia="pl-PL"/>
        </w:rPr>
      </w:pPr>
    </w:p>
    <w:p w14:paraId="025253CC" w14:textId="77777777" w:rsidR="006E5647" w:rsidRPr="006E5647" w:rsidRDefault="006E5647" w:rsidP="006E5647">
      <w:pPr>
        <w:widowControl/>
        <w:autoSpaceDE/>
        <w:autoSpaceDN/>
        <w:spacing w:after="200" w:line="276" w:lineRule="auto"/>
        <w:contextualSpacing/>
        <w:jc w:val="both"/>
        <w:rPr>
          <w:lang w:eastAsia="pl-PL"/>
        </w:rPr>
      </w:pPr>
    </w:p>
    <w:p w14:paraId="2B6574E7" w14:textId="77777777" w:rsidR="006E5647" w:rsidRPr="006E5647" w:rsidRDefault="006E5647" w:rsidP="006E5647">
      <w:pPr>
        <w:widowControl/>
        <w:autoSpaceDE/>
        <w:autoSpaceDN/>
        <w:spacing w:after="200" w:line="276" w:lineRule="auto"/>
        <w:contextualSpacing/>
        <w:jc w:val="both"/>
        <w:rPr>
          <w:lang w:eastAsia="pl-PL"/>
        </w:rPr>
      </w:pPr>
    </w:p>
    <w:p w14:paraId="6E4299CF" w14:textId="77777777" w:rsidR="006E5647" w:rsidRPr="006E5647" w:rsidRDefault="006E5647" w:rsidP="006E5647">
      <w:pPr>
        <w:widowControl/>
        <w:autoSpaceDE/>
        <w:autoSpaceDN/>
        <w:spacing w:after="200" w:line="276" w:lineRule="auto"/>
        <w:contextualSpacing/>
        <w:jc w:val="both"/>
        <w:rPr>
          <w:lang w:eastAsia="pl-PL"/>
        </w:rPr>
      </w:pPr>
    </w:p>
    <w:p w14:paraId="0C138D84" w14:textId="77777777" w:rsidR="006E5647" w:rsidRPr="006E5647" w:rsidRDefault="006E5647" w:rsidP="006E5647">
      <w:pPr>
        <w:widowControl/>
        <w:autoSpaceDE/>
        <w:autoSpaceDN/>
        <w:spacing w:after="200" w:line="276" w:lineRule="auto"/>
        <w:contextualSpacing/>
        <w:jc w:val="both"/>
        <w:rPr>
          <w:lang w:eastAsia="pl-PL"/>
        </w:rPr>
      </w:pPr>
    </w:p>
    <w:p w14:paraId="6528C968" w14:textId="77777777" w:rsidR="006E5647" w:rsidRPr="006E5647" w:rsidRDefault="006E5647" w:rsidP="006E5647">
      <w:pPr>
        <w:widowControl/>
        <w:autoSpaceDE/>
        <w:autoSpaceDN/>
        <w:spacing w:after="200" w:line="276" w:lineRule="auto"/>
        <w:contextualSpacing/>
        <w:jc w:val="both"/>
        <w:rPr>
          <w:lang w:eastAsia="pl-PL"/>
        </w:rPr>
      </w:pPr>
    </w:p>
    <w:p w14:paraId="68C38D6B" w14:textId="77777777" w:rsidR="006E5647" w:rsidRPr="006E5647" w:rsidRDefault="006E5647" w:rsidP="006E5647">
      <w:pPr>
        <w:widowControl/>
        <w:autoSpaceDE/>
        <w:autoSpaceDN/>
        <w:spacing w:after="200" w:line="276" w:lineRule="auto"/>
        <w:contextualSpacing/>
        <w:jc w:val="both"/>
        <w:rPr>
          <w:lang w:eastAsia="pl-PL"/>
        </w:rPr>
      </w:pPr>
    </w:p>
    <w:p w14:paraId="31153EA1" w14:textId="77777777" w:rsidR="006E5647" w:rsidRPr="006E5647" w:rsidRDefault="006E5647" w:rsidP="006E5647">
      <w:pPr>
        <w:widowControl/>
        <w:autoSpaceDE/>
        <w:autoSpaceDN/>
        <w:spacing w:after="200" w:line="276" w:lineRule="auto"/>
        <w:contextualSpacing/>
        <w:jc w:val="both"/>
        <w:rPr>
          <w:lang w:eastAsia="pl-PL"/>
        </w:rPr>
      </w:pPr>
    </w:p>
    <w:p w14:paraId="17106A87" w14:textId="77777777" w:rsidR="006E5647" w:rsidRPr="006E5647" w:rsidRDefault="006E5647" w:rsidP="006E5647">
      <w:pPr>
        <w:widowControl/>
        <w:autoSpaceDE/>
        <w:autoSpaceDN/>
        <w:spacing w:after="200" w:line="276" w:lineRule="auto"/>
        <w:contextualSpacing/>
        <w:jc w:val="both"/>
        <w:rPr>
          <w:lang w:eastAsia="pl-PL"/>
        </w:rPr>
      </w:pPr>
    </w:p>
    <w:p w14:paraId="6BD36DD2" w14:textId="77777777" w:rsidR="006E5647" w:rsidRPr="006E5647" w:rsidRDefault="006E5647" w:rsidP="006E5647">
      <w:pPr>
        <w:widowControl/>
        <w:autoSpaceDE/>
        <w:autoSpaceDN/>
        <w:spacing w:after="200" w:line="276" w:lineRule="auto"/>
        <w:contextualSpacing/>
        <w:jc w:val="both"/>
        <w:rPr>
          <w:lang w:eastAsia="pl-PL"/>
        </w:rPr>
      </w:pPr>
    </w:p>
    <w:p w14:paraId="2928F4A5" w14:textId="77777777" w:rsidR="006E5647" w:rsidRPr="006E5647" w:rsidRDefault="006E5647" w:rsidP="006E5647">
      <w:pPr>
        <w:widowControl/>
        <w:autoSpaceDE/>
        <w:autoSpaceDN/>
        <w:spacing w:after="200" w:line="276" w:lineRule="auto"/>
        <w:contextualSpacing/>
        <w:jc w:val="both"/>
        <w:rPr>
          <w:lang w:eastAsia="pl-PL"/>
        </w:rPr>
      </w:pPr>
    </w:p>
    <w:p w14:paraId="0264CF1B" w14:textId="03C90F3A" w:rsidR="006E5647" w:rsidRPr="006E5647" w:rsidRDefault="008C7814" w:rsidP="006E5647">
      <w:pPr>
        <w:widowControl/>
        <w:tabs>
          <w:tab w:val="left" w:pos="284"/>
        </w:tabs>
        <w:adjustRightInd w:val="0"/>
        <w:spacing w:line="276" w:lineRule="auto"/>
        <w:jc w:val="right"/>
        <w:rPr>
          <w:rFonts w:ascii="Calibri" w:eastAsia="Calibri" w:hAnsi="Calibri" w:cs="Calibri"/>
          <w:b/>
          <w:bCs/>
          <w:color w:val="000000"/>
          <w:lang w:eastAsia="pl-PL"/>
        </w:rPr>
      </w:pPr>
      <w:r>
        <w:rPr>
          <w:rFonts w:ascii="Calibri" w:eastAsia="Calibri" w:hAnsi="Calibri" w:cs="Calibri"/>
          <w:b/>
          <w:bCs/>
          <w:color w:val="000000"/>
          <w:lang w:eastAsia="pl-PL"/>
        </w:rPr>
        <w:lastRenderedPageBreak/>
        <w:t>Z</w:t>
      </w:r>
      <w:r w:rsidR="006E5647" w:rsidRPr="006E5647">
        <w:rPr>
          <w:rFonts w:ascii="Calibri" w:eastAsia="Calibri" w:hAnsi="Calibri" w:cs="Calibri"/>
          <w:b/>
          <w:bCs/>
          <w:color w:val="000000"/>
          <w:lang w:eastAsia="pl-PL"/>
        </w:rPr>
        <w:t>ałącznik nr 4 do umowy</w:t>
      </w:r>
    </w:p>
    <w:p w14:paraId="7069FB6C" w14:textId="77777777" w:rsidR="006E5647" w:rsidRPr="006E5647" w:rsidRDefault="006E5647" w:rsidP="006E5647">
      <w:pPr>
        <w:widowControl/>
        <w:tabs>
          <w:tab w:val="left" w:pos="284"/>
        </w:tabs>
        <w:adjustRightInd w:val="0"/>
        <w:spacing w:line="276" w:lineRule="auto"/>
        <w:jc w:val="center"/>
        <w:rPr>
          <w:rFonts w:ascii="Calibri" w:eastAsia="Calibri" w:hAnsi="Calibri" w:cs="Calibri"/>
          <w:b/>
          <w:bCs/>
          <w:color w:val="000000"/>
          <w:lang w:eastAsia="pl-PL"/>
        </w:rPr>
      </w:pPr>
    </w:p>
    <w:p w14:paraId="2CDF5C6B" w14:textId="77777777" w:rsidR="006E5647" w:rsidRPr="006E5647" w:rsidRDefault="006E5647" w:rsidP="006E5647">
      <w:pPr>
        <w:keepNext/>
        <w:widowControl/>
        <w:autoSpaceDE/>
        <w:autoSpaceDN/>
        <w:spacing w:line="276" w:lineRule="auto"/>
        <w:jc w:val="center"/>
        <w:outlineLvl w:val="0"/>
        <w:rPr>
          <w:rFonts w:ascii="Calibri" w:hAnsi="Calibri" w:cs="Calibri"/>
          <w:lang w:eastAsia="pl-PL"/>
        </w:rPr>
      </w:pPr>
      <w:r w:rsidRPr="006E5647">
        <w:rPr>
          <w:rFonts w:ascii="Calibri" w:hAnsi="Calibri" w:cs="Calibri"/>
          <w:lang w:eastAsia="pl-PL"/>
        </w:rPr>
        <w:t>PROTOKÓŁ ODBIORU ILOŚCIOWEGO</w:t>
      </w:r>
    </w:p>
    <w:p w14:paraId="0FE93AEF" w14:textId="77777777" w:rsidR="006E5647" w:rsidRPr="006E5647" w:rsidRDefault="006E5647" w:rsidP="006E5647">
      <w:pPr>
        <w:widowControl/>
        <w:autoSpaceDE/>
        <w:autoSpaceDN/>
        <w:rPr>
          <w:rFonts w:ascii="Calibri" w:hAnsi="Calibri" w:cs="Calibri"/>
          <w:lang w:eastAsia="pl-PL"/>
        </w:rPr>
      </w:pPr>
    </w:p>
    <w:p w14:paraId="01868FEF" w14:textId="2C7F8B39" w:rsidR="006E5647" w:rsidRPr="006E5647" w:rsidRDefault="006E5647" w:rsidP="006E5647">
      <w:pPr>
        <w:keepNext/>
        <w:widowControl/>
        <w:autoSpaceDE/>
        <w:autoSpaceDN/>
        <w:spacing w:line="276" w:lineRule="auto"/>
        <w:jc w:val="center"/>
        <w:outlineLvl w:val="0"/>
        <w:rPr>
          <w:rFonts w:ascii="Calibri" w:hAnsi="Calibri" w:cs="Calibri"/>
          <w:b/>
          <w:lang w:eastAsia="pl-PL"/>
        </w:rPr>
      </w:pPr>
      <w:r w:rsidRPr="006E5647">
        <w:rPr>
          <w:rFonts w:ascii="Calibri" w:hAnsi="Calibri" w:cs="Calibri"/>
          <w:lang w:eastAsia="pl-PL"/>
        </w:rPr>
        <w:t>Na podstawie umowy nr WA.263.</w:t>
      </w:r>
      <w:r w:rsidR="00A36A4A">
        <w:rPr>
          <w:rFonts w:ascii="Calibri" w:hAnsi="Calibri" w:cs="Calibri"/>
          <w:lang w:eastAsia="pl-PL"/>
        </w:rPr>
        <w:t>33</w:t>
      </w:r>
      <w:r w:rsidRPr="006E5647">
        <w:rPr>
          <w:rFonts w:ascii="Calibri" w:hAnsi="Calibri" w:cs="Calibri"/>
          <w:lang w:eastAsia="pl-PL"/>
        </w:rPr>
        <w:t>.2021.U.</w:t>
      </w:r>
      <w:r w:rsidR="00A36A4A">
        <w:rPr>
          <w:rFonts w:ascii="Calibri" w:hAnsi="Calibri" w:cs="Calibri"/>
          <w:lang w:eastAsia="pl-PL"/>
        </w:rPr>
        <w:t>2</w:t>
      </w:r>
      <w:r w:rsidRPr="006E5647">
        <w:rPr>
          <w:rFonts w:ascii="Calibri" w:hAnsi="Calibri" w:cs="Calibri"/>
          <w:lang w:eastAsia="pl-PL"/>
        </w:rPr>
        <w:t xml:space="preserve">  zawartej w Warszawie w dniu ……………. roku </w:t>
      </w:r>
    </w:p>
    <w:p w14:paraId="224C84A4" w14:textId="77777777" w:rsidR="006E5647" w:rsidRPr="006E5647" w:rsidRDefault="006E5647" w:rsidP="006E5647">
      <w:pPr>
        <w:keepNext/>
        <w:widowControl/>
        <w:autoSpaceDE/>
        <w:autoSpaceDN/>
        <w:spacing w:line="276" w:lineRule="auto"/>
        <w:outlineLvl w:val="0"/>
        <w:rPr>
          <w:rFonts w:ascii="Calibri" w:hAnsi="Calibri" w:cs="Calibri"/>
          <w:b/>
          <w:lang w:eastAsia="pl-PL"/>
        </w:rPr>
      </w:pPr>
      <w:r w:rsidRPr="006E5647">
        <w:rPr>
          <w:rFonts w:ascii="Calibri" w:hAnsi="Calibri" w:cs="Calibri"/>
          <w:lang w:eastAsia="pl-PL"/>
        </w:rPr>
        <w:t>pomiędzy:</w:t>
      </w:r>
    </w:p>
    <w:p w14:paraId="6C893FA0" w14:textId="77777777" w:rsidR="006E5647" w:rsidRPr="006E5647" w:rsidRDefault="006E5647" w:rsidP="006E5647">
      <w:pPr>
        <w:widowControl/>
        <w:tabs>
          <w:tab w:val="left" w:pos="5670"/>
        </w:tabs>
        <w:autoSpaceDE/>
        <w:autoSpaceDN/>
        <w:jc w:val="both"/>
        <w:rPr>
          <w:rFonts w:ascii="Calibri" w:hAnsi="Calibri" w:cs="Calibri"/>
          <w:b/>
          <w:bCs/>
          <w:lang w:eastAsia="pl-PL"/>
        </w:rPr>
      </w:pPr>
      <w:r w:rsidRPr="006E5647">
        <w:rPr>
          <w:rFonts w:ascii="Calibri" w:hAnsi="Calibri" w:cs="Calibri"/>
          <w:b/>
          <w:lang w:eastAsia="pl-PL"/>
        </w:rPr>
        <w:t>Skarbem Państwa - państwową jednostką budżetową Centrum Projektów Europejskich</w:t>
      </w:r>
      <w:r w:rsidRPr="006E5647">
        <w:rPr>
          <w:rFonts w:ascii="Calibri" w:hAnsi="Calibri" w:cs="Calibri"/>
          <w:lang w:eastAsia="pl-PL"/>
        </w:rPr>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sidRPr="006E5647">
        <w:rPr>
          <w:rFonts w:ascii="Calibri" w:hAnsi="Calibri" w:cs="Calibri"/>
          <w:b/>
          <w:bCs/>
          <w:lang w:eastAsia="pl-PL"/>
        </w:rPr>
        <w:t xml:space="preserve"> </w:t>
      </w:r>
      <w:r w:rsidRPr="006E5647">
        <w:rPr>
          <w:rFonts w:ascii="Calibri" w:hAnsi="Calibri" w:cs="Calibri"/>
          <w:lang w:eastAsia="pl-PL"/>
        </w:rPr>
        <w:t xml:space="preserve">zwanym w dalszej części  </w:t>
      </w:r>
      <w:r w:rsidRPr="006E5647">
        <w:rPr>
          <w:rFonts w:ascii="Calibri" w:hAnsi="Calibri" w:cs="Calibri"/>
          <w:b/>
          <w:bCs/>
          <w:lang w:eastAsia="pl-PL"/>
        </w:rPr>
        <w:t>„Zamawiającym”</w:t>
      </w:r>
    </w:p>
    <w:p w14:paraId="685ABD5E" w14:textId="77777777" w:rsidR="006E5647" w:rsidRPr="006E5647" w:rsidRDefault="006E5647" w:rsidP="006E5647">
      <w:pPr>
        <w:widowControl/>
        <w:tabs>
          <w:tab w:val="left" w:pos="5670"/>
        </w:tabs>
        <w:autoSpaceDE/>
        <w:autoSpaceDN/>
        <w:jc w:val="both"/>
        <w:rPr>
          <w:rFonts w:ascii="Calibri" w:hAnsi="Calibri" w:cs="Calibri"/>
          <w:b/>
          <w:lang w:eastAsia="pl-PL"/>
        </w:rPr>
      </w:pPr>
      <w:r w:rsidRPr="006E5647">
        <w:rPr>
          <w:rFonts w:ascii="Calibri" w:hAnsi="Calibri" w:cs="Calibri"/>
          <w:lang w:eastAsia="pl-PL"/>
        </w:rPr>
        <w:t xml:space="preserve">a </w:t>
      </w:r>
      <w:r w:rsidRPr="006E5647">
        <w:rPr>
          <w:rFonts w:ascii="Calibri" w:hAnsi="Calibri" w:cs="Calibri"/>
          <w:b/>
          <w:lang w:eastAsia="pl-PL"/>
        </w:rPr>
        <w:t xml:space="preserve">………………………………….. </w:t>
      </w:r>
      <w:r w:rsidRPr="006E5647">
        <w:rPr>
          <w:rFonts w:ascii="Calibri" w:hAnsi="Calibri" w:cs="Calibri"/>
          <w:lang w:eastAsia="pl-PL"/>
        </w:rPr>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6E5647">
        <w:rPr>
          <w:rFonts w:ascii="Calibri" w:hAnsi="Calibri" w:cs="Calibri"/>
          <w:b/>
          <w:lang w:eastAsia="pl-PL"/>
        </w:rPr>
        <w:t xml:space="preserve">Pana/Panią …………………………… – </w:t>
      </w:r>
      <w:r w:rsidRPr="006E5647">
        <w:rPr>
          <w:rFonts w:ascii="Calibri" w:hAnsi="Calibri" w:cs="Calibri"/>
          <w:lang w:eastAsia="pl-PL"/>
        </w:rPr>
        <w:t xml:space="preserve">……………………………. zwanym w dalszej części umowy </w:t>
      </w:r>
      <w:r w:rsidRPr="006E5647">
        <w:rPr>
          <w:rFonts w:ascii="Calibri" w:hAnsi="Calibri" w:cs="Calibri"/>
          <w:b/>
          <w:lang w:eastAsia="pl-PL"/>
        </w:rPr>
        <w:t>„Wykonawcą”</w:t>
      </w:r>
    </w:p>
    <w:p w14:paraId="7C1FB874" w14:textId="77777777" w:rsidR="006E5647" w:rsidRPr="006E5647" w:rsidRDefault="006E5647" w:rsidP="006E5647">
      <w:pPr>
        <w:widowControl/>
        <w:tabs>
          <w:tab w:val="left" w:pos="5670"/>
        </w:tabs>
        <w:autoSpaceDE/>
        <w:autoSpaceDN/>
        <w:jc w:val="both"/>
        <w:rPr>
          <w:rFonts w:ascii="Calibri" w:hAnsi="Calibri" w:cs="Calibri"/>
          <w:b/>
          <w:lang w:eastAsia="pl-PL"/>
        </w:rPr>
      </w:pPr>
      <w:r w:rsidRPr="006E5647">
        <w:rPr>
          <w:rFonts w:ascii="Calibri" w:hAnsi="Calibri" w:cs="Calibri"/>
          <w:b/>
          <w:lang w:eastAsia="pl-PL"/>
        </w:rPr>
        <w:t>Zamawiający potwierdza odbiór licencji w dniu ……………………………….</w:t>
      </w:r>
    </w:p>
    <w:tbl>
      <w:tblPr>
        <w:tblW w:w="9700" w:type="dxa"/>
        <w:tblInd w:w="58" w:type="dxa"/>
        <w:tblCellMar>
          <w:left w:w="70" w:type="dxa"/>
          <w:right w:w="70" w:type="dxa"/>
        </w:tblCellMar>
        <w:tblLook w:val="04A0" w:firstRow="1" w:lastRow="0" w:firstColumn="1" w:lastColumn="0" w:noHBand="0" w:noVBand="1"/>
      </w:tblPr>
      <w:tblGrid>
        <w:gridCol w:w="1974"/>
        <w:gridCol w:w="3210"/>
        <w:gridCol w:w="2242"/>
        <w:gridCol w:w="1194"/>
        <w:gridCol w:w="1080"/>
      </w:tblGrid>
      <w:tr w:rsidR="006E5647" w:rsidRPr="006E5647" w14:paraId="09F47891" w14:textId="77777777" w:rsidTr="00B27987">
        <w:trPr>
          <w:trHeight w:val="293"/>
        </w:trPr>
        <w:tc>
          <w:tcPr>
            <w:tcW w:w="1974"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67F43D43"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Lp.</w:t>
            </w:r>
          </w:p>
        </w:tc>
        <w:tc>
          <w:tcPr>
            <w:tcW w:w="321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1FDF2EC0"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Przedmiot zamówienia</w:t>
            </w:r>
          </w:p>
        </w:tc>
        <w:tc>
          <w:tcPr>
            <w:tcW w:w="2242"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50113572"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ilość opisana przez Zamawiającego w OPZ</w:t>
            </w:r>
          </w:p>
        </w:tc>
        <w:tc>
          <w:tcPr>
            <w:tcW w:w="1194"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F3C2B02"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otrzymano</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24AC858"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Uwagi</w:t>
            </w:r>
          </w:p>
        </w:tc>
      </w:tr>
      <w:tr w:rsidR="006E5647" w:rsidRPr="006E5647" w14:paraId="5616147C" w14:textId="77777777" w:rsidTr="00B27987">
        <w:trPr>
          <w:trHeight w:val="293"/>
        </w:trPr>
        <w:tc>
          <w:tcPr>
            <w:tcW w:w="1974" w:type="dxa"/>
            <w:vMerge/>
            <w:tcBorders>
              <w:top w:val="single" w:sz="4" w:space="0" w:color="auto"/>
              <w:left w:val="single" w:sz="4" w:space="0" w:color="auto"/>
              <w:bottom w:val="single" w:sz="4" w:space="0" w:color="auto"/>
              <w:right w:val="single" w:sz="4" w:space="0" w:color="auto"/>
            </w:tcBorders>
            <w:vAlign w:val="center"/>
            <w:hideMark/>
          </w:tcPr>
          <w:p w14:paraId="02C206AF" w14:textId="77777777" w:rsidR="006E5647" w:rsidRPr="006E5647" w:rsidRDefault="006E5647" w:rsidP="006E5647">
            <w:pPr>
              <w:widowControl/>
              <w:autoSpaceDE/>
              <w:autoSpaceDN/>
              <w:rPr>
                <w:rFonts w:ascii="Calibri" w:hAnsi="Calibri" w:cs="Calibri"/>
                <w:color w:val="000000"/>
                <w:lang w:eastAsia="pl-PL"/>
              </w:rPr>
            </w:pPr>
          </w:p>
        </w:tc>
        <w:tc>
          <w:tcPr>
            <w:tcW w:w="3210" w:type="dxa"/>
            <w:vMerge/>
            <w:tcBorders>
              <w:top w:val="single" w:sz="4" w:space="0" w:color="auto"/>
              <w:left w:val="single" w:sz="4" w:space="0" w:color="auto"/>
              <w:bottom w:val="single" w:sz="4" w:space="0" w:color="auto"/>
              <w:right w:val="single" w:sz="4" w:space="0" w:color="auto"/>
            </w:tcBorders>
            <w:vAlign w:val="center"/>
            <w:hideMark/>
          </w:tcPr>
          <w:p w14:paraId="68870DED" w14:textId="77777777" w:rsidR="006E5647" w:rsidRPr="006E5647" w:rsidRDefault="006E5647" w:rsidP="006E5647">
            <w:pPr>
              <w:widowControl/>
              <w:autoSpaceDE/>
              <w:autoSpaceDN/>
              <w:rPr>
                <w:rFonts w:ascii="Calibri" w:hAnsi="Calibri" w:cs="Calibri"/>
                <w:color w:val="000000"/>
                <w:lang w:eastAsia="pl-PL"/>
              </w:rPr>
            </w:pPr>
          </w:p>
        </w:tc>
        <w:tc>
          <w:tcPr>
            <w:tcW w:w="2242" w:type="dxa"/>
            <w:vMerge/>
            <w:tcBorders>
              <w:top w:val="single" w:sz="4" w:space="0" w:color="auto"/>
              <w:left w:val="single" w:sz="4" w:space="0" w:color="auto"/>
              <w:bottom w:val="single" w:sz="4" w:space="0" w:color="auto"/>
              <w:right w:val="single" w:sz="4" w:space="0" w:color="auto"/>
            </w:tcBorders>
            <w:vAlign w:val="center"/>
            <w:hideMark/>
          </w:tcPr>
          <w:p w14:paraId="202E2E0C" w14:textId="77777777" w:rsidR="006E5647" w:rsidRPr="006E5647" w:rsidRDefault="006E5647" w:rsidP="006E5647">
            <w:pPr>
              <w:widowControl/>
              <w:autoSpaceDE/>
              <w:autoSpaceDN/>
              <w:jc w:val="center"/>
              <w:rPr>
                <w:rFonts w:ascii="Calibri" w:hAnsi="Calibri" w:cs="Calibri"/>
                <w:color w:val="000000"/>
                <w:lang w:eastAsia="pl-PL"/>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14:paraId="26A949FE" w14:textId="77777777" w:rsidR="006E5647" w:rsidRPr="006E5647" w:rsidRDefault="006E5647" w:rsidP="006E5647">
            <w:pPr>
              <w:widowControl/>
              <w:autoSpaceDE/>
              <w:autoSpaceDN/>
              <w:rPr>
                <w:rFonts w:ascii="Calibri" w:hAnsi="Calibri" w:cs="Calibri"/>
                <w:color w:val="000000"/>
                <w:lang w:eastAsia="pl-PL"/>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478861A0" w14:textId="77777777" w:rsidR="006E5647" w:rsidRPr="006E5647" w:rsidRDefault="006E5647" w:rsidP="006E5647">
            <w:pPr>
              <w:widowControl/>
              <w:autoSpaceDE/>
              <w:autoSpaceDN/>
              <w:rPr>
                <w:rFonts w:ascii="Calibri" w:hAnsi="Calibri" w:cs="Calibri"/>
                <w:color w:val="000000"/>
                <w:lang w:eastAsia="pl-PL"/>
              </w:rPr>
            </w:pPr>
          </w:p>
        </w:tc>
      </w:tr>
      <w:tr w:rsidR="006E5647" w:rsidRPr="006E5647" w14:paraId="2D2EF164" w14:textId="77777777" w:rsidTr="00B27987">
        <w:trPr>
          <w:trHeight w:val="293"/>
        </w:trPr>
        <w:tc>
          <w:tcPr>
            <w:tcW w:w="1974" w:type="dxa"/>
            <w:vMerge/>
            <w:tcBorders>
              <w:top w:val="single" w:sz="4" w:space="0" w:color="auto"/>
              <w:left w:val="single" w:sz="4" w:space="0" w:color="auto"/>
              <w:bottom w:val="single" w:sz="4" w:space="0" w:color="auto"/>
              <w:right w:val="single" w:sz="4" w:space="0" w:color="auto"/>
            </w:tcBorders>
            <w:vAlign w:val="center"/>
            <w:hideMark/>
          </w:tcPr>
          <w:p w14:paraId="281CBF53" w14:textId="77777777" w:rsidR="006E5647" w:rsidRPr="006E5647" w:rsidRDefault="006E5647" w:rsidP="006E5647">
            <w:pPr>
              <w:widowControl/>
              <w:autoSpaceDE/>
              <w:autoSpaceDN/>
              <w:rPr>
                <w:rFonts w:ascii="Calibri" w:hAnsi="Calibri" w:cs="Calibri"/>
                <w:color w:val="000000"/>
                <w:lang w:eastAsia="pl-PL"/>
              </w:rPr>
            </w:pPr>
          </w:p>
        </w:tc>
        <w:tc>
          <w:tcPr>
            <w:tcW w:w="3210" w:type="dxa"/>
            <w:vMerge/>
            <w:tcBorders>
              <w:top w:val="single" w:sz="4" w:space="0" w:color="auto"/>
              <w:left w:val="single" w:sz="4" w:space="0" w:color="auto"/>
              <w:bottom w:val="single" w:sz="4" w:space="0" w:color="auto"/>
              <w:right w:val="single" w:sz="4" w:space="0" w:color="auto"/>
            </w:tcBorders>
            <w:vAlign w:val="center"/>
            <w:hideMark/>
          </w:tcPr>
          <w:p w14:paraId="71E4AAAA" w14:textId="77777777" w:rsidR="006E5647" w:rsidRPr="006E5647" w:rsidRDefault="006E5647" w:rsidP="006E5647">
            <w:pPr>
              <w:widowControl/>
              <w:autoSpaceDE/>
              <w:autoSpaceDN/>
              <w:rPr>
                <w:rFonts w:ascii="Calibri" w:hAnsi="Calibri" w:cs="Calibri"/>
                <w:color w:val="000000"/>
                <w:lang w:eastAsia="pl-PL"/>
              </w:rPr>
            </w:pPr>
          </w:p>
        </w:tc>
        <w:tc>
          <w:tcPr>
            <w:tcW w:w="2242" w:type="dxa"/>
            <w:vMerge/>
            <w:tcBorders>
              <w:top w:val="single" w:sz="4" w:space="0" w:color="auto"/>
              <w:left w:val="single" w:sz="4" w:space="0" w:color="auto"/>
              <w:bottom w:val="single" w:sz="4" w:space="0" w:color="auto"/>
              <w:right w:val="single" w:sz="4" w:space="0" w:color="auto"/>
            </w:tcBorders>
            <w:vAlign w:val="center"/>
            <w:hideMark/>
          </w:tcPr>
          <w:p w14:paraId="6C7441F4" w14:textId="77777777" w:rsidR="006E5647" w:rsidRPr="006E5647" w:rsidRDefault="006E5647" w:rsidP="006E5647">
            <w:pPr>
              <w:widowControl/>
              <w:autoSpaceDE/>
              <w:autoSpaceDN/>
              <w:jc w:val="center"/>
              <w:rPr>
                <w:rFonts w:ascii="Calibri" w:hAnsi="Calibri" w:cs="Calibri"/>
                <w:color w:val="000000"/>
                <w:lang w:eastAsia="pl-PL"/>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14:paraId="431313C5" w14:textId="77777777" w:rsidR="006E5647" w:rsidRPr="006E5647" w:rsidRDefault="006E5647" w:rsidP="006E5647">
            <w:pPr>
              <w:widowControl/>
              <w:autoSpaceDE/>
              <w:autoSpaceDN/>
              <w:rPr>
                <w:rFonts w:ascii="Calibri" w:hAnsi="Calibri" w:cs="Calibri"/>
                <w:color w:val="000000"/>
                <w:lang w:eastAsia="pl-PL"/>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4DEA3638" w14:textId="77777777" w:rsidR="006E5647" w:rsidRPr="006E5647" w:rsidRDefault="006E5647" w:rsidP="006E5647">
            <w:pPr>
              <w:widowControl/>
              <w:autoSpaceDE/>
              <w:autoSpaceDN/>
              <w:rPr>
                <w:rFonts w:ascii="Calibri" w:hAnsi="Calibri" w:cs="Calibri"/>
                <w:color w:val="000000"/>
                <w:lang w:eastAsia="pl-PL"/>
              </w:rPr>
            </w:pPr>
          </w:p>
        </w:tc>
      </w:tr>
      <w:tr w:rsidR="006E5647" w:rsidRPr="006E5647" w14:paraId="141A9CD9" w14:textId="77777777" w:rsidTr="00B27987">
        <w:trPr>
          <w:trHeight w:val="315"/>
        </w:trPr>
        <w:tc>
          <w:tcPr>
            <w:tcW w:w="1974" w:type="dxa"/>
            <w:tcBorders>
              <w:top w:val="nil"/>
              <w:left w:val="single" w:sz="4" w:space="0" w:color="auto"/>
              <w:bottom w:val="single" w:sz="4" w:space="0" w:color="auto"/>
              <w:right w:val="single" w:sz="4" w:space="0" w:color="auto"/>
            </w:tcBorders>
            <w:shd w:val="clear" w:color="auto" w:fill="auto"/>
            <w:vAlign w:val="center"/>
          </w:tcPr>
          <w:p w14:paraId="7CEF4425"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1</w:t>
            </w:r>
          </w:p>
        </w:tc>
        <w:tc>
          <w:tcPr>
            <w:tcW w:w="3210" w:type="dxa"/>
            <w:tcBorders>
              <w:top w:val="nil"/>
              <w:left w:val="nil"/>
              <w:bottom w:val="single" w:sz="4" w:space="0" w:color="auto"/>
              <w:right w:val="single" w:sz="4" w:space="0" w:color="auto"/>
            </w:tcBorders>
            <w:shd w:val="clear" w:color="auto" w:fill="auto"/>
            <w:vAlign w:val="bottom"/>
            <w:hideMark/>
          </w:tcPr>
          <w:p w14:paraId="02162FD7" w14:textId="77777777" w:rsidR="006E5647" w:rsidRPr="006E5647" w:rsidRDefault="006E5647" w:rsidP="006E5647">
            <w:pPr>
              <w:widowControl/>
              <w:autoSpaceDE/>
              <w:autoSpaceDN/>
              <w:rPr>
                <w:rFonts w:ascii="Calibri" w:hAnsi="Calibri" w:cs="Calibri"/>
                <w:color w:val="000000"/>
                <w:lang w:eastAsia="pl-PL"/>
              </w:rPr>
            </w:pPr>
          </w:p>
        </w:tc>
        <w:tc>
          <w:tcPr>
            <w:tcW w:w="2242" w:type="dxa"/>
            <w:tcBorders>
              <w:top w:val="nil"/>
              <w:left w:val="single" w:sz="4" w:space="0" w:color="auto"/>
              <w:bottom w:val="single" w:sz="4" w:space="0" w:color="auto"/>
              <w:right w:val="single" w:sz="4" w:space="0" w:color="auto"/>
            </w:tcBorders>
            <w:shd w:val="clear" w:color="auto" w:fill="auto"/>
            <w:noWrap/>
            <w:vAlign w:val="center"/>
            <w:hideMark/>
          </w:tcPr>
          <w:p w14:paraId="2835E9E7" w14:textId="77777777" w:rsidR="006E5647" w:rsidRPr="006E5647" w:rsidRDefault="006E5647" w:rsidP="006E5647">
            <w:pPr>
              <w:widowControl/>
              <w:autoSpaceDE/>
              <w:autoSpaceDN/>
              <w:jc w:val="center"/>
              <w:rPr>
                <w:rFonts w:ascii="Calibri" w:hAnsi="Calibri" w:cs="Calibri"/>
                <w:color w:val="000000"/>
                <w:lang w:eastAsia="pl-PL"/>
              </w:rPr>
            </w:pPr>
          </w:p>
        </w:tc>
        <w:tc>
          <w:tcPr>
            <w:tcW w:w="1194" w:type="dxa"/>
            <w:tcBorders>
              <w:top w:val="nil"/>
              <w:left w:val="single" w:sz="4" w:space="0" w:color="auto"/>
              <w:bottom w:val="single" w:sz="4" w:space="0" w:color="auto"/>
              <w:right w:val="single" w:sz="4" w:space="0" w:color="auto"/>
            </w:tcBorders>
            <w:shd w:val="clear" w:color="auto" w:fill="auto"/>
            <w:noWrap/>
            <w:vAlign w:val="center"/>
            <w:hideMark/>
          </w:tcPr>
          <w:p w14:paraId="375B0F7F"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TAK/NIE</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3B6E5E0B"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 </w:t>
            </w:r>
          </w:p>
        </w:tc>
      </w:tr>
    </w:tbl>
    <w:p w14:paraId="5BFFE3EF" w14:textId="77777777" w:rsidR="006E5647" w:rsidRPr="006E5647" w:rsidRDefault="006E5647" w:rsidP="006E5647">
      <w:pPr>
        <w:widowControl/>
        <w:tabs>
          <w:tab w:val="left" w:pos="0"/>
        </w:tabs>
        <w:autoSpaceDE/>
        <w:autoSpaceDN/>
        <w:jc w:val="both"/>
        <w:rPr>
          <w:rFonts w:ascii="Calibri" w:hAnsi="Calibri" w:cs="Calibri"/>
          <w:lang w:eastAsia="pl-PL"/>
        </w:rPr>
      </w:pPr>
    </w:p>
    <w:p w14:paraId="02D81D06" w14:textId="77777777" w:rsidR="006E5647" w:rsidRPr="006E5647" w:rsidRDefault="006E5647" w:rsidP="006E5647">
      <w:pPr>
        <w:widowControl/>
        <w:tabs>
          <w:tab w:val="left" w:pos="0"/>
        </w:tabs>
        <w:autoSpaceDE/>
        <w:autoSpaceDN/>
        <w:jc w:val="both"/>
        <w:rPr>
          <w:rFonts w:ascii="Calibri" w:hAnsi="Calibri" w:cs="Calibri"/>
          <w:lang w:eastAsia="pl-PL"/>
        </w:rPr>
      </w:pPr>
    </w:p>
    <w:p w14:paraId="37DE1073" w14:textId="77777777" w:rsidR="006E5647" w:rsidRPr="006E5647" w:rsidRDefault="006E5647" w:rsidP="006E5647">
      <w:pPr>
        <w:widowControl/>
        <w:tabs>
          <w:tab w:val="left" w:pos="0"/>
        </w:tabs>
        <w:autoSpaceDE/>
        <w:autoSpaceDN/>
        <w:jc w:val="both"/>
        <w:rPr>
          <w:rFonts w:ascii="Calibri" w:hAnsi="Calibri" w:cs="Calibri"/>
          <w:lang w:eastAsia="pl-PL"/>
        </w:rPr>
      </w:pPr>
      <w:r w:rsidRPr="006E5647">
        <w:rPr>
          <w:rFonts w:ascii="Calibri" w:hAnsi="Calibri" w:cs="Calibri"/>
          <w:lang w:eastAsia="pl-PL"/>
        </w:rPr>
        <w:t>Zamawiający nie zgłasza/</w:t>
      </w:r>
      <w:r w:rsidRPr="006E5647">
        <w:rPr>
          <w:rFonts w:ascii="Calibri" w:hAnsi="Calibri" w:cs="Calibri"/>
          <w:kern w:val="26"/>
          <w:lang w:eastAsia="pl-PL"/>
        </w:rPr>
        <w:t>zgłasza</w:t>
      </w:r>
      <w:r w:rsidRPr="006E5647">
        <w:rPr>
          <w:rFonts w:ascii="Calibri" w:hAnsi="Calibri" w:cs="Calibri"/>
          <w:lang w:eastAsia="pl-PL"/>
        </w:rPr>
        <w:t xml:space="preserve"> * zastrzeżeń do przedmiotu odbioru.</w:t>
      </w:r>
    </w:p>
    <w:p w14:paraId="5D29D821"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Uwagi:……………………………………………………………………………………………………………….………………………….</w:t>
      </w:r>
    </w:p>
    <w:p w14:paraId="29555E5B" w14:textId="77777777" w:rsidR="006E5647" w:rsidRPr="006E5647" w:rsidRDefault="006E5647" w:rsidP="006E5647">
      <w:pPr>
        <w:widowControl/>
        <w:autoSpaceDE/>
        <w:autoSpaceDN/>
        <w:jc w:val="both"/>
        <w:rPr>
          <w:rFonts w:ascii="Calibri" w:hAnsi="Calibri" w:cs="Calibri"/>
          <w:lang w:eastAsia="pl-PL"/>
        </w:rPr>
      </w:pPr>
      <w:r w:rsidRPr="006E5647">
        <w:rPr>
          <w:rFonts w:ascii="Calibri" w:hAnsi="Calibri" w:cs="Calibri"/>
          <w:lang w:eastAsia="pl-PL"/>
        </w:rPr>
        <w:t>W odbiorze uczestniczyli:</w:t>
      </w:r>
    </w:p>
    <w:p w14:paraId="4B117FE8"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W imieniu Zamawiającego</w:t>
      </w:r>
      <w:r w:rsidRPr="006E5647">
        <w:rPr>
          <w:rFonts w:ascii="Calibri" w:hAnsi="Calibri" w:cs="Calibri"/>
          <w:lang w:eastAsia="pl-PL"/>
        </w:rPr>
        <w:tab/>
        <w:t xml:space="preserve">    </w:t>
      </w:r>
      <w:r w:rsidRPr="006E5647">
        <w:rPr>
          <w:rFonts w:ascii="Calibri" w:hAnsi="Calibri" w:cs="Calibri"/>
          <w:lang w:eastAsia="pl-PL"/>
        </w:rPr>
        <w:tab/>
      </w:r>
      <w:r w:rsidRPr="006E5647">
        <w:rPr>
          <w:rFonts w:ascii="Calibri" w:hAnsi="Calibri" w:cs="Calibri"/>
          <w:lang w:eastAsia="pl-PL"/>
        </w:rPr>
        <w:tab/>
      </w:r>
      <w:r w:rsidRPr="006E5647">
        <w:rPr>
          <w:rFonts w:ascii="Calibri" w:hAnsi="Calibri" w:cs="Calibri"/>
          <w:lang w:eastAsia="pl-PL"/>
        </w:rPr>
        <w:tab/>
      </w:r>
      <w:r w:rsidRPr="006E5647">
        <w:rPr>
          <w:rFonts w:ascii="Calibri" w:hAnsi="Calibri" w:cs="Calibri"/>
          <w:lang w:eastAsia="pl-PL"/>
        </w:rPr>
        <w:tab/>
      </w:r>
    </w:p>
    <w:p w14:paraId="7964BF9E" w14:textId="77777777" w:rsidR="006E5647" w:rsidRPr="006E5647" w:rsidRDefault="006E5647" w:rsidP="006E5647">
      <w:pPr>
        <w:widowControl/>
        <w:autoSpaceDE/>
        <w:autoSpaceDN/>
        <w:rPr>
          <w:rFonts w:ascii="Calibri" w:hAnsi="Calibri" w:cs="Calibri"/>
          <w:kern w:val="24"/>
          <w:lang w:eastAsia="pl-PL"/>
        </w:rPr>
      </w:pPr>
    </w:p>
    <w:p w14:paraId="29181686" w14:textId="77777777" w:rsidR="006E5647" w:rsidRPr="006E5647" w:rsidRDefault="006E5647" w:rsidP="006E5647">
      <w:pPr>
        <w:widowControl/>
        <w:autoSpaceDE/>
        <w:autoSpaceDN/>
        <w:rPr>
          <w:rFonts w:ascii="Calibri" w:hAnsi="Calibri" w:cs="Calibri"/>
          <w:kern w:val="24"/>
          <w:lang w:eastAsia="pl-PL"/>
        </w:rPr>
      </w:pPr>
    </w:p>
    <w:p w14:paraId="1C24CB8E" w14:textId="77777777" w:rsidR="006E5647" w:rsidRPr="006E5647" w:rsidRDefault="006E5647" w:rsidP="006E5647">
      <w:pPr>
        <w:widowControl/>
        <w:autoSpaceDE/>
        <w:autoSpaceDN/>
        <w:rPr>
          <w:rFonts w:ascii="Calibri" w:hAnsi="Calibri" w:cs="Calibri"/>
          <w:kern w:val="24"/>
          <w:lang w:eastAsia="pl-PL"/>
        </w:rPr>
      </w:pPr>
    </w:p>
    <w:p w14:paraId="4AA1B4E4" w14:textId="77777777" w:rsidR="006E5647" w:rsidRPr="006E5647" w:rsidRDefault="006E5647" w:rsidP="006E5647">
      <w:pPr>
        <w:widowControl/>
        <w:autoSpaceDE/>
        <w:autoSpaceDN/>
        <w:rPr>
          <w:rFonts w:ascii="Calibri" w:hAnsi="Calibri" w:cs="Calibri"/>
          <w:kern w:val="24"/>
          <w:lang w:eastAsia="pl-PL"/>
        </w:rPr>
      </w:pPr>
      <w:r w:rsidRPr="006E5647">
        <w:rPr>
          <w:rFonts w:ascii="Calibri" w:hAnsi="Calibri" w:cs="Calibri"/>
          <w:kern w:val="24"/>
          <w:lang w:eastAsia="pl-PL"/>
        </w:rPr>
        <w:t>*niepotrzebne skreślić</w:t>
      </w:r>
    </w:p>
    <w:p w14:paraId="38A57269" w14:textId="77777777" w:rsidR="006E5647" w:rsidRPr="006E5647" w:rsidRDefault="006E5647" w:rsidP="006E5647">
      <w:pPr>
        <w:widowControl/>
        <w:autoSpaceDE/>
        <w:autoSpaceDN/>
        <w:ind w:firstLine="708"/>
        <w:jc w:val="right"/>
        <w:rPr>
          <w:rFonts w:ascii="Calibri" w:hAnsi="Calibri" w:cs="Calibri"/>
          <w:b/>
          <w:iCs/>
          <w:lang w:eastAsia="pl-PL"/>
        </w:rPr>
      </w:pPr>
    </w:p>
    <w:p w14:paraId="3E22E8FB" w14:textId="77777777" w:rsidR="006E5647" w:rsidRPr="006E5647" w:rsidRDefault="006E5647" w:rsidP="006E5647">
      <w:pPr>
        <w:widowControl/>
        <w:autoSpaceDE/>
        <w:autoSpaceDN/>
        <w:ind w:firstLine="708"/>
        <w:jc w:val="right"/>
        <w:rPr>
          <w:rFonts w:ascii="Calibri" w:hAnsi="Calibri" w:cs="Calibri"/>
          <w:b/>
          <w:iCs/>
          <w:lang w:eastAsia="pl-PL"/>
        </w:rPr>
      </w:pPr>
    </w:p>
    <w:p w14:paraId="5C50BFEC" w14:textId="77777777" w:rsidR="006E5647" w:rsidRPr="006E5647" w:rsidRDefault="006E5647" w:rsidP="006E5647">
      <w:pPr>
        <w:widowControl/>
        <w:autoSpaceDE/>
        <w:autoSpaceDN/>
        <w:ind w:firstLine="708"/>
        <w:jc w:val="right"/>
        <w:rPr>
          <w:rFonts w:ascii="Calibri" w:hAnsi="Calibri" w:cs="Calibri"/>
          <w:b/>
          <w:iCs/>
          <w:lang w:eastAsia="pl-PL"/>
        </w:rPr>
      </w:pPr>
    </w:p>
    <w:p w14:paraId="20DF994D" w14:textId="77777777" w:rsidR="006E5647" w:rsidRPr="006E5647" w:rsidRDefault="006E5647" w:rsidP="006E5647">
      <w:pPr>
        <w:widowControl/>
        <w:autoSpaceDE/>
        <w:autoSpaceDN/>
        <w:ind w:firstLine="708"/>
        <w:jc w:val="right"/>
        <w:rPr>
          <w:rFonts w:ascii="Calibri" w:hAnsi="Calibri" w:cs="Calibri"/>
          <w:b/>
          <w:iCs/>
          <w:lang w:eastAsia="pl-PL"/>
        </w:rPr>
      </w:pPr>
    </w:p>
    <w:p w14:paraId="3D08ED46" w14:textId="77777777" w:rsidR="006E5647" w:rsidRPr="006E5647" w:rsidRDefault="006E5647" w:rsidP="006E5647">
      <w:pPr>
        <w:widowControl/>
        <w:autoSpaceDE/>
        <w:autoSpaceDN/>
        <w:ind w:firstLine="708"/>
        <w:jc w:val="right"/>
        <w:rPr>
          <w:rFonts w:ascii="Calibri" w:hAnsi="Calibri" w:cs="Calibri"/>
          <w:b/>
          <w:iCs/>
          <w:lang w:eastAsia="pl-PL"/>
        </w:rPr>
      </w:pPr>
    </w:p>
    <w:p w14:paraId="1A836927" w14:textId="77777777" w:rsidR="006E5647" w:rsidRPr="006E5647" w:rsidRDefault="006E5647" w:rsidP="006E5647">
      <w:pPr>
        <w:widowControl/>
        <w:autoSpaceDE/>
        <w:autoSpaceDN/>
        <w:ind w:firstLine="708"/>
        <w:jc w:val="right"/>
        <w:rPr>
          <w:rFonts w:ascii="Calibri" w:hAnsi="Calibri" w:cs="Calibri"/>
          <w:b/>
          <w:iCs/>
          <w:lang w:eastAsia="pl-PL"/>
        </w:rPr>
      </w:pPr>
    </w:p>
    <w:p w14:paraId="3E65C506" w14:textId="77777777" w:rsidR="006E5647" w:rsidRPr="006E5647" w:rsidRDefault="006E5647" w:rsidP="006E5647">
      <w:pPr>
        <w:widowControl/>
        <w:autoSpaceDE/>
        <w:autoSpaceDN/>
        <w:ind w:firstLine="708"/>
        <w:jc w:val="right"/>
        <w:rPr>
          <w:rFonts w:ascii="Calibri" w:hAnsi="Calibri" w:cs="Calibri"/>
          <w:b/>
          <w:iCs/>
          <w:lang w:eastAsia="pl-PL"/>
        </w:rPr>
      </w:pPr>
    </w:p>
    <w:p w14:paraId="6144586F" w14:textId="77777777" w:rsidR="006E5647" w:rsidRPr="006E5647" w:rsidRDefault="006E5647" w:rsidP="006E5647">
      <w:pPr>
        <w:widowControl/>
        <w:autoSpaceDE/>
        <w:autoSpaceDN/>
        <w:ind w:firstLine="708"/>
        <w:jc w:val="right"/>
        <w:rPr>
          <w:rFonts w:ascii="Calibri" w:hAnsi="Calibri" w:cs="Calibri"/>
          <w:b/>
          <w:iCs/>
          <w:lang w:eastAsia="pl-PL"/>
        </w:rPr>
      </w:pPr>
    </w:p>
    <w:p w14:paraId="160191B0" w14:textId="77777777" w:rsidR="006E5647" w:rsidRPr="006E5647" w:rsidRDefault="006E5647" w:rsidP="006E5647">
      <w:pPr>
        <w:widowControl/>
        <w:autoSpaceDE/>
        <w:autoSpaceDN/>
        <w:ind w:firstLine="708"/>
        <w:jc w:val="right"/>
        <w:rPr>
          <w:rFonts w:ascii="Calibri" w:hAnsi="Calibri" w:cs="Calibri"/>
          <w:b/>
          <w:iCs/>
          <w:lang w:eastAsia="pl-PL"/>
        </w:rPr>
      </w:pPr>
    </w:p>
    <w:p w14:paraId="553ECDF9" w14:textId="77777777" w:rsidR="006E5647" w:rsidRPr="006E5647" w:rsidRDefault="006E5647" w:rsidP="006E5647">
      <w:pPr>
        <w:widowControl/>
        <w:autoSpaceDE/>
        <w:autoSpaceDN/>
        <w:ind w:firstLine="708"/>
        <w:jc w:val="right"/>
        <w:rPr>
          <w:rFonts w:ascii="Calibri" w:hAnsi="Calibri" w:cs="Calibri"/>
          <w:b/>
          <w:iCs/>
          <w:lang w:eastAsia="pl-PL"/>
        </w:rPr>
      </w:pPr>
    </w:p>
    <w:p w14:paraId="6570BCC5" w14:textId="77777777" w:rsidR="006E5647" w:rsidRPr="006E5647" w:rsidRDefault="006E5647" w:rsidP="006E5647">
      <w:pPr>
        <w:widowControl/>
        <w:autoSpaceDE/>
        <w:autoSpaceDN/>
        <w:ind w:firstLine="708"/>
        <w:jc w:val="right"/>
        <w:rPr>
          <w:rFonts w:ascii="Calibri" w:hAnsi="Calibri" w:cs="Calibri"/>
          <w:b/>
          <w:iCs/>
          <w:lang w:eastAsia="pl-PL"/>
        </w:rPr>
      </w:pPr>
    </w:p>
    <w:p w14:paraId="3106C050" w14:textId="77777777" w:rsidR="006E5647" w:rsidRPr="006E5647" w:rsidRDefault="006E5647" w:rsidP="006E5647">
      <w:pPr>
        <w:widowControl/>
        <w:autoSpaceDE/>
        <w:autoSpaceDN/>
        <w:ind w:firstLine="708"/>
        <w:jc w:val="right"/>
        <w:rPr>
          <w:rFonts w:ascii="Calibri" w:hAnsi="Calibri" w:cs="Calibri"/>
          <w:b/>
          <w:iCs/>
          <w:lang w:eastAsia="pl-PL"/>
        </w:rPr>
      </w:pPr>
    </w:p>
    <w:p w14:paraId="6B0C825E" w14:textId="77777777" w:rsidR="006E5647" w:rsidRPr="006E5647" w:rsidRDefault="006E5647" w:rsidP="006E5647">
      <w:pPr>
        <w:widowControl/>
        <w:autoSpaceDE/>
        <w:autoSpaceDN/>
        <w:ind w:firstLine="708"/>
        <w:jc w:val="right"/>
        <w:rPr>
          <w:rFonts w:ascii="Calibri" w:hAnsi="Calibri" w:cs="Calibri"/>
          <w:b/>
          <w:iCs/>
          <w:lang w:eastAsia="pl-PL"/>
        </w:rPr>
      </w:pPr>
    </w:p>
    <w:p w14:paraId="59F25106" w14:textId="77777777" w:rsidR="006E5647" w:rsidRPr="006E5647" w:rsidRDefault="006E5647" w:rsidP="006E5647">
      <w:pPr>
        <w:widowControl/>
        <w:autoSpaceDE/>
        <w:autoSpaceDN/>
        <w:ind w:firstLine="708"/>
        <w:jc w:val="right"/>
        <w:rPr>
          <w:rFonts w:ascii="Calibri" w:hAnsi="Calibri" w:cs="Calibri"/>
          <w:b/>
          <w:iCs/>
          <w:lang w:eastAsia="pl-PL"/>
        </w:rPr>
      </w:pPr>
    </w:p>
    <w:p w14:paraId="401B3D34" w14:textId="77777777" w:rsidR="006E5647" w:rsidRPr="006E5647" w:rsidRDefault="006E5647" w:rsidP="006E5647">
      <w:pPr>
        <w:widowControl/>
        <w:autoSpaceDE/>
        <w:autoSpaceDN/>
        <w:ind w:firstLine="708"/>
        <w:jc w:val="right"/>
        <w:rPr>
          <w:rFonts w:ascii="Calibri" w:hAnsi="Calibri" w:cs="Calibri"/>
          <w:b/>
          <w:iCs/>
          <w:lang w:eastAsia="pl-PL"/>
        </w:rPr>
      </w:pPr>
    </w:p>
    <w:p w14:paraId="7007CE8D" w14:textId="77777777" w:rsidR="006E5647" w:rsidRPr="006E5647" w:rsidRDefault="006E5647" w:rsidP="006E5647">
      <w:pPr>
        <w:widowControl/>
        <w:autoSpaceDE/>
        <w:autoSpaceDN/>
        <w:ind w:firstLine="708"/>
        <w:jc w:val="right"/>
        <w:rPr>
          <w:rFonts w:ascii="Calibri" w:hAnsi="Calibri" w:cs="Calibri"/>
          <w:b/>
          <w:iCs/>
          <w:lang w:eastAsia="pl-PL"/>
        </w:rPr>
      </w:pPr>
    </w:p>
    <w:p w14:paraId="768BEF2E" w14:textId="77777777" w:rsidR="006E5647" w:rsidRPr="006E5647" w:rsidRDefault="006E5647" w:rsidP="006E5647">
      <w:pPr>
        <w:widowControl/>
        <w:autoSpaceDE/>
        <w:autoSpaceDN/>
        <w:ind w:firstLine="708"/>
        <w:jc w:val="right"/>
        <w:rPr>
          <w:rFonts w:ascii="Calibri" w:hAnsi="Calibri" w:cs="Calibri"/>
          <w:b/>
          <w:iCs/>
          <w:lang w:eastAsia="pl-PL"/>
        </w:rPr>
      </w:pPr>
    </w:p>
    <w:p w14:paraId="7163B091" w14:textId="77777777" w:rsidR="006E5647" w:rsidRPr="006E5647" w:rsidRDefault="006E5647" w:rsidP="006E5647">
      <w:pPr>
        <w:widowControl/>
        <w:autoSpaceDE/>
        <w:autoSpaceDN/>
        <w:ind w:firstLine="708"/>
        <w:jc w:val="right"/>
        <w:rPr>
          <w:rFonts w:ascii="Calibri" w:hAnsi="Calibri" w:cs="Calibri"/>
          <w:b/>
          <w:iCs/>
          <w:lang w:eastAsia="pl-PL"/>
        </w:rPr>
      </w:pPr>
    </w:p>
    <w:p w14:paraId="1879AA6E" w14:textId="77777777" w:rsidR="006E5647" w:rsidRPr="006E5647" w:rsidRDefault="006E5647" w:rsidP="006E5647">
      <w:pPr>
        <w:widowControl/>
        <w:autoSpaceDE/>
        <w:autoSpaceDN/>
        <w:ind w:firstLine="708"/>
        <w:jc w:val="right"/>
        <w:rPr>
          <w:rFonts w:ascii="Calibri" w:hAnsi="Calibri" w:cs="Calibri"/>
          <w:b/>
          <w:iCs/>
          <w:lang w:eastAsia="pl-PL"/>
        </w:rPr>
      </w:pPr>
    </w:p>
    <w:p w14:paraId="0E8C0C44" w14:textId="77777777" w:rsidR="006E5647" w:rsidRPr="006E5647" w:rsidRDefault="006E5647" w:rsidP="006E5647">
      <w:pPr>
        <w:widowControl/>
        <w:autoSpaceDE/>
        <w:autoSpaceDN/>
        <w:ind w:firstLine="708"/>
        <w:jc w:val="right"/>
        <w:rPr>
          <w:rFonts w:ascii="Calibri" w:hAnsi="Calibri" w:cs="Calibri"/>
          <w:b/>
          <w:iCs/>
          <w:lang w:eastAsia="pl-PL"/>
        </w:rPr>
      </w:pPr>
    </w:p>
    <w:p w14:paraId="2DBF3910" w14:textId="77777777" w:rsidR="006E5647" w:rsidRPr="006E5647" w:rsidRDefault="006E5647" w:rsidP="006E5647">
      <w:pPr>
        <w:widowControl/>
        <w:autoSpaceDE/>
        <w:autoSpaceDN/>
        <w:ind w:firstLine="708"/>
        <w:jc w:val="right"/>
        <w:rPr>
          <w:rFonts w:ascii="Calibri" w:hAnsi="Calibri" w:cs="Calibri"/>
          <w:b/>
          <w:iCs/>
          <w:lang w:eastAsia="pl-PL"/>
        </w:rPr>
      </w:pPr>
      <w:r w:rsidRPr="006E5647">
        <w:rPr>
          <w:rFonts w:ascii="Calibri" w:hAnsi="Calibri" w:cs="Calibri"/>
          <w:b/>
          <w:iCs/>
          <w:lang w:eastAsia="pl-PL"/>
        </w:rPr>
        <w:t>Załącznik nr  5 do umowy</w:t>
      </w:r>
    </w:p>
    <w:p w14:paraId="1BFCE2AC" w14:textId="77777777" w:rsidR="006E5647" w:rsidRPr="006E5647" w:rsidRDefault="006E5647" w:rsidP="006E5647">
      <w:pPr>
        <w:keepNext/>
        <w:widowControl/>
        <w:autoSpaceDE/>
        <w:autoSpaceDN/>
        <w:spacing w:line="276" w:lineRule="auto"/>
        <w:outlineLvl w:val="0"/>
        <w:rPr>
          <w:rFonts w:ascii="Calibri" w:hAnsi="Calibri" w:cs="Calibri"/>
          <w:lang w:eastAsia="pl-PL"/>
        </w:rPr>
      </w:pPr>
    </w:p>
    <w:p w14:paraId="4F909B61" w14:textId="77777777" w:rsidR="006E5647" w:rsidRPr="006E5647" w:rsidRDefault="006E5647" w:rsidP="006E5647">
      <w:pPr>
        <w:keepNext/>
        <w:widowControl/>
        <w:autoSpaceDE/>
        <w:autoSpaceDN/>
        <w:spacing w:line="276" w:lineRule="auto"/>
        <w:jc w:val="center"/>
        <w:outlineLvl w:val="0"/>
        <w:rPr>
          <w:rFonts w:ascii="Calibri" w:hAnsi="Calibri" w:cs="Calibri"/>
          <w:lang w:eastAsia="pl-PL"/>
        </w:rPr>
      </w:pPr>
      <w:r w:rsidRPr="006E5647">
        <w:rPr>
          <w:rFonts w:ascii="Calibri" w:hAnsi="Calibri" w:cs="Calibri"/>
          <w:lang w:eastAsia="pl-PL"/>
        </w:rPr>
        <w:t>PROTOKÓŁ ODBIORU KOŃCOWEGO</w:t>
      </w:r>
    </w:p>
    <w:p w14:paraId="79A5A93C" w14:textId="77777777" w:rsidR="006E5647" w:rsidRPr="006E5647" w:rsidRDefault="006E5647" w:rsidP="006E5647">
      <w:pPr>
        <w:widowControl/>
        <w:autoSpaceDE/>
        <w:autoSpaceDN/>
        <w:rPr>
          <w:rFonts w:ascii="Calibri" w:hAnsi="Calibri" w:cs="Calibri"/>
          <w:lang w:eastAsia="pl-PL"/>
        </w:rPr>
      </w:pPr>
    </w:p>
    <w:p w14:paraId="635A4A32" w14:textId="6AA264A3" w:rsidR="006E5647" w:rsidRPr="006E5647" w:rsidRDefault="006E5647" w:rsidP="006E5647">
      <w:pPr>
        <w:keepNext/>
        <w:widowControl/>
        <w:autoSpaceDE/>
        <w:autoSpaceDN/>
        <w:spacing w:line="276" w:lineRule="auto"/>
        <w:jc w:val="center"/>
        <w:outlineLvl w:val="0"/>
        <w:rPr>
          <w:rFonts w:ascii="Calibri" w:hAnsi="Calibri" w:cs="Calibri"/>
          <w:b/>
          <w:lang w:eastAsia="pl-PL"/>
        </w:rPr>
      </w:pPr>
      <w:r w:rsidRPr="006E5647">
        <w:rPr>
          <w:rFonts w:ascii="Calibri" w:hAnsi="Calibri" w:cs="Calibri"/>
          <w:lang w:eastAsia="pl-PL"/>
        </w:rPr>
        <w:t>Na podstawie umowy nr WA.263.</w:t>
      </w:r>
      <w:r w:rsidR="00A36A4A">
        <w:rPr>
          <w:rFonts w:ascii="Calibri" w:hAnsi="Calibri" w:cs="Calibri"/>
          <w:lang w:eastAsia="pl-PL"/>
        </w:rPr>
        <w:t>33</w:t>
      </w:r>
      <w:r w:rsidRPr="006E5647">
        <w:rPr>
          <w:rFonts w:ascii="Calibri" w:hAnsi="Calibri" w:cs="Calibri"/>
          <w:lang w:eastAsia="pl-PL"/>
        </w:rPr>
        <w:t>.2021.U</w:t>
      </w:r>
      <w:r w:rsidR="00A36A4A">
        <w:rPr>
          <w:rFonts w:ascii="Calibri" w:hAnsi="Calibri" w:cs="Calibri"/>
          <w:lang w:eastAsia="pl-PL"/>
        </w:rPr>
        <w:t>2</w:t>
      </w:r>
      <w:r w:rsidRPr="006E5647">
        <w:rPr>
          <w:rFonts w:ascii="Calibri" w:hAnsi="Calibri" w:cs="Calibri"/>
          <w:lang w:eastAsia="pl-PL"/>
        </w:rPr>
        <w:t xml:space="preserve"> zawartej w Warszawie w dniu …………….….. roku </w:t>
      </w:r>
    </w:p>
    <w:p w14:paraId="19DD537B" w14:textId="77777777" w:rsidR="006E5647" w:rsidRPr="006E5647" w:rsidRDefault="006E5647" w:rsidP="006E5647">
      <w:pPr>
        <w:widowControl/>
        <w:autoSpaceDE/>
        <w:autoSpaceDN/>
        <w:rPr>
          <w:rFonts w:ascii="Calibri" w:hAnsi="Calibri" w:cs="Calibri"/>
          <w:lang w:eastAsia="pl-PL"/>
        </w:rPr>
      </w:pPr>
    </w:p>
    <w:p w14:paraId="5AD85E10" w14:textId="77777777" w:rsidR="006E5647" w:rsidRPr="006E5647" w:rsidRDefault="006E5647" w:rsidP="006E5647">
      <w:pPr>
        <w:keepNext/>
        <w:widowControl/>
        <w:autoSpaceDE/>
        <w:autoSpaceDN/>
        <w:spacing w:line="276" w:lineRule="auto"/>
        <w:outlineLvl w:val="0"/>
        <w:rPr>
          <w:rFonts w:ascii="Calibri" w:hAnsi="Calibri" w:cs="Calibri"/>
          <w:b/>
          <w:lang w:eastAsia="pl-PL"/>
        </w:rPr>
      </w:pPr>
      <w:r w:rsidRPr="006E5647">
        <w:rPr>
          <w:rFonts w:ascii="Calibri" w:hAnsi="Calibri" w:cs="Calibri"/>
          <w:lang w:eastAsia="pl-PL"/>
        </w:rPr>
        <w:t>pomiędzy:</w:t>
      </w:r>
    </w:p>
    <w:p w14:paraId="399D777C" w14:textId="77777777" w:rsidR="006E5647" w:rsidRPr="006E5647" w:rsidRDefault="006E5647" w:rsidP="006E5647">
      <w:pPr>
        <w:widowControl/>
        <w:tabs>
          <w:tab w:val="left" w:pos="5670"/>
        </w:tabs>
        <w:autoSpaceDE/>
        <w:autoSpaceDN/>
        <w:jc w:val="both"/>
        <w:rPr>
          <w:rFonts w:ascii="Calibri" w:hAnsi="Calibri" w:cs="Calibri"/>
          <w:b/>
          <w:bCs/>
          <w:lang w:eastAsia="pl-PL"/>
        </w:rPr>
      </w:pPr>
      <w:r w:rsidRPr="006E5647">
        <w:rPr>
          <w:rFonts w:ascii="Calibri" w:hAnsi="Calibri" w:cs="Calibri"/>
          <w:b/>
          <w:lang w:eastAsia="pl-PL"/>
        </w:rPr>
        <w:t>Skarbem Państwa - państwową jednostką budżetową Centrum Projektów Europejskich</w:t>
      </w:r>
      <w:r w:rsidRPr="006E5647">
        <w:rPr>
          <w:rFonts w:ascii="Calibri" w:hAnsi="Calibri" w:cs="Calibri"/>
          <w:lang w:eastAsia="pl-PL"/>
        </w:rPr>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sidRPr="006E5647">
        <w:rPr>
          <w:rFonts w:ascii="Calibri" w:hAnsi="Calibri" w:cs="Calibri"/>
          <w:b/>
          <w:bCs/>
          <w:lang w:eastAsia="pl-PL"/>
        </w:rPr>
        <w:t xml:space="preserve"> </w:t>
      </w:r>
      <w:r w:rsidRPr="006E5647">
        <w:rPr>
          <w:rFonts w:ascii="Calibri" w:hAnsi="Calibri" w:cs="Calibri"/>
          <w:lang w:eastAsia="pl-PL"/>
        </w:rPr>
        <w:t xml:space="preserve">zwanym w dalszej części  </w:t>
      </w:r>
      <w:r w:rsidRPr="006E5647">
        <w:rPr>
          <w:rFonts w:ascii="Calibri" w:hAnsi="Calibri" w:cs="Calibri"/>
          <w:b/>
          <w:bCs/>
          <w:lang w:eastAsia="pl-PL"/>
        </w:rPr>
        <w:t>„Zamawiającym”</w:t>
      </w:r>
    </w:p>
    <w:p w14:paraId="68FDAA8F" w14:textId="77777777" w:rsidR="006E5647" w:rsidRPr="006E5647" w:rsidRDefault="006E5647" w:rsidP="006E5647">
      <w:pPr>
        <w:widowControl/>
        <w:tabs>
          <w:tab w:val="left" w:pos="5670"/>
        </w:tabs>
        <w:autoSpaceDE/>
        <w:autoSpaceDN/>
        <w:jc w:val="both"/>
        <w:rPr>
          <w:rFonts w:ascii="Calibri" w:hAnsi="Calibri" w:cs="Calibri"/>
          <w:b/>
          <w:lang w:eastAsia="pl-PL"/>
        </w:rPr>
      </w:pPr>
      <w:r w:rsidRPr="006E5647">
        <w:rPr>
          <w:rFonts w:ascii="Calibri" w:hAnsi="Calibri" w:cs="Calibri"/>
          <w:lang w:eastAsia="pl-PL"/>
        </w:rPr>
        <w:t xml:space="preserve">a </w:t>
      </w:r>
      <w:r w:rsidRPr="006E5647">
        <w:rPr>
          <w:rFonts w:ascii="Calibri" w:hAnsi="Calibri" w:cs="Calibri"/>
          <w:b/>
          <w:lang w:eastAsia="pl-PL"/>
        </w:rPr>
        <w:t xml:space="preserve">………………………………….. </w:t>
      </w:r>
      <w:r w:rsidRPr="006E5647">
        <w:rPr>
          <w:rFonts w:ascii="Calibri" w:hAnsi="Calibri" w:cs="Calibri"/>
          <w:lang w:eastAsia="pl-PL"/>
        </w:rPr>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6E5647">
        <w:rPr>
          <w:rFonts w:ascii="Calibri" w:hAnsi="Calibri" w:cs="Calibri"/>
          <w:b/>
          <w:lang w:eastAsia="pl-PL"/>
        </w:rPr>
        <w:t xml:space="preserve">Pana/Panią …………………………… – </w:t>
      </w:r>
      <w:r w:rsidRPr="006E5647">
        <w:rPr>
          <w:rFonts w:ascii="Calibri" w:hAnsi="Calibri" w:cs="Calibri"/>
          <w:lang w:eastAsia="pl-PL"/>
        </w:rPr>
        <w:t xml:space="preserve">……………………………. zwanym w dalszej części umowy </w:t>
      </w:r>
      <w:r w:rsidRPr="006E5647">
        <w:rPr>
          <w:rFonts w:ascii="Calibri" w:hAnsi="Calibri" w:cs="Calibri"/>
          <w:b/>
          <w:lang w:eastAsia="pl-PL"/>
        </w:rPr>
        <w:t>„Wykonawcą”</w:t>
      </w:r>
    </w:p>
    <w:p w14:paraId="668519F9" w14:textId="77777777" w:rsidR="006E5647" w:rsidRPr="006E5647" w:rsidRDefault="006E5647" w:rsidP="006E5647">
      <w:pPr>
        <w:widowControl/>
        <w:tabs>
          <w:tab w:val="left" w:pos="709"/>
        </w:tabs>
        <w:autoSpaceDE/>
        <w:autoSpaceDN/>
        <w:rPr>
          <w:rFonts w:ascii="Calibri" w:hAnsi="Calibri" w:cs="Calibri"/>
          <w:lang w:eastAsia="pl-PL"/>
        </w:rPr>
      </w:pPr>
      <w:r w:rsidRPr="006E5647">
        <w:rPr>
          <w:rFonts w:ascii="Calibri" w:hAnsi="Calibri" w:cs="Calibri"/>
          <w:lang w:eastAsia="pl-PL"/>
        </w:rPr>
        <w:t xml:space="preserve">Przedmiot umowy został wykonany zgodnie z wyznaczonym terminem/ </w:t>
      </w:r>
      <w:r w:rsidRPr="006E5647">
        <w:rPr>
          <w:rFonts w:ascii="Calibri" w:hAnsi="Calibri" w:cs="Calibri"/>
          <w:kern w:val="26"/>
          <w:lang w:eastAsia="pl-PL"/>
        </w:rPr>
        <w:t>nie został</w:t>
      </w:r>
      <w:r w:rsidRPr="006E5647">
        <w:rPr>
          <w:rFonts w:ascii="Calibri" w:hAnsi="Calibri" w:cs="Calibri"/>
          <w:strike/>
          <w:kern w:val="26"/>
          <w:lang w:eastAsia="pl-PL"/>
        </w:rPr>
        <w:t xml:space="preserve">  </w:t>
      </w:r>
      <w:r w:rsidRPr="006E5647">
        <w:rPr>
          <w:rFonts w:ascii="Calibri" w:hAnsi="Calibri" w:cs="Calibri"/>
          <w:kern w:val="26"/>
          <w:lang w:eastAsia="pl-PL"/>
        </w:rPr>
        <w:t>wykonany zgodnie z wyznaczonym terminem</w:t>
      </w:r>
      <w:r w:rsidRPr="006E5647">
        <w:rPr>
          <w:rFonts w:ascii="Calibri" w:hAnsi="Calibri" w:cs="Calibri"/>
          <w:lang w:eastAsia="pl-PL"/>
        </w:rPr>
        <w:t xml:space="preserve"> *.</w:t>
      </w:r>
    </w:p>
    <w:p w14:paraId="1B42401F" w14:textId="77777777" w:rsidR="006E5647" w:rsidRPr="006E5647" w:rsidRDefault="006E5647" w:rsidP="006E5647">
      <w:pPr>
        <w:widowControl/>
        <w:tabs>
          <w:tab w:val="left" w:pos="0"/>
        </w:tabs>
        <w:autoSpaceDE/>
        <w:autoSpaceDN/>
        <w:jc w:val="both"/>
        <w:rPr>
          <w:rFonts w:ascii="Calibri" w:hAnsi="Calibri" w:cs="Calibri"/>
          <w:lang w:eastAsia="pl-PL"/>
        </w:rPr>
      </w:pPr>
      <w:r w:rsidRPr="006E5647">
        <w:rPr>
          <w:rFonts w:ascii="Calibri" w:hAnsi="Calibri" w:cs="Calibri"/>
          <w:lang w:eastAsia="pl-PL"/>
        </w:rPr>
        <w:t>Zamawiający nie zgłasza/</w:t>
      </w:r>
      <w:r w:rsidRPr="006E5647">
        <w:rPr>
          <w:rFonts w:ascii="Calibri" w:hAnsi="Calibri" w:cs="Calibri"/>
          <w:kern w:val="26"/>
          <w:lang w:eastAsia="pl-PL"/>
        </w:rPr>
        <w:t>zgłasza</w:t>
      </w:r>
      <w:r w:rsidRPr="006E5647">
        <w:rPr>
          <w:rFonts w:ascii="Calibri" w:hAnsi="Calibri" w:cs="Calibri"/>
          <w:lang w:eastAsia="pl-PL"/>
        </w:rPr>
        <w:t xml:space="preserve"> * zastrzeżeń do przedmiotu odbioru.</w:t>
      </w:r>
    </w:p>
    <w:p w14:paraId="57A2B6DC"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Uwagi:……………………………………………………………………………………………………………………………………………….</w:t>
      </w:r>
    </w:p>
    <w:p w14:paraId="184DE859" w14:textId="77777777" w:rsidR="006E5647" w:rsidRPr="006E5647" w:rsidRDefault="006E5647" w:rsidP="006E5647">
      <w:pPr>
        <w:widowControl/>
        <w:autoSpaceDE/>
        <w:autoSpaceDN/>
        <w:jc w:val="both"/>
        <w:rPr>
          <w:rFonts w:ascii="Calibri" w:hAnsi="Calibri" w:cs="Calibri"/>
          <w:lang w:eastAsia="pl-PL"/>
        </w:rPr>
      </w:pPr>
      <w:r w:rsidRPr="006E5647">
        <w:rPr>
          <w:rFonts w:ascii="Calibri" w:hAnsi="Calibri" w:cs="Calibri"/>
          <w:lang w:eastAsia="pl-PL"/>
        </w:rPr>
        <w:t>W dniu ………………………….. w odbiorze uczestniczyli:</w:t>
      </w:r>
    </w:p>
    <w:p w14:paraId="7FD74A50" w14:textId="77777777" w:rsidR="006E5647" w:rsidRPr="006E5647" w:rsidRDefault="006E5647" w:rsidP="006E5647">
      <w:pPr>
        <w:widowControl/>
        <w:autoSpaceDE/>
        <w:autoSpaceDN/>
        <w:jc w:val="both"/>
        <w:rPr>
          <w:rFonts w:ascii="Calibri" w:hAnsi="Calibri" w:cs="Calibri"/>
          <w:lang w:eastAsia="pl-PL"/>
        </w:rPr>
      </w:pPr>
    </w:p>
    <w:p w14:paraId="014AD0CF" w14:textId="77777777" w:rsidR="006E5647" w:rsidRPr="006E5647" w:rsidRDefault="006E5647" w:rsidP="006E5647">
      <w:pPr>
        <w:widowControl/>
        <w:autoSpaceDE/>
        <w:autoSpaceDN/>
        <w:jc w:val="both"/>
        <w:rPr>
          <w:rFonts w:ascii="Calibri" w:hAnsi="Calibri" w:cs="Calibri"/>
          <w:lang w:eastAsia="pl-PL"/>
        </w:rPr>
      </w:pPr>
    </w:p>
    <w:p w14:paraId="2E393E7C"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W imieniu Zamawiającego</w:t>
      </w:r>
      <w:r w:rsidRPr="006E5647">
        <w:rPr>
          <w:rFonts w:ascii="Calibri" w:hAnsi="Calibri" w:cs="Calibri"/>
          <w:lang w:eastAsia="pl-PL"/>
        </w:rPr>
        <w:tab/>
        <w:t xml:space="preserve">    </w:t>
      </w:r>
      <w:r w:rsidRPr="006E5647">
        <w:rPr>
          <w:rFonts w:ascii="Calibri" w:hAnsi="Calibri" w:cs="Calibri"/>
          <w:lang w:eastAsia="pl-PL"/>
        </w:rPr>
        <w:tab/>
      </w:r>
      <w:r w:rsidRPr="006E5647">
        <w:rPr>
          <w:rFonts w:ascii="Calibri" w:hAnsi="Calibri" w:cs="Calibri"/>
          <w:lang w:eastAsia="pl-PL"/>
        </w:rPr>
        <w:tab/>
      </w:r>
      <w:r w:rsidRPr="006E5647">
        <w:rPr>
          <w:rFonts w:ascii="Calibri" w:hAnsi="Calibri" w:cs="Calibri"/>
          <w:lang w:eastAsia="pl-PL"/>
        </w:rPr>
        <w:tab/>
      </w:r>
      <w:r w:rsidRPr="006E5647">
        <w:rPr>
          <w:rFonts w:ascii="Calibri" w:hAnsi="Calibri" w:cs="Calibri"/>
          <w:lang w:eastAsia="pl-PL"/>
        </w:rPr>
        <w:tab/>
        <w:t>W imieniu Wykonawcy</w:t>
      </w:r>
    </w:p>
    <w:p w14:paraId="651EF81B" w14:textId="77777777" w:rsidR="006E5647" w:rsidRPr="006E5647" w:rsidRDefault="006E5647" w:rsidP="006E5647">
      <w:pPr>
        <w:widowControl/>
        <w:autoSpaceDE/>
        <w:autoSpaceDN/>
        <w:jc w:val="both"/>
        <w:rPr>
          <w:rFonts w:ascii="Calibri" w:hAnsi="Calibri" w:cs="Calibri"/>
          <w:kern w:val="24"/>
          <w:lang w:eastAsia="pl-PL"/>
        </w:rPr>
      </w:pPr>
    </w:p>
    <w:p w14:paraId="70212013" w14:textId="77777777" w:rsidR="006E5647" w:rsidRPr="006E5647" w:rsidRDefault="006E5647" w:rsidP="006E5647">
      <w:pPr>
        <w:widowControl/>
        <w:autoSpaceDE/>
        <w:autoSpaceDN/>
        <w:jc w:val="both"/>
        <w:rPr>
          <w:rFonts w:ascii="Calibri" w:hAnsi="Calibri" w:cs="Calibri"/>
          <w:kern w:val="24"/>
          <w:lang w:eastAsia="pl-PL"/>
        </w:rPr>
      </w:pPr>
    </w:p>
    <w:p w14:paraId="41D86F97" w14:textId="77777777" w:rsidR="006E5647" w:rsidRPr="006E5647" w:rsidRDefault="006E5647" w:rsidP="006E5647">
      <w:pPr>
        <w:widowControl/>
        <w:autoSpaceDE/>
        <w:autoSpaceDN/>
        <w:jc w:val="both"/>
        <w:rPr>
          <w:rFonts w:ascii="Calibri" w:hAnsi="Calibri" w:cs="Calibri"/>
          <w:kern w:val="24"/>
          <w:lang w:eastAsia="pl-PL"/>
        </w:rPr>
      </w:pPr>
    </w:p>
    <w:p w14:paraId="273DC2E8" w14:textId="77777777" w:rsidR="006E5647" w:rsidRPr="006E5647" w:rsidRDefault="006E5647" w:rsidP="006E5647">
      <w:pPr>
        <w:widowControl/>
        <w:autoSpaceDE/>
        <w:autoSpaceDN/>
        <w:jc w:val="both"/>
        <w:rPr>
          <w:rFonts w:ascii="Calibri" w:hAnsi="Calibri" w:cs="Calibri"/>
          <w:kern w:val="24"/>
          <w:lang w:eastAsia="pl-PL"/>
        </w:rPr>
      </w:pPr>
    </w:p>
    <w:p w14:paraId="076B09F6" w14:textId="77777777" w:rsidR="006E5647" w:rsidRPr="006E5647" w:rsidRDefault="006E5647" w:rsidP="006E5647">
      <w:pPr>
        <w:widowControl/>
        <w:autoSpaceDE/>
        <w:autoSpaceDN/>
        <w:jc w:val="both"/>
        <w:rPr>
          <w:rFonts w:ascii="Calibri" w:hAnsi="Calibri" w:cs="Calibri"/>
          <w:kern w:val="24"/>
          <w:lang w:eastAsia="pl-PL"/>
        </w:rPr>
      </w:pPr>
    </w:p>
    <w:p w14:paraId="3069E761" w14:textId="77777777" w:rsidR="006E5647" w:rsidRPr="006E5647" w:rsidRDefault="006E5647" w:rsidP="006E5647">
      <w:pPr>
        <w:widowControl/>
        <w:autoSpaceDE/>
        <w:autoSpaceDN/>
        <w:jc w:val="both"/>
        <w:rPr>
          <w:rFonts w:ascii="Calibri" w:hAnsi="Calibri" w:cs="Calibri"/>
          <w:kern w:val="24"/>
          <w:lang w:eastAsia="pl-PL"/>
        </w:rPr>
      </w:pPr>
    </w:p>
    <w:p w14:paraId="69DE32E0" w14:textId="77777777" w:rsidR="006E5647" w:rsidRPr="006E5647" w:rsidRDefault="006E5647" w:rsidP="006E5647">
      <w:pPr>
        <w:widowControl/>
        <w:autoSpaceDE/>
        <w:autoSpaceDN/>
        <w:jc w:val="both"/>
        <w:rPr>
          <w:rFonts w:ascii="Calibri" w:hAnsi="Calibri" w:cs="Calibri"/>
          <w:lang w:eastAsia="pl-PL"/>
        </w:rPr>
      </w:pPr>
      <w:r w:rsidRPr="006E5647">
        <w:rPr>
          <w:rFonts w:ascii="Calibri" w:hAnsi="Calibri" w:cs="Calibri"/>
          <w:kern w:val="24"/>
          <w:lang w:eastAsia="pl-PL"/>
        </w:rPr>
        <w:t>*niepotrzebne skreślić</w:t>
      </w:r>
      <w:r w:rsidRPr="006E5647">
        <w:rPr>
          <w:rFonts w:ascii="Calibri" w:hAnsi="Calibri" w:cs="Calibri"/>
          <w:lang w:eastAsia="pl-PL"/>
        </w:rPr>
        <w:t xml:space="preserve"> </w:t>
      </w:r>
    </w:p>
    <w:p w14:paraId="2D14909A" w14:textId="08FC2BE1" w:rsidR="005211AB" w:rsidRDefault="005211AB">
      <w:pPr>
        <w:spacing w:line="369" w:lineRule="auto"/>
        <w:jc w:val="right"/>
        <w:rPr>
          <w:rFonts w:asciiTheme="minorHAnsi" w:hAnsiTheme="minorHAnsi" w:cstheme="minorHAnsi"/>
        </w:rPr>
      </w:pPr>
    </w:p>
    <w:p w14:paraId="3CBD9DBA" w14:textId="4BC3E633" w:rsidR="00991F16" w:rsidRPr="00991F16" w:rsidRDefault="00991F16">
      <w:pPr>
        <w:spacing w:line="369" w:lineRule="auto"/>
        <w:jc w:val="right"/>
        <w:rPr>
          <w:rFonts w:asciiTheme="minorHAnsi" w:hAnsiTheme="minorHAnsi" w:cstheme="minorHAnsi"/>
        </w:rPr>
        <w:sectPr w:rsidR="00991F16" w:rsidRPr="00991F16">
          <w:pgSz w:w="11910" w:h="16840"/>
          <w:pgMar w:top="1580" w:right="1300" w:bottom="680" w:left="1160" w:header="0" w:footer="400" w:gutter="0"/>
          <w:cols w:space="708"/>
        </w:sectPr>
      </w:pPr>
    </w:p>
    <w:tbl>
      <w:tblPr>
        <w:tblW w:w="1011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110"/>
      </w:tblGrid>
      <w:tr w:rsidR="0076501B" w:rsidRPr="00991F16" w14:paraId="5F0CABAF" w14:textId="77777777" w:rsidTr="00286905">
        <w:trPr>
          <w:trHeight w:val="769"/>
          <w:jc w:val="center"/>
        </w:trPr>
        <w:tc>
          <w:tcPr>
            <w:tcW w:w="10110" w:type="dxa"/>
          </w:tcPr>
          <w:p w14:paraId="166FEE10" w14:textId="72FBADC8" w:rsidR="0076501B" w:rsidRPr="00991F16" w:rsidRDefault="0076501B" w:rsidP="0076501B">
            <w:pPr>
              <w:keepNext/>
              <w:widowControl/>
              <w:autoSpaceDE/>
              <w:autoSpaceDN/>
              <w:jc w:val="both"/>
              <w:outlineLvl w:val="2"/>
              <w:rPr>
                <w:rFonts w:asciiTheme="minorHAnsi" w:hAnsiTheme="minorHAnsi" w:cstheme="minorHAnsi"/>
                <w:b/>
                <w:lang w:eastAsia="pl-PL"/>
              </w:rPr>
            </w:pPr>
            <w:bookmarkStart w:id="16" w:name="_Toc67999496"/>
            <w:r w:rsidRPr="00991F16">
              <w:rPr>
                <w:rFonts w:asciiTheme="minorHAnsi" w:hAnsiTheme="minorHAnsi" w:cstheme="minorHAnsi"/>
                <w:bCs/>
                <w:lang w:eastAsia="pl-PL"/>
              </w:rPr>
              <w:lastRenderedPageBreak/>
              <w:t>WA.263.</w:t>
            </w:r>
            <w:r w:rsidR="007C2BC7">
              <w:rPr>
                <w:rFonts w:asciiTheme="minorHAnsi" w:hAnsiTheme="minorHAnsi" w:cstheme="minorHAnsi"/>
                <w:bCs/>
                <w:lang w:eastAsia="pl-PL"/>
              </w:rPr>
              <w:t>33</w:t>
            </w:r>
            <w:r w:rsidRPr="00991F16">
              <w:rPr>
                <w:rFonts w:asciiTheme="minorHAnsi" w:hAnsiTheme="minorHAnsi" w:cstheme="minorHAnsi"/>
                <w:bCs/>
                <w:lang w:eastAsia="pl-PL"/>
              </w:rPr>
              <w:t>.2021.</w:t>
            </w:r>
            <w:r w:rsidR="00DA6579">
              <w:rPr>
                <w:rFonts w:asciiTheme="minorHAnsi" w:hAnsiTheme="minorHAnsi" w:cstheme="minorHAnsi"/>
                <w:bCs/>
                <w:lang w:eastAsia="pl-PL"/>
              </w:rPr>
              <w:t>MW</w:t>
            </w:r>
            <w:r w:rsidRPr="00991F16">
              <w:rPr>
                <w:rFonts w:asciiTheme="minorHAnsi" w:hAnsiTheme="minorHAnsi" w:cstheme="minorHAnsi"/>
                <w:b/>
                <w:lang w:eastAsia="pl-PL"/>
              </w:rPr>
              <w:t xml:space="preserve">                                                                                              ZAŁĄCZNIK NR 5 do SWZ</w:t>
            </w:r>
            <w:bookmarkEnd w:id="16"/>
          </w:p>
        </w:tc>
      </w:tr>
      <w:tr w:rsidR="0076501B" w:rsidRPr="00991F16" w14:paraId="58EF7489" w14:textId="77777777" w:rsidTr="00286905">
        <w:trPr>
          <w:trHeight w:val="81"/>
          <w:jc w:val="center"/>
        </w:trPr>
        <w:tc>
          <w:tcPr>
            <w:tcW w:w="10110" w:type="dxa"/>
          </w:tcPr>
          <w:p w14:paraId="04234A8B" w14:textId="0C5D2E6C" w:rsidR="0076501B" w:rsidRPr="00991F16" w:rsidRDefault="0076501B" w:rsidP="0076501B">
            <w:pPr>
              <w:widowControl/>
              <w:autoSpaceDE/>
              <w:autoSpaceDN/>
              <w:jc w:val="center"/>
              <w:rPr>
                <w:rFonts w:asciiTheme="minorHAnsi" w:hAnsiTheme="minorHAnsi" w:cstheme="minorHAnsi"/>
                <w:b/>
                <w:lang w:eastAsia="pl-PL"/>
              </w:rPr>
            </w:pPr>
            <w:r w:rsidRPr="00991F16">
              <w:rPr>
                <w:rFonts w:asciiTheme="minorHAnsi" w:hAnsiTheme="minorHAnsi" w:cstheme="minorHAnsi"/>
                <w:b/>
                <w:caps/>
                <w:lang w:eastAsia="pl-PL"/>
              </w:rPr>
              <w:t xml:space="preserve">Wykaz </w:t>
            </w:r>
            <w:r w:rsidR="005059C0" w:rsidRPr="00991F16">
              <w:rPr>
                <w:rFonts w:asciiTheme="minorHAnsi" w:hAnsiTheme="minorHAnsi" w:cstheme="minorHAnsi"/>
                <w:b/>
                <w:caps/>
                <w:lang w:eastAsia="pl-PL"/>
              </w:rPr>
              <w:t>DOSTAW</w:t>
            </w:r>
            <w:r w:rsidRPr="00991F16">
              <w:rPr>
                <w:rFonts w:asciiTheme="minorHAnsi" w:hAnsiTheme="minorHAnsi" w:cstheme="minorHAnsi"/>
                <w:b/>
                <w:caps/>
                <w:lang w:eastAsia="pl-PL"/>
              </w:rPr>
              <w:t xml:space="preserve"> </w:t>
            </w:r>
            <w:r w:rsidR="001A4103">
              <w:rPr>
                <w:rFonts w:asciiTheme="minorHAnsi" w:hAnsiTheme="minorHAnsi" w:cstheme="minorHAnsi"/>
                <w:b/>
                <w:caps/>
                <w:lang w:eastAsia="pl-PL"/>
              </w:rPr>
              <w:t>– dla cz. 1-</w:t>
            </w:r>
            <w:r w:rsidR="007C2BC7">
              <w:rPr>
                <w:rFonts w:asciiTheme="minorHAnsi" w:hAnsiTheme="minorHAnsi" w:cstheme="minorHAnsi"/>
                <w:b/>
                <w:caps/>
                <w:lang w:eastAsia="pl-PL"/>
              </w:rPr>
              <w:t>2</w:t>
            </w:r>
          </w:p>
        </w:tc>
      </w:tr>
    </w:tbl>
    <w:p w14:paraId="755694E4" w14:textId="77777777" w:rsidR="0076501B" w:rsidRPr="00991F16" w:rsidRDefault="0076501B" w:rsidP="0076501B">
      <w:pPr>
        <w:widowControl/>
        <w:autoSpaceDE/>
        <w:autoSpaceDN/>
        <w:jc w:val="both"/>
        <w:rPr>
          <w:rFonts w:asciiTheme="minorHAnsi" w:hAnsiTheme="minorHAnsi" w:cstheme="minorHAnsi"/>
          <w:lang w:eastAsia="pl-PL"/>
        </w:rPr>
      </w:pPr>
    </w:p>
    <w:p w14:paraId="159AE8F7" w14:textId="6A48BD4A" w:rsidR="0076501B" w:rsidRPr="00991F16" w:rsidRDefault="0076501B" w:rsidP="0076501B">
      <w:pPr>
        <w:widowControl/>
        <w:autoSpaceDE/>
        <w:autoSpaceDN/>
        <w:jc w:val="both"/>
        <w:rPr>
          <w:rFonts w:asciiTheme="minorHAnsi" w:hAnsiTheme="minorHAnsi" w:cstheme="minorHAnsi"/>
          <w:lang w:eastAsia="pl-PL"/>
        </w:rPr>
      </w:pPr>
      <w:r w:rsidRPr="00991F16">
        <w:rPr>
          <w:rFonts w:asciiTheme="minorHAnsi" w:hAnsiTheme="minorHAnsi" w:cstheme="minorHAnsi"/>
          <w:lang w:eastAsia="pl-PL"/>
        </w:rPr>
        <w:t xml:space="preserve">           potwierdzenie warunku udziału w postępowaniu, o którym mowa w Rozdz. VII ust.1 pkt </w:t>
      </w:r>
      <w:r w:rsidR="00081596" w:rsidRPr="00991F16">
        <w:rPr>
          <w:rFonts w:asciiTheme="minorHAnsi" w:hAnsiTheme="minorHAnsi" w:cstheme="minorHAnsi"/>
          <w:lang w:eastAsia="pl-PL"/>
        </w:rPr>
        <w:t>4</w:t>
      </w:r>
      <w:r w:rsidRPr="00991F16">
        <w:rPr>
          <w:rFonts w:asciiTheme="minorHAnsi" w:hAnsiTheme="minorHAnsi" w:cstheme="minorHAnsi"/>
          <w:lang w:eastAsia="pl-PL"/>
        </w:rPr>
        <w:t xml:space="preserve"> SWZ</w:t>
      </w:r>
    </w:p>
    <w:p w14:paraId="202766B9" w14:textId="0861D855" w:rsidR="0076501B" w:rsidRPr="00991F16" w:rsidRDefault="0076501B" w:rsidP="0076501B">
      <w:pPr>
        <w:widowControl/>
        <w:tabs>
          <w:tab w:val="left" w:pos="5670"/>
        </w:tabs>
        <w:autoSpaceDE/>
        <w:autoSpaceDN/>
        <w:jc w:val="both"/>
        <w:rPr>
          <w:rFonts w:asciiTheme="minorHAnsi" w:hAnsiTheme="minorHAnsi" w:cstheme="minorHAnsi"/>
          <w:lang w:eastAsia="pl-PL"/>
        </w:rPr>
      </w:pPr>
    </w:p>
    <w:p w14:paraId="2CB4D7DF" w14:textId="30CA592F" w:rsidR="00DC1313" w:rsidRPr="00991F16" w:rsidRDefault="00DC1313" w:rsidP="0076501B">
      <w:pPr>
        <w:widowControl/>
        <w:tabs>
          <w:tab w:val="left" w:pos="5670"/>
        </w:tabs>
        <w:autoSpaceDE/>
        <w:autoSpaceDN/>
        <w:jc w:val="both"/>
        <w:rPr>
          <w:rFonts w:asciiTheme="minorHAnsi" w:hAnsiTheme="minorHAnsi" w:cstheme="minorHAnsi"/>
          <w:lang w:eastAsia="pl-PL"/>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2687"/>
        <w:gridCol w:w="2687"/>
        <w:gridCol w:w="1689"/>
        <w:gridCol w:w="1689"/>
      </w:tblGrid>
      <w:tr w:rsidR="005059C0" w:rsidRPr="00991F16" w14:paraId="23A37844" w14:textId="77777777" w:rsidTr="005059C0">
        <w:trPr>
          <w:cantSplit/>
          <w:trHeight w:val="626"/>
        </w:trPr>
        <w:tc>
          <w:tcPr>
            <w:tcW w:w="310" w:type="pct"/>
            <w:vAlign w:val="center"/>
          </w:tcPr>
          <w:p w14:paraId="1F623E0C"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Lp.</w:t>
            </w:r>
          </w:p>
        </w:tc>
        <w:tc>
          <w:tcPr>
            <w:tcW w:w="1440" w:type="pct"/>
            <w:vAlign w:val="center"/>
          </w:tcPr>
          <w:p w14:paraId="16F30C22"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Przedmiot dostawy</w:t>
            </w:r>
          </w:p>
        </w:tc>
        <w:tc>
          <w:tcPr>
            <w:tcW w:w="1440" w:type="pct"/>
            <w:vAlign w:val="center"/>
          </w:tcPr>
          <w:p w14:paraId="0525298E"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Odbiorca</w:t>
            </w:r>
          </w:p>
        </w:tc>
        <w:tc>
          <w:tcPr>
            <w:tcW w:w="905" w:type="pct"/>
          </w:tcPr>
          <w:p w14:paraId="7DB7DEB6"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Wartość dostawy/ umowy</w:t>
            </w:r>
          </w:p>
        </w:tc>
        <w:tc>
          <w:tcPr>
            <w:tcW w:w="905" w:type="pct"/>
            <w:vAlign w:val="center"/>
          </w:tcPr>
          <w:p w14:paraId="11E7D9D1"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Data wykonania dostawy</w:t>
            </w:r>
          </w:p>
          <w:p w14:paraId="069BD769"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(dzień-miesiąc-rok)</w:t>
            </w:r>
          </w:p>
        </w:tc>
      </w:tr>
      <w:tr w:rsidR="005059C0" w:rsidRPr="00991F16" w14:paraId="763A2E06" w14:textId="77777777" w:rsidTr="005059C0">
        <w:trPr>
          <w:cantSplit/>
          <w:trHeight w:val="423"/>
        </w:trPr>
        <w:tc>
          <w:tcPr>
            <w:tcW w:w="310" w:type="pct"/>
            <w:vAlign w:val="center"/>
          </w:tcPr>
          <w:p w14:paraId="5149871E" w14:textId="77777777" w:rsidR="005059C0" w:rsidRPr="00991F16" w:rsidRDefault="005059C0" w:rsidP="005059C0">
            <w:pPr>
              <w:widowControl/>
              <w:autoSpaceDE/>
              <w:autoSpaceDN/>
              <w:jc w:val="center"/>
              <w:rPr>
                <w:rFonts w:asciiTheme="minorHAnsi" w:hAnsiTheme="minorHAnsi" w:cstheme="minorHAnsi"/>
                <w:lang w:eastAsia="pl-PL"/>
              </w:rPr>
            </w:pPr>
            <w:r w:rsidRPr="00991F16">
              <w:rPr>
                <w:rFonts w:asciiTheme="minorHAnsi" w:hAnsiTheme="minorHAnsi" w:cstheme="minorHAnsi"/>
                <w:lang w:eastAsia="pl-PL"/>
              </w:rPr>
              <w:t>1.</w:t>
            </w:r>
          </w:p>
        </w:tc>
        <w:tc>
          <w:tcPr>
            <w:tcW w:w="1440" w:type="pct"/>
            <w:vAlign w:val="center"/>
          </w:tcPr>
          <w:p w14:paraId="0CD16F81" w14:textId="77777777" w:rsidR="005059C0" w:rsidRPr="00991F16" w:rsidRDefault="005059C0" w:rsidP="005059C0">
            <w:pPr>
              <w:widowControl/>
              <w:autoSpaceDE/>
              <w:autoSpaceDN/>
              <w:rPr>
                <w:rFonts w:asciiTheme="minorHAnsi" w:hAnsiTheme="minorHAnsi" w:cstheme="minorHAnsi"/>
                <w:lang w:eastAsia="pl-PL"/>
              </w:rPr>
            </w:pPr>
          </w:p>
          <w:p w14:paraId="59AF6707" w14:textId="77777777" w:rsidR="005059C0" w:rsidRPr="00991F16" w:rsidRDefault="005059C0" w:rsidP="005059C0">
            <w:pPr>
              <w:widowControl/>
              <w:autoSpaceDE/>
              <w:autoSpaceDN/>
              <w:rPr>
                <w:rFonts w:asciiTheme="minorHAnsi" w:hAnsiTheme="minorHAnsi" w:cstheme="minorHAnsi"/>
                <w:lang w:eastAsia="pl-PL"/>
              </w:rPr>
            </w:pPr>
          </w:p>
          <w:p w14:paraId="3910561A" w14:textId="77777777" w:rsidR="005059C0" w:rsidRPr="00991F16" w:rsidRDefault="005059C0" w:rsidP="005059C0">
            <w:pPr>
              <w:widowControl/>
              <w:autoSpaceDE/>
              <w:autoSpaceDN/>
              <w:rPr>
                <w:rFonts w:asciiTheme="minorHAnsi" w:hAnsiTheme="minorHAnsi" w:cstheme="minorHAnsi"/>
                <w:lang w:eastAsia="pl-PL"/>
              </w:rPr>
            </w:pPr>
          </w:p>
        </w:tc>
        <w:tc>
          <w:tcPr>
            <w:tcW w:w="1440" w:type="pct"/>
            <w:vAlign w:val="center"/>
          </w:tcPr>
          <w:p w14:paraId="42C40620" w14:textId="77777777" w:rsidR="005059C0" w:rsidRPr="00991F16" w:rsidRDefault="005059C0" w:rsidP="005059C0">
            <w:pPr>
              <w:widowControl/>
              <w:autoSpaceDE/>
              <w:autoSpaceDN/>
              <w:rPr>
                <w:rFonts w:asciiTheme="minorHAnsi" w:hAnsiTheme="minorHAnsi" w:cstheme="minorHAnsi"/>
                <w:lang w:eastAsia="pl-PL"/>
              </w:rPr>
            </w:pPr>
          </w:p>
        </w:tc>
        <w:tc>
          <w:tcPr>
            <w:tcW w:w="905" w:type="pct"/>
          </w:tcPr>
          <w:p w14:paraId="752BDBEE" w14:textId="77777777" w:rsidR="005059C0" w:rsidRPr="00991F16" w:rsidRDefault="005059C0" w:rsidP="005059C0">
            <w:pPr>
              <w:widowControl/>
              <w:autoSpaceDE/>
              <w:autoSpaceDN/>
              <w:rPr>
                <w:rFonts w:asciiTheme="minorHAnsi" w:hAnsiTheme="minorHAnsi" w:cstheme="minorHAnsi"/>
                <w:lang w:eastAsia="pl-PL"/>
              </w:rPr>
            </w:pPr>
          </w:p>
        </w:tc>
        <w:tc>
          <w:tcPr>
            <w:tcW w:w="905" w:type="pct"/>
            <w:vAlign w:val="center"/>
          </w:tcPr>
          <w:p w14:paraId="2EA11F4A" w14:textId="77777777" w:rsidR="005059C0" w:rsidRPr="00991F16" w:rsidRDefault="005059C0" w:rsidP="005059C0">
            <w:pPr>
              <w:widowControl/>
              <w:autoSpaceDE/>
              <w:autoSpaceDN/>
              <w:rPr>
                <w:rFonts w:asciiTheme="minorHAnsi" w:hAnsiTheme="minorHAnsi" w:cstheme="minorHAnsi"/>
                <w:lang w:eastAsia="pl-PL"/>
              </w:rPr>
            </w:pPr>
          </w:p>
        </w:tc>
      </w:tr>
      <w:tr w:rsidR="005059C0" w:rsidRPr="00991F16" w14:paraId="047BFBA7" w14:textId="77777777" w:rsidTr="005059C0">
        <w:trPr>
          <w:cantSplit/>
          <w:trHeight w:val="410"/>
        </w:trPr>
        <w:tc>
          <w:tcPr>
            <w:tcW w:w="310" w:type="pct"/>
            <w:vAlign w:val="center"/>
          </w:tcPr>
          <w:p w14:paraId="31049BB5" w14:textId="77777777" w:rsidR="005059C0" w:rsidRPr="00991F16" w:rsidRDefault="005059C0" w:rsidP="005059C0">
            <w:pPr>
              <w:widowControl/>
              <w:autoSpaceDE/>
              <w:autoSpaceDN/>
              <w:jc w:val="center"/>
              <w:rPr>
                <w:rFonts w:asciiTheme="minorHAnsi" w:hAnsiTheme="minorHAnsi" w:cstheme="minorHAnsi"/>
                <w:lang w:eastAsia="pl-PL"/>
              </w:rPr>
            </w:pPr>
            <w:r w:rsidRPr="00991F16">
              <w:rPr>
                <w:rFonts w:asciiTheme="minorHAnsi" w:hAnsiTheme="minorHAnsi" w:cstheme="minorHAnsi"/>
                <w:lang w:eastAsia="pl-PL"/>
              </w:rPr>
              <w:t>2.</w:t>
            </w:r>
          </w:p>
        </w:tc>
        <w:tc>
          <w:tcPr>
            <w:tcW w:w="1440" w:type="pct"/>
            <w:vAlign w:val="center"/>
          </w:tcPr>
          <w:p w14:paraId="18D64E97" w14:textId="77777777" w:rsidR="005059C0" w:rsidRPr="00991F16" w:rsidRDefault="005059C0" w:rsidP="005059C0">
            <w:pPr>
              <w:widowControl/>
              <w:autoSpaceDE/>
              <w:autoSpaceDN/>
              <w:rPr>
                <w:rFonts w:asciiTheme="minorHAnsi" w:hAnsiTheme="minorHAnsi" w:cstheme="minorHAnsi"/>
                <w:lang w:eastAsia="pl-PL"/>
              </w:rPr>
            </w:pPr>
          </w:p>
          <w:p w14:paraId="7091B68B" w14:textId="77777777" w:rsidR="005059C0" w:rsidRPr="00991F16" w:rsidRDefault="005059C0" w:rsidP="005059C0">
            <w:pPr>
              <w:widowControl/>
              <w:autoSpaceDE/>
              <w:autoSpaceDN/>
              <w:rPr>
                <w:rFonts w:asciiTheme="minorHAnsi" w:hAnsiTheme="minorHAnsi" w:cstheme="minorHAnsi"/>
                <w:lang w:eastAsia="pl-PL"/>
              </w:rPr>
            </w:pPr>
          </w:p>
          <w:p w14:paraId="2114DB79" w14:textId="77777777" w:rsidR="005059C0" w:rsidRPr="00991F16" w:rsidRDefault="005059C0" w:rsidP="005059C0">
            <w:pPr>
              <w:widowControl/>
              <w:autoSpaceDE/>
              <w:autoSpaceDN/>
              <w:rPr>
                <w:rFonts w:asciiTheme="minorHAnsi" w:hAnsiTheme="minorHAnsi" w:cstheme="minorHAnsi"/>
                <w:lang w:eastAsia="pl-PL"/>
              </w:rPr>
            </w:pPr>
          </w:p>
        </w:tc>
        <w:tc>
          <w:tcPr>
            <w:tcW w:w="1440" w:type="pct"/>
            <w:vAlign w:val="center"/>
          </w:tcPr>
          <w:p w14:paraId="383476DE" w14:textId="77777777" w:rsidR="005059C0" w:rsidRPr="00991F16" w:rsidRDefault="005059C0" w:rsidP="005059C0">
            <w:pPr>
              <w:widowControl/>
              <w:autoSpaceDE/>
              <w:autoSpaceDN/>
              <w:rPr>
                <w:rFonts w:asciiTheme="minorHAnsi" w:hAnsiTheme="minorHAnsi" w:cstheme="minorHAnsi"/>
                <w:lang w:eastAsia="pl-PL"/>
              </w:rPr>
            </w:pPr>
          </w:p>
        </w:tc>
        <w:tc>
          <w:tcPr>
            <w:tcW w:w="905" w:type="pct"/>
          </w:tcPr>
          <w:p w14:paraId="4FC0E82E" w14:textId="77777777" w:rsidR="005059C0" w:rsidRPr="00991F16" w:rsidRDefault="005059C0" w:rsidP="005059C0">
            <w:pPr>
              <w:widowControl/>
              <w:autoSpaceDE/>
              <w:autoSpaceDN/>
              <w:rPr>
                <w:rFonts w:asciiTheme="minorHAnsi" w:hAnsiTheme="minorHAnsi" w:cstheme="minorHAnsi"/>
                <w:lang w:eastAsia="pl-PL"/>
              </w:rPr>
            </w:pPr>
          </w:p>
        </w:tc>
        <w:tc>
          <w:tcPr>
            <w:tcW w:w="905" w:type="pct"/>
            <w:vAlign w:val="center"/>
          </w:tcPr>
          <w:p w14:paraId="36981C21" w14:textId="77777777" w:rsidR="005059C0" w:rsidRPr="00991F16" w:rsidRDefault="005059C0" w:rsidP="005059C0">
            <w:pPr>
              <w:widowControl/>
              <w:autoSpaceDE/>
              <w:autoSpaceDN/>
              <w:rPr>
                <w:rFonts w:asciiTheme="minorHAnsi" w:hAnsiTheme="minorHAnsi" w:cstheme="minorHAnsi"/>
                <w:lang w:eastAsia="pl-PL"/>
              </w:rPr>
            </w:pPr>
          </w:p>
        </w:tc>
      </w:tr>
    </w:tbl>
    <w:p w14:paraId="5DCC2B60" w14:textId="7CA8F0C4"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82988CF" w14:textId="6C7265E8"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BBC6718" w14:textId="05CC00A1"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E40CC2B" w14:textId="16E589DB"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EE65053" w14:textId="64A48213"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161F11E9" w14:textId="77777777"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229C870C" w14:textId="77777777" w:rsidR="0076501B" w:rsidRPr="00991F16" w:rsidRDefault="0076501B" w:rsidP="0076501B">
      <w:pPr>
        <w:widowControl/>
        <w:tabs>
          <w:tab w:val="left" w:pos="5670"/>
        </w:tabs>
        <w:autoSpaceDE/>
        <w:autoSpaceDN/>
        <w:jc w:val="both"/>
        <w:rPr>
          <w:rFonts w:asciiTheme="minorHAnsi" w:hAnsiTheme="minorHAnsi" w:cstheme="minorHAnsi"/>
          <w:lang w:eastAsia="pl-PL"/>
        </w:rPr>
      </w:pPr>
    </w:p>
    <w:p w14:paraId="6EF1021C" w14:textId="12E2B246" w:rsidR="00D23F9B" w:rsidRPr="00991F16" w:rsidRDefault="0076501B" w:rsidP="0076501B">
      <w:pPr>
        <w:spacing w:before="161"/>
        <w:ind w:right="116"/>
        <w:jc w:val="right"/>
        <w:rPr>
          <w:rFonts w:asciiTheme="minorHAnsi" w:hAnsiTheme="minorHAnsi" w:cstheme="minorHAnsi"/>
          <w:lang w:eastAsia="pl-PL"/>
        </w:rPr>
      </w:pPr>
      <w:r w:rsidRPr="00991F16">
        <w:rPr>
          <w:rFonts w:asciiTheme="minorHAnsi" w:hAnsiTheme="minorHAnsi" w:cstheme="minorHAnsi"/>
          <w:lang w:eastAsia="pl-PL"/>
        </w:rPr>
        <w:t>................................., dn. ..................... 202</w:t>
      </w:r>
      <w:r w:rsidR="009C5871" w:rsidRPr="00991F16">
        <w:rPr>
          <w:rFonts w:asciiTheme="minorHAnsi" w:hAnsiTheme="minorHAnsi" w:cstheme="minorHAnsi"/>
          <w:lang w:eastAsia="pl-PL"/>
        </w:rPr>
        <w:t>1</w:t>
      </w:r>
      <w:r w:rsidRPr="00991F16">
        <w:rPr>
          <w:rFonts w:asciiTheme="minorHAnsi" w:hAnsiTheme="minorHAnsi" w:cstheme="minorHAnsi"/>
          <w:lang w:eastAsia="pl-PL"/>
        </w:rPr>
        <w:t xml:space="preserve"> r.      </w:t>
      </w:r>
    </w:p>
    <w:p w14:paraId="7D48A972" w14:textId="73AA7FAD" w:rsidR="0076501B" w:rsidRPr="00991F16" w:rsidRDefault="0076501B" w:rsidP="0076501B">
      <w:pPr>
        <w:spacing w:before="161"/>
        <w:ind w:right="116"/>
        <w:jc w:val="right"/>
        <w:rPr>
          <w:rFonts w:asciiTheme="minorHAnsi" w:hAnsiTheme="minorHAnsi" w:cstheme="minorHAnsi"/>
          <w:b/>
          <w:i/>
        </w:rPr>
      </w:pPr>
      <w:r w:rsidRPr="00991F16">
        <w:rPr>
          <w:rFonts w:asciiTheme="minorHAnsi" w:hAnsiTheme="minorHAnsi" w:cstheme="minorHAnsi"/>
          <w:lang w:eastAsia="pl-PL"/>
        </w:rPr>
        <w:t xml:space="preserve">       </w:t>
      </w:r>
    </w:p>
    <w:p w14:paraId="43613E4D" w14:textId="77777777" w:rsidR="00D23F9B" w:rsidRPr="00991F16" w:rsidRDefault="00D23F9B" w:rsidP="00D23F9B">
      <w:pPr>
        <w:spacing w:before="161"/>
        <w:ind w:right="116"/>
        <w:jc w:val="right"/>
        <w:rPr>
          <w:rFonts w:asciiTheme="minorHAnsi" w:hAnsiTheme="minorHAnsi" w:cstheme="minorHAnsi"/>
          <w:b/>
          <w:i/>
        </w:rPr>
      </w:pPr>
      <w:r w:rsidRPr="00991F16">
        <w:rPr>
          <w:rFonts w:asciiTheme="minorHAnsi" w:hAnsiTheme="minorHAnsi" w:cstheme="minorHAnsi"/>
          <w:b/>
          <w:i/>
        </w:rPr>
        <w:t>……………………………….</w:t>
      </w:r>
    </w:p>
    <w:p w14:paraId="63D145A7" w14:textId="049FDCC7" w:rsidR="00D23F9B" w:rsidRPr="00991F16" w:rsidRDefault="00D23F9B" w:rsidP="00D23F9B">
      <w:pPr>
        <w:spacing w:before="161"/>
        <w:ind w:right="116"/>
        <w:jc w:val="right"/>
        <w:rPr>
          <w:rFonts w:asciiTheme="minorHAnsi" w:hAnsiTheme="minorHAnsi" w:cstheme="minorHAnsi"/>
          <w:b/>
          <w:i/>
        </w:rPr>
      </w:pPr>
      <w:r w:rsidRPr="00991F16">
        <w:rPr>
          <w:rFonts w:asciiTheme="minorHAnsi" w:hAnsiTheme="minorHAnsi" w:cstheme="minorHAnsi"/>
          <w:b/>
          <w:i/>
        </w:rPr>
        <w:t>Imię i nazwisko podpisano elektronicznie</w:t>
      </w:r>
    </w:p>
    <w:p w14:paraId="73AD3F83" w14:textId="77777777" w:rsidR="00D23F9B" w:rsidRPr="00991F16" w:rsidRDefault="00D23F9B">
      <w:pPr>
        <w:spacing w:before="161"/>
        <w:ind w:right="116"/>
        <w:jc w:val="right"/>
        <w:rPr>
          <w:rFonts w:asciiTheme="minorHAnsi" w:hAnsiTheme="minorHAnsi" w:cstheme="minorHAnsi"/>
          <w:b/>
          <w:i/>
        </w:rPr>
      </w:pPr>
    </w:p>
    <w:p w14:paraId="09E82C53" w14:textId="77777777" w:rsidR="00D23F9B" w:rsidRPr="00991F16" w:rsidRDefault="00D23F9B">
      <w:pPr>
        <w:spacing w:before="161"/>
        <w:ind w:right="116"/>
        <w:jc w:val="right"/>
        <w:rPr>
          <w:rFonts w:asciiTheme="minorHAnsi" w:hAnsiTheme="minorHAnsi" w:cstheme="minorHAnsi"/>
          <w:b/>
          <w:i/>
        </w:rPr>
      </w:pPr>
    </w:p>
    <w:p w14:paraId="31845D91" w14:textId="77777777" w:rsidR="00D23F9B" w:rsidRPr="00991F16" w:rsidRDefault="00D23F9B">
      <w:pPr>
        <w:spacing w:before="161"/>
        <w:ind w:right="116"/>
        <w:jc w:val="right"/>
        <w:rPr>
          <w:rFonts w:asciiTheme="minorHAnsi" w:hAnsiTheme="minorHAnsi" w:cstheme="minorHAnsi"/>
          <w:b/>
          <w:i/>
        </w:rPr>
      </w:pPr>
    </w:p>
    <w:p w14:paraId="15134491" w14:textId="77777777" w:rsidR="00D23F9B" w:rsidRPr="00991F16" w:rsidRDefault="00D23F9B">
      <w:pPr>
        <w:spacing w:before="161"/>
        <w:ind w:right="116"/>
        <w:jc w:val="right"/>
        <w:rPr>
          <w:rFonts w:asciiTheme="minorHAnsi" w:hAnsiTheme="minorHAnsi" w:cstheme="minorHAnsi"/>
          <w:b/>
          <w:i/>
        </w:rPr>
      </w:pPr>
    </w:p>
    <w:p w14:paraId="17AF7C24" w14:textId="77777777" w:rsidR="00D23F9B" w:rsidRPr="00991F16" w:rsidRDefault="00D23F9B">
      <w:pPr>
        <w:spacing w:before="161"/>
        <w:ind w:right="116"/>
        <w:jc w:val="right"/>
        <w:rPr>
          <w:rFonts w:asciiTheme="minorHAnsi" w:hAnsiTheme="minorHAnsi" w:cstheme="minorHAnsi"/>
          <w:b/>
          <w:i/>
        </w:rPr>
      </w:pPr>
    </w:p>
    <w:p w14:paraId="4BA78C9C" w14:textId="77777777" w:rsidR="00D23F9B" w:rsidRPr="00991F16" w:rsidRDefault="00D23F9B">
      <w:pPr>
        <w:spacing w:before="161"/>
        <w:ind w:right="116"/>
        <w:jc w:val="right"/>
        <w:rPr>
          <w:rFonts w:asciiTheme="minorHAnsi" w:hAnsiTheme="minorHAnsi" w:cstheme="minorHAnsi"/>
          <w:b/>
          <w:i/>
        </w:rPr>
      </w:pPr>
    </w:p>
    <w:p w14:paraId="67667363" w14:textId="77777777" w:rsidR="00D23F9B" w:rsidRPr="00991F16" w:rsidRDefault="00D23F9B">
      <w:pPr>
        <w:spacing w:before="161"/>
        <w:ind w:right="116"/>
        <w:jc w:val="right"/>
        <w:rPr>
          <w:rFonts w:asciiTheme="minorHAnsi" w:hAnsiTheme="minorHAnsi" w:cstheme="minorHAnsi"/>
          <w:b/>
          <w:i/>
        </w:rPr>
      </w:pPr>
    </w:p>
    <w:p w14:paraId="308E42DF" w14:textId="77777777" w:rsidR="00D23F9B" w:rsidRPr="00991F16" w:rsidRDefault="00D23F9B">
      <w:pPr>
        <w:spacing w:before="161"/>
        <w:ind w:right="116"/>
        <w:jc w:val="right"/>
        <w:rPr>
          <w:rFonts w:asciiTheme="minorHAnsi" w:hAnsiTheme="minorHAnsi" w:cstheme="minorHAnsi"/>
          <w:b/>
          <w:i/>
        </w:rPr>
      </w:pPr>
    </w:p>
    <w:p w14:paraId="3997AFE0" w14:textId="77777777" w:rsidR="00D23F9B" w:rsidRPr="00991F16" w:rsidRDefault="00D23F9B">
      <w:pPr>
        <w:spacing w:before="161"/>
        <w:ind w:right="116"/>
        <w:jc w:val="right"/>
        <w:rPr>
          <w:rFonts w:asciiTheme="minorHAnsi" w:hAnsiTheme="minorHAnsi" w:cstheme="minorHAnsi"/>
          <w:b/>
          <w:i/>
        </w:rPr>
      </w:pPr>
    </w:p>
    <w:p w14:paraId="2081BF4C" w14:textId="77777777" w:rsidR="00D23F9B" w:rsidRPr="00991F16" w:rsidRDefault="00D23F9B">
      <w:pPr>
        <w:spacing w:before="161"/>
        <w:ind w:right="116"/>
        <w:jc w:val="right"/>
        <w:rPr>
          <w:rFonts w:asciiTheme="minorHAnsi" w:hAnsiTheme="minorHAnsi" w:cstheme="minorHAnsi"/>
          <w:b/>
          <w:i/>
        </w:rPr>
      </w:pPr>
    </w:p>
    <w:p w14:paraId="5A6F4962" w14:textId="77777777" w:rsidR="00D23F9B" w:rsidRPr="00991F16" w:rsidRDefault="00D23F9B">
      <w:pPr>
        <w:spacing w:before="161"/>
        <w:ind w:right="116"/>
        <w:jc w:val="right"/>
        <w:rPr>
          <w:rFonts w:asciiTheme="minorHAnsi" w:hAnsiTheme="minorHAnsi" w:cstheme="minorHAnsi"/>
          <w:b/>
          <w:i/>
        </w:rPr>
      </w:pPr>
    </w:p>
    <w:p w14:paraId="70DDFAF4" w14:textId="2A243B9A" w:rsidR="00F7208E" w:rsidRPr="00991F16" w:rsidRDefault="008C7CF7">
      <w:pPr>
        <w:spacing w:before="161"/>
        <w:ind w:right="116"/>
        <w:jc w:val="right"/>
        <w:rPr>
          <w:rFonts w:asciiTheme="minorHAnsi" w:hAnsiTheme="minorHAnsi" w:cstheme="minorHAnsi"/>
          <w:b/>
          <w:i/>
        </w:rPr>
      </w:pPr>
      <w:r w:rsidRPr="00991F16">
        <w:rPr>
          <w:rFonts w:asciiTheme="minorHAnsi" w:hAnsiTheme="minorHAnsi" w:cstheme="minorHAnsi"/>
          <w:b/>
          <w:i/>
        </w:rPr>
        <w:lastRenderedPageBreak/>
        <w:t>Załącznik nr 6 do SWZ</w:t>
      </w:r>
    </w:p>
    <w:p w14:paraId="0EF16997" w14:textId="77777777" w:rsidR="00F7208E" w:rsidRPr="00991F16" w:rsidRDefault="00F7208E">
      <w:pPr>
        <w:pStyle w:val="Tekstpodstawowy"/>
        <w:rPr>
          <w:rFonts w:asciiTheme="minorHAnsi" w:hAnsiTheme="minorHAnsi" w:cstheme="minorHAnsi"/>
          <w:b/>
          <w:i/>
        </w:rPr>
      </w:pPr>
    </w:p>
    <w:p w14:paraId="0340BA81" w14:textId="77777777" w:rsidR="00F7208E" w:rsidRPr="00991F16" w:rsidRDefault="008C7CF7">
      <w:pPr>
        <w:pStyle w:val="Nagwek1"/>
        <w:ind w:left="258"/>
        <w:jc w:val="both"/>
        <w:rPr>
          <w:rFonts w:asciiTheme="minorHAnsi" w:hAnsiTheme="minorHAnsi" w:cstheme="minorHAnsi"/>
        </w:rPr>
      </w:pPr>
      <w:bookmarkStart w:id="17" w:name="_Toc67999497"/>
      <w:r w:rsidRPr="00991F16">
        <w:rPr>
          <w:rFonts w:asciiTheme="minorHAnsi" w:hAnsiTheme="minorHAnsi" w:cstheme="minorHAnsi"/>
        </w:rPr>
        <w:t>Klauzula informacyjna dotycząca przetwarzania danych osobowych</w:t>
      </w:r>
      <w:bookmarkEnd w:id="17"/>
    </w:p>
    <w:p w14:paraId="653F85F5" w14:textId="0D10F825" w:rsidR="00F7208E" w:rsidRPr="00991F16" w:rsidRDefault="008C7CF7">
      <w:pPr>
        <w:pStyle w:val="Akapitzlist"/>
        <w:numPr>
          <w:ilvl w:val="0"/>
          <w:numId w:val="2"/>
        </w:numPr>
        <w:tabs>
          <w:tab w:val="left" w:pos="542"/>
        </w:tabs>
        <w:spacing w:before="136" w:line="276" w:lineRule="auto"/>
        <w:ind w:right="116"/>
        <w:rPr>
          <w:rFonts w:asciiTheme="minorHAnsi" w:hAnsiTheme="minorHAnsi" w:cstheme="minorHAnsi"/>
        </w:rPr>
      </w:pPr>
      <w:r w:rsidRPr="00991F16">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7A2A5C">
        <w:rPr>
          <w:rFonts w:asciiTheme="minorHAnsi" w:hAnsiTheme="minorHAnsi" w:cstheme="minorHAnsi"/>
        </w:rPr>
        <w:br/>
      </w:r>
      <w:r w:rsidRPr="00991F16">
        <w:rPr>
          <w:rFonts w:asciiTheme="minorHAnsi" w:hAnsiTheme="minorHAnsi" w:cstheme="minorHAnsi"/>
        </w:rPr>
        <w:t>z przetwarzaniem danych osobowych i w sprawie swobodnego przepływu takich danych oraz uchylenia dyrektywy 95/46/WE (ogólne rozporządzenie o ochronie danych) (Dz. Urz. UE L 119    z 04.05.2016, str. 1), dalej „RODO”, informuję,</w:t>
      </w:r>
      <w:r w:rsidRPr="00991F16">
        <w:rPr>
          <w:rFonts w:asciiTheme="minorHAnsi" w:hAnsiTheme="minorHAnsi" w:cstheme="minorHAnsi"/>
          <w:spacing w:val="-6"/>
        </w:rPr>
        <w:t xml:space="preserve"> </w:t>
      </w:r>
      <w:r w:rsidRPr="00991F16">
        <w:rPr>
          <w:rFonts w:asciiTheme="minorHAnsi" w:hAnsiTheme="minorHAnsi" w:cstheme="minorHAnsi"/>
        </w:rPr>
        <w:t>że:</w:t>
      </w:r>
    </w:p>
    <w:p w14:paraId="5102F075" w14:textId="0F64DB4F" w:rsidR="00F7208E" w:rsidRPr="00991F16" w:rsidRDefault="008C7CF7">
      <w:pPr>
        <w:pStyle w:val="Akapitzlist"/>
        <w:numPr>
          <w:ilvl w:val="1"/>
          <w:numId w:val="2"/>
        </w:numPr>
        <w:tabs>
          <w:tab w:val="left" w:pos="825"/>
        </w:tabs>
        <w:spacing w:line="273" w:lineRule="auto"/>
        <w:ind w:left="824" w:right="117"/>
        <w:rPr>
          <w:rFonts w:asciiTheme="minorHAnsi" w:hAnsiTheme="minorHAnsi" w:cstheme="minorHAnsi"/>
          <w:i/>
        </w:rPr>
      </w:pPr>
      <w:r w:rsidRPr="00991F16">
        <w:rPr>
          <w:rFonts w:asciiTheme="minorHAnsi" w:hAnsiTheme="minorHAnsi" w:cstheme="minorHAnsi"/>
        </w:rPr>
        <w:t xml:space="preserve">administratorem Pani/Pana danych osobowych  jest  </w:t>
      </w:r>
      <w:r w:rsidR="00D51A5C" w:rsidRPr="00991F16">
        <w:rPr>
          <w:rFonts w:asciiTheme="minorHAnsi" w:hAnsiTheme="minorHAnsi" w:cstheme="minorHAnsi"/>
        </w:rPr>
        <w:t>Centrum Projektów Europejskich w Warszawie, ul. Domaniewska 39, 02-672 Warszawa</w:t>
      </w:r>
      <w:r w:rsidRPr="00991F16">
        <w:rPr>
          <w:rFonts w:asciiTheme="minorHAnsi" w:hAnsiTheme="minorHAnsi" w:cstheme="minorHAnsi"/>
        </w:rPr>
        <w:t xml:space="preserve"> (dalej</w:t>
      </w:r>
      <w:r w:rsidRPr="00991F16">
        <w:rPr>
          <w:rFonts w:asciiTheme="minorHAnsi" w:hAnsiTheme="minorHAnsi" w:cstheme="minorHAnsi"/>
          <w:spacing w:val="-3"/>
        </w:rPr>
        <w:t xml:space="preserve"> </w:t>
      </w:r>
      <w:r w:rsidR="00D51A5C" w:rsidRPr="00991F16">
        <w:rPr>
          <w:rFonts w:asciiTheme="minorHAnsi" w:hAnsiTheme="minorHAnsi" w:cstheme="minorHAnsi"/>
        </w:rPr>
        <w:t>CPE</w:t>
      </w:r>
      <w:r w:rsidRPr="00991F16">
        <w:rPr>
          <w:rFonts w:asciiTheme="minorHAnsi" w:hAnsiTheme="minorHAnsi" w:cstheme="minorHAnsi"/>
        </w:rPr>
        <w:t>)</w:t>
      </w:r>
      <w:r w:rsidRPr="00991F16">
        <w:rPr>
          <w:rFonts w:asciiTheme="minorHAnsi" w:hAnsiTheme="minorHAnsi" w:cstheme="minorHAnsi"/>
          <w:i/>
        </w:rPr>
        <w:t>;</w:t>
      </w:r>
    </w:p>
    <w:p w14:paraId="78CF8AEC" w14:textId="77777777" w:rsidR="00F7208E" w:rsidRPr="00991F16" w:rsidRDefault="008C7CF7">
      <w:pPr>
        <w:pStyle w:val="Akapitzlist"/>
        <w:numPr>
          <w:ilvl w:val="1"/>
          <w:numId w:val="2"/>
        </w:numPr>
        <w:tabs>
          <w:tab w:val="left" w:pos="825"/>
        </w:tabs>
        <w:spacing w:before="62" w:line="273" w:lineRule="auto"/>
        <w:ind w:left="824" w:right="116"/>
        <w:rPr>
          <w:rFonts w:asciiTheme="minorHAnsi" w:hAnsiTheme="minorHAnsi" w:cstheme="minorHAnsi"/>
        </w:rPr>
      </w:pPr>
      <w:r w:rsidRPr="00991F16">
        <w:rPr>
          <w:rFonts w:asciiTheme="minorHAnsi" w:hAnsiTheme="minorHAnsi" w:cstheme="minorHAnsi"/>
        </w:rPr>
        <w:t>w sprawach związanych z Pani/Pana danymi proszę kontaktować się z Inspektorem Ochrony Danych,</w:t>
      </w:r>
      <w:r w:rsidRPr="00991F16">
        <w:rPr>
          <w:rFonts w:asciiTheme="minorHAnsi" w:hAnsiTheme="minorHAnsi" w:cstheme="minorHAnsi"/>
          <w:spacing w:val="13"/>
        </w:rPr>
        <w:t xml:space="preserve"> </w:t>
      </w:r>
      <w:r w:rsidRPr="00991F16">
        <w:rPr>
          <w:rFonts w:asciiTheme="minorHAnsi" w:hAnsiTheme="minorHAnsi" w:cstheme="minorHAnsi"/>
        </w:rPr>
        <w:t>kontakt</w:t>
      </w:r>
      <w:r w:rsidRPr="00991F16">
        <w:rPr>
          <w:rFonts w:asciiTheme="minorHAnsi" w:hAnsiTheme="minorHAnsi" w:cstheme="minorHAnsi"/>
          <w:spacing w:val="14"/>
        </w:rPr>
        <w:t xml:space="preserve"> </w:t>
      </w:r>
      <w:r w:rsidRPr="00991F16">
        <w:rPr>
          <w:rFonts w:asciiTheme="minorHAnsi" w:hAnsiTheme="minorHAnsi" w:cstheme="minorHAnsi"/>
        </w:rPr>
        <w:t>pisemny</w:t>
      </w:r>
      <w:r w:rsidRPr="00991F16">
        <w:rPr>
          <w:rFonts w:asciiTheme="minorHAnsi" w:hAnsiTheme="minorHAnsi" w:cstheme="minorHAnsi"/>
          <w:spacing w:val="14"/>
        </w:rPr>
        <w:t xml:space="preserve"> </w:t>
      </w:r>
      <w:r w:rsidRPr="00991F16">
        <w:rPr>
          <w:rFonts w:asciiTheme="minorHAnsi" w:hAnsiTheme="minorHAnsi" w:cstheme="minorHAnsi"/>
        </w:rPr>
        <w:t>za</w:t>
      </w:r>
      <w:r w:rsidRPr="00991F16">
        <w:rPr>
          <w:rFonts w:asciiTheme="minorHAnsi" w:hAnsiTheme="minorHAnsi" w:cstheme="minorHAnsi"/>
          <w:spacing w:val="14"/>
        </w:rPr>
        <w:t xml:space="preserve"> </w:t>
      </w:r>
      <w:r w:rsidRPr="00991F16">
        <w:rPr>
          <w:rFonts w:asciiTheme="minorHAnsi" w:hAnsiTheme="minorHAnsi" w:cstheme="minorHAnsi"/>
        </w:rPr>
        <w:t>pomocą</w:t>
      </w:r>
      <w:r w:rsidRPr="00991F16">
        <w:rPr>
          <w:rFonts w:asciiTheme="minorHAnsi" w:hAnsiTheme="minorHAnsi" w:cstheme="minorHAnsi"/>
          <w:spacing w:val="14"/>
        </w:rPr>
        <w:t xml:space="preserve"> </w:t>
      </w:r>
      <w:r w:rsidRPr="00991F16">
        <w:rPr>
          <w:rFonts w:asciiTheme="minorHAnsi" w:hAnsiTheme="minorHAnsi" w:cstheme="minorHAnsi"/>
        </w:rPr>
        <w:t>poczty</w:t>
      </w:r>
      <w:r w:rsidRPr="00991F16">
        <w:rPr>
          <w:rFonts w:asciiTheme="minorHAnsi" w:hAnsiTheme="minorHAnsi" w:cstheme="minorHAnsi"/>
          <w:spacing w:val="14"/>
        </w:rPr>
        <w:t xml:space="preserve"> </w:t>
      </w:r>
      <w:r w:rsidRPr="00991F16">
        <w:rPr>
          <w:rFonts w:asciiTheme="minorHAnsi" w:hAnsiTheme="minorHAnsi" w:cstheme="minorHAnsi"/>
        </w:rPr>
        <w:t>tradycyjnej</w:t>
      </w:r>
      <w:r w:rsidRPr="00991F16">
        <w:rPr>
          <w:rFonts w:asciiTheme="minorHAnsi" w:hAnsiTheme="minorHAnsi" w:cstheme="minorHAnsi"/>
          <w:spacing w:val="16"/>
        </w:rPr>
        <w:t xml:space="preserve"> </w:t>
      </w:r>
      <w:r w:rsidRPr="00991F16">
        <w:rPr>
          <w:rFonts w:asciiTheme="minorHAnsi" w:hAnsiTheme="minorHAnsi" w:cstheme="minorHAnsi"/>
        </w:rPr>
        <w:t>na</w:t>
      </w:r>
      <w:r w:rsidRPr="00991F16">
        <w:rPr>
          <w:rFonts w:asciiTheme="minorHAnsi" w:hAnsiTheme="minorHAnsi" w:cstheme="minorHAnsi"/>
          <w:spacing w:val="14"/>
        </w:rPr>
        <w:t xml:space="preserve"> </w:t>
      </w:r>
      <w:r w:rsidRPr="00991F16">
        <w:rPr>
          <w:rFonts w:asciiTheme="minorHAnsi" w:hAnsiTheme="minorHAnsi" w:cstheme="minorHAnsi"/>
        </w:rPr>
        <w:t>adres</w:t>
      </w:r>
    </w:p>
    <w:p w14:paraId="4D117872" w14:textId="0C40CBB9" w:rsidR="00F7208E" w:rsidRPr="00991F16" w:rsidRDefault="00C43C8A">
      <w:pPr>
        <w:pStyle w:val="Tekstpodstawowy"/>
        <w:spacing w:before="2" w:line="276" w:lineRule="auto"/>
        <w:ind w:left="824" w:right="117"/>
        <w:jc w:val="both"/>
        <w:rPr>
          <w:rFonts w:asciiTheme="minorHAnsi" w:hAnsiTheme="minorHAnsi" w:cstheme="minorHAnsi"/>
          <w:b/>
        </w:rPr>
      </w:pPr>
      <w:r w:rsidRPr="00991F16">
        <w:rPr>
          <w:rFonts w:asciiTheme="minorHAnsi" w:hAnsiTheme="minorHAnsi" w:cstheme="minorHAnsi"/>
        </w:rPr>
        <w:t xml:space="preserve">Centrum Projektów Europejskich w </w:t>
      </w:r>
      <w:r w:rsidR="0076501B" w:rsidRPr="00991F16">
        <w:rPr>
          <w:rFonts w:asciiTheme="minorHAnsi" w:hAnsiTheme="minorHAnsi" w:cstheme="minorHAnsi"/>
        </w:rPr>
        <w:t>W</w:t>
      </w:r>
      <w:r w:rsidRPr="00991F16">
        <w:rPr>
          <w:rFonts w:asciiTheme="minorHAnsi" w:hAnsiTheme="minorHAnsi" w:cstheme="minorHAnsi"/>
        </w:rPr>
        <w:t xml:space="preserve">arszawie, ul. Domaniewska 39a, 02-672 Warszawa </w:t>
      </w:r>
      <w:r w:rsidR="008C7CF7" w:rsidRPr="00991F16">
        <w:rPr>
          <w:rFonts w:asciiTheme="minorHAnsi" w:hAnsiTheme="minorHAnsi" w:cstheme="minorHAnsi"/>
        </w:rPr>
        <w:t>bądź pocztą elektroniczną na adres e-mail: iod@</w:t>
      </w:r>
      <w:r w:rsidR="00D51A5C" w:rsidRPr="00991F16">
        <w:rPr>
          <w:rFonts w:asciiTheme="minorHAnsi" w:hAnsiTheme="minorHAnsi" w:cstheme="minorHAnsi"/>
        </w:rPr>
        <w:t>cpe</w:t>
      </w:r>
      <w:r w:rsidR="008C7CF7" w:rsidRPr="00991F16">
        <w:rPr>
          <w:rFonts w:asciiTheme="minorHAnsi" w:hAnsiTheme="minorHAnsi" w:cstheme="minorHAnsi"/>
        </w:rPr>
        <w:t>.gov.pl</w:t>
      </w:r>
      <w:r w:rsidR="008C7CF7" w:rsidRPr="00991F16">
        <w:rPr>
          <w:rFonts w:asciiTheme="minorHAnsi" w:hAnsiTheme="minorHAnsi" w:cstheme="minorHAnsi"/>
          <w:b/>
        </w:rPr>
        <w:t>;</w:t>
      </w:r>
    </w:p>
    <w:p w14:paraId="324678DE" w14:textId="10401091" w:rsidR="00F7208E" w:rsidRPr="00991F16" w:rsidRDefault="008C7CF7">
      <w:pPr>
        <w:pStyle w:val="Akapitzlist"/>
        <w:numPr>
          <w:ilvl w:val="1"/>
          <w:numId w:val="2"/>
        </w:numPr>
        <w:tabs>
          <w:tab w:val="left" w:pos="825"/>
        </w:tabs>
        <w:spacing w:line="276" w:lineRule="auto"/>
        <w:ind w:left="824" w:right="116"/>
        <w:rPr>
          <w:rFonts w:asciiTheme="minorHAnsi" w:hAnsiTheme="minorHAnsi" w:cstheme="minorHAnsi"/>
        </w:rPr>
      </w:pPr>
      <w:r w:rsidRPr="00991F16">
        <w:rPr>
          <w:rFonts w:asciiTheme="minorHAnsi" w:hAnsiTheme="minorHAnsi" w:cstheme="minorHAnsi"/>
        </w:rPr>
        <w:t xml:space="preserve">Pani/Pana dane osobowe przetwarzane będą na podstawie art. 6 ust. 1 lit. c RODO w celu prowadzenia zamówienia publicznego </w:t>
      </w:r>
      <w:r w:rsidR="0045145A" w:rsidRPr="00991F16">
        <w:rPr>
          <w:rFonts w:asciiTheme="minorHAnsi" w:hAnsiTheme="minorHAnsi" w:cstheme="minorHAnsi"/>
        </w:rPr>
        <w:t xml:space="preserve">na </w:t>
      </w:r>
      <w:r w:rsidR="000C02EE" w:rsidRPr="000C02EE">
        <w:rPr>
          <w:rFonts w:asciiTheme="minorHAnsi" w:hAnsiTheme="minorHAnsi" w:cstheme="minorHAnsi"/>
        </w:rPr>
        <w:t>zakup i dostaw</w:t>
      </w:r>
      <w:r w:rsidR="000C02EE">
        <w:rPr>
          <w:rFonts w:asciiTheme="minorHAnsi" w:hAnsiTheme="minorHAnsi" w:cstheme="minorHAnsi"/>
        </w:rPr>
        <w:t>ę</w:t>
      </w:r>
      <w:r w:rsidR="007C2BC7">
        <w:rPr>
          <w:rFonts w:asciiTheme="minorHAnsi" w:hAnsiTheme="minorHAnsi" w:cstheme="minorHAnsi"/>
        </w:rPr>
        <w:t xml:space="preserve"> </w:t>
      </w:r>
      <w:r w:rsidR="007C2BC7" w:rsidRPr="00035B6D">
        <w:rPr>
          <w:rFonts w:cstheme="minorHAnsi"/>
        </w:rPr>
        <w:t xml:space="preserve">serwera z napędem taśmowym LTO-8, oprogramowania do tworzenia kopii zapasowych, urządzenia pamięci masowej oraz </w:t>
      </w:r>
      <w:r w:rsidR="007C2BC7" w:rsidRPr="00035B6D">
        <w:rPr>
          <w:rFonts w:ascii="Calibri" w:hAnsi="Calibri" w:cs="Calibri"/>
        </w:rPr>
        <w:t xml:space="preserve">  licencji dla Centrum Projektów Europejskich w podziale na 2 części</w:t>
      </w:r>
      <w:r w:rsidR="0007721C" w:rsidRPr="00035B6D">
        <w:rPr>
          <w:rFonts w:asciiTheme="minorHAnsi" w:hAnsiTheme="minorHAnsi" w:cstheme="minorHAnsi"/>
        </w:rPr>
        <w:t>,</w:t>
      </w:r>
      <w:r w:rsidR="0007721C" w:rsidRPr="00991F16">
        <w:rPr>
          <w:rFonts w:asciiTheme="minorHAnsi" w:hAnsiTheme="minorHAnsi" w:cstheme="minorHAnsi"/>
          <w:i/>
        </w:rPr>
        <w:t xml:space="preserve"> </w:t>
      </w:r>
      <w:r w:rsidRPr="00991F16">
        <w:rPr>
          <w:rFonts w:asciiTheme="minorHAnsi" w:hAnsiTheme="minorHAnsi" w:cstheme="minorHAnsi"/>
          <w:i/>
        </w:rPr>
        <w:t>nr postępowania</w:t>
      </w:r>
      <w:r w:rsidR="00C43C8A" w:rsidRPr="00991F16">
        <w:rPr>
          <w:rFonts w:asciiTheme="minorHAnsi" w:hAnsiTheme="minorHAnsi" w:cstheme="minorHAnsi"/>
          <w:i/>
        </w:rPr>
        <w:t xml:space="preserve">  WA.263.</w:t>
      </w:r>
      <w:r w:rsidR="007C2BC7">
        <w:rPr>
          <w:rFonts w:asciiTheme="minorHAnsi" w:hAnsiTheme="minorHAnsi" w:cstheme="minorHAnsi"/>
          <w:i/>
        </w:rPr>
        <w:t>33</w:t>
      </w:r>
      <w:r w:rsidR="00C43C8A" w:rsidRPr="00991F16">
        <w:rPr>
          <w:rFonts w:asciiTheme="minorHAnsi" w:hAnsiTheme="minorHAnsi" w:cstheme="minorHAnsi"/>
          <w:i/>
        </w:rPr>
        <w:t>.2021.</w:t>
      </w:r>
      <w:r w:rsidR="000C02EE">
        <w:rPr>
          <w:rFonts w:asciiTheme="minorHAnsi" w:hAnsiTheme="minorHAnsi" w:cstheme="minorHAnsi"/>
          <w:i/>
        </w:rPr>
        <w:t>MW</w:t>
      </w:r>
      <w:r w:rsidRPr="00991F16">
        <w:rPr>
          <w:rFonts w:asciiTheme="minorHAnsi" w:hAnsiTheme="minorHAnsi" w:cstheme="minorHAnsi"/>
        </w:rPr>
        <w:t>, udzielonego w trybie podstawowym bez negocjacji art. 275 pkt 1 ustawy</w:t>
      </w:r>
      <w:r w:rsidRPr="00991F16">
        <w:rPr>
          <w:rFonts w:asciiTheme="minorHAnsi" w:hAnsiTheme="minorHAnsi" w:cstheme="minorHAnsi"/>
          <w:spacing w:val="-1"/>
        </w:rPr>
        <w:t xml:space="preserve">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5497B31D" w14:textId="77777777" w:rsidR="00F7208E" w:rsidRPr="00991F16" w:rsidRDefault="008C7CF7">
      <w:pPr>
        <w:pStyle w:val="Akapitzlist"/>
        <w:numPr>
          <w:ilvl w:val="1"/>
          <w:numId w:val="2"/>
        </w:numPr>
        <w:tabs>
          <w:tab w:val="left" w:pos="825"/>
        </w:tabs>
        <w:spacing w:before="56"/>
        <w:rPr>
          <w:rFonts w:asciiTheme="minorHAnsi" w:hAnsiTheme="minorHAnsi" w:cstheme="minorHAnsi"/>
        </w:rPr>
      </w:pPr>
      <w:r w:rsidRPr="00991F16">
        <w:rPr>
          <w:rFonts w:asciiTheme="minorHAnsi" w:hAnsiTheme="minorHAnsi" w:cstheme="minorHAnsi"/>
        </w:rPr>
        <w:t>Pani/Pana</w:t>
      </w:r>
      <w:r w:rsidRPr="00991F16">
        <w:rPr>
          <w:rFonts w:asciiTheme="minorHAnsi" w:hAnsiTheme="minorHAnsi" w:cstheme="minorHAnsi"/>
          <w:spacing w:val="39"/>
        </w:rPr>
        <w:t xml:space="preserve"> </w:t>
      </w:r>
      <w:r w:rsidRPr="00991F16">
        <w:rPr>
          <w:rFonts w:asciiTheme="minorHAnsi" w:hAnsiTheme="minorHAnsi" w:cstheme="minorHAnsi"/>
        </w:rPr>
        <w:t>dane</w:t>
      </w:r>
      <w:r w:rsidRPr="00991F16">
        <w:rPr>
          <w:rFonts w:asciiTheme="minorHAnsi" w:hAnsiTheme="minorHAnsi" w:cstheme="minorHAnsi"/>
          <w:spacing w:val="39"/>
        </w:rPr>
        <w:t xml:space="preserve"> </w:t>
      </w:r>
      <w:r w:rsidRPr="00991F16">
        <w:rPr>
          <w:rFonts w:asciiTheme="minorHAnsi" w:hAnsiTheme="minorHAnsi" w:cstheme="minorHAnsi"/>
        </w:rPr>
        <w:t>osobowe</w:t>
      </w:r>
      <w:r w:rsidRPr="00991F16">
        <w:rPr>
          <w:rFonts w:asciiTheme="minorHAnsi" w:hAnsiTheme="minorHAnsi" w:cstheme="minorHAnsi"/>
          <w:spacing w:val="39"/>
        </w:rPr>
        <w:t xml:space="preserve"> </w:t>
      </w:r>
      <w:r w:rsidRPr="00991F16">
        <w:rPr>
          <w:rFonts w:asciiTheme="minorHAnsi" w:hAnsiTheme="minorHAnsi" w:cstheme="minorHAnsi"/>
        </w:rPr>
        <w:t>zostały</w:t>
      </w:r>
      <w:r w:rsidRPr="00991F16">
        <w:rPr>
          <w:rFonts w:asciiTheme="minorHAnsi" w:hAnsiTheme="minorHAnsi" w:cstheme="minorHAnsi"/>
          <w:spacing w:val="40"/>
        </w:rPr>
        <w:t xml:space="preserve"> </w:t>
      </w:r>
      <w:r w:rsidRPr="00991F16">
        <w:rPr>
          <w:rFonts w:asciiTheme="minorHAnsi" w:hAnsiTheme="minorHAnsi" w:cstheme="minorHAnsi"/>
        </w:rPr>
        <w:t>pozyskane</w:t>
      </w:r>
      <w:r w:rsidRPr="00991F16">
        <w:rPr>
          <w:rFonts w:asciiTheme="minorHAnsi" w:hAnsiTheme="minorHAnsi" w:cstheme="minorHAnsi"/>
          <w:spacing w:val="38"/>
        </w:rPr>
        <w:t xml:space="preserve"> </w:t>
      </w:r>
      <w:r w:rsidRPr="00991F16">
        <w:rPr>
          <w:rFonts w:asciiTheme="minorHAnsi" w:hAnsiTheme="minorHAnsi" w:cstheme="minorHAnsi"/>
        </w:rPr>
        <w:t>od</w:t>
      </w:r>
      <w:r w:rsidRPr="00991F16">
        <w:rPr>
          <w:rFonts w:asciiTheme="minorHAnsi" w:hAnsiTheme="minorHAnsi" w:cstheme="minorHAnsi"/>
          <w:spacing w:val="39"/>
        </w:rPr>
        <w:t xml:space="preserve"> </w:t>
      </w:r>
      <w:r w:rsidRPr="00991F16">
        <w:rPr>
          <w:rFonts w:asciiTheme="minorHAnsi" w:hAnsiTheme="minorHAnsi" w:cstheme="minorHAnsi"/>
        </w:rPr>
        <w:t>podmiotu,</w:t>
      </w:r>
      <w:r w:rsidRPr="00991F16">
        <w:rPr>
          <w:rFonts w:asciiTheme="minorHAnsi" w:hAnsiTheme="minorHAnsi" w:cstheme="minorHAnsi"/>
          <w:spacing w:val="39"/>
        </w:rPr>
        <w:t xml:space="preserve"> </w:t>
      </w:r>
      <w:r w:rsidRPr="00991F16">
        <w:rPr>
          <w:rFonts w:asciiTheme="minorHAnsi" w:hAnsiTheme="minorHAnsi" w:cstheme="minorHAnsi"/>
        </w:rPr>
        <w:t>który</w:t>
      </w:r>
      <w:r w:rsidRPr="00991F16">
        <w:rPr>
          <w:rFonts w:asciiTheme="minorHAnsi" w:hAnsiTheme="minorHAnsi" w:cstheme="minorHAnsi"/>
          <w:spacing w:val="39"/>
        </w:rPr>
        <w:t xml:space="preserve"> </w:t>
      </w:r>
      <w:r w:rsidRPr="00991F16">
        <w:rPr>
          <w:rFonts w:asciiTheme="minorHAnsi" w:hAnsiTheme="minorHAnsi" w:cstheme="minorHAnsi"/>
        </w:rPr>
        <w:t>odpowiedział</w:t>
      </w:r>
      <w:r w:rsidRPr="00991F16">
        <w:rPr>
          <w:rFonts w:asciiTheme="minorHAnsi" w:hAnsiTheme="minorHAnsi" w:cstheme="minorHAnsi"/>
          <w:spacing w:val="39"/>
        </w:rPr>
        <w:t xml:space="preserve"> </w:t>
      </w:r>
      <w:r w:rsidRPr="00991F16">
        <w:rPr>
          <w:rFonts w:asciiTheme="minorHAnsi" w:hAnsiTheme="minorHAnsi" w:cstheme="minorHAnsi"/>
        </w:rPr>
        <w:t>na</w:t>
      </w:r>
      <w:r w:rsidRPr="00991F16">
        <w:rPr>
          <w:rFonts w:asciiTheme="minorHAnsi" w:hAnsiTheme="minorHAnsi" w:cstheme="minorHAnsi"/>
          <w:spacing w:val="38"/>
        </w:rPr>
        <w:t xml:space="preserve"> </w:t>
      </w:r>
      <w:r w:rsidRPr="00991F16">
        <w:rPr>
          <w:rFonts w:asciiTheme="minorHAnsi" w:hAnsiTheme="minorHAnsi" w:cstheme="minorHAnsi"/>
        </w:rPr>
        <w:t>ogłoszenie</w:t>
      </w:r>
    </w:p>
    <w:p w14:paraId="5ABF50E6" w14:textId="77777777" w:rsidR="00F7208E" w:rsidRPr="00991F16" w:rsidRDefault="008C7CF7">
      <w:pPr>
        <w:pStyle w:val="Tekstpodstawowy"/>
        <w:spacing w:before="38"/>
        <w:ind w:left="824"/>
        <w:rPr>
          <w:rFonts w:asciiTheme="minorHAnsi" w:hAnsiTheme="minorHAnsi" w:cstheme="minorHAnsi"/>
        </w:rPr>
      </w:pPr>
      <w:r w:rsidRPr="00991F16">
        <w:rPr>
          <w:rFonts w:asciiTheme="minorHAnsi" w:hAnsiTheme="minorHAnsi" w:cstheme="minorHAnsi"/>
        </w:rPr>
        <w:t>o postępowaniu o udzielenie zamówienia publicznego wskazanym powyżej;</w:t>
      </w:r>
    </w:p>
    <w:p w14:paraId="788F80EF" w14:textId="64ED2403" w:rsidR="00F7208E" w:rsidRPr="00991F16" w:rsidRDefault="00D51A5C">
      <w:pPr>
        <w:pStyle w:val="Akapitzlist"/>
        <w:numPr>
          <w:ilvl w:val="1"/>
          <w:numId w:val="2"/>
        </w:numPr>
        <w:tabs>
          <w:tab w:val="left" w:pos="825"/>
        </w:tabs>
        <w:spacing w:before="98"/>
        <w:ind w:left="824"/>
        <w:jc w:val="left"/>
        <w:rPr>
          <w:rFonts w:asciiTheme="minorHAnsi" w:hAnsiTheme="minorHAnsi" w:cstheme="minorHAnsi"/>
        </w:rPr>
      </w:pPr>
      <w:r w:rsidRPr="00991F16">
        <w:rPr>
          <w:rFonts w:asciiTheme="minorHAnsi" w:hAnsiTheme="minorHAnsi" w:cstheme="minorHAnsi"/>
        </w:rPr>
        <w:t>CPE</w:t>
      </w:r>
      <w:r w:rsidRPr="00991F16">
        <w:rPr>
          <w:rFonts w:asciiTheme="minorHAnsi" w:hAnsiTheme="minorHAnsi" w:cstheme="minorHAnsi"/>
          <w:spacing w:val="28"/>
        </w:rPr>
        <w:t xml:space="preserve"> </w:t>
      </w:r>
      <w:r w:rsidR="008C7CF7" w:rsidRPr="00991F16">
        <w:rPr>
          <w:rFonts w:asciiTheme="minorHAnsi" w:hAnsiTheme="minorHAnsi" w:cstheme="minorHAnsi"/>
        </w:rPr>
        <w:t>będzie</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przetwarzał</w:t>
      </w:r>
      <w:r w:rsidRPr="00991F16">
        <w:rPr>
          <w:rFonts w:asciiTheme="minorHAnsi" w:hAnsiTheme="minorHAnsi" w:cstheme="minorHAnsi"/>
        </w:rPr>
        <w:t>o</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Pani/Pana</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dane</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w</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zakresie</w:t>
      </w:r>
      <w:r w:rsidR="008C7CF7" w:rsidRPr="00991F16">
        <w:rPr>
          <w:rFonts w:asciiTheme="minorHAnsi" w:hAnsiTheme="minorHAnsi" w:cstheme="minorHAnsi"/>
          <w:spacing w:val="30"/>
        </w:rPr>
        <w:t xml:space="preserve"> </w:t>
      </w:r>
      <w:r w:rsidR="008C7CF7" w:rsidRPr="00991F16">
        <w:rPr>
          <w:rFonts w:asciiTheme="minorHAnsi" w:hAnsiTheme="minorHAnsi" w:cstheme="minorHAnsi"/>
        </w:rPr>
        <w:t>danych</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kontaktowych,</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informacji</w:t>
      </w:r>
    </w:p>
    <w:p w14:paraId="34525AEB" w14:textId="77777777" w:rsidR="00F7208E" w:rsidRPr="00991F16" w:rsidRDefault="008C7CF7">
      <w:pPr>
        <w:pStyle w:val="Tekstpodstawowy"/>
        <w:spacing w:before="37"/>
        <w:ind w:left="824"/>
        <w:rPr>
          <w:rFonts w:asciiTheme="minorHAnsi" w:hAnsiTheme="minorHAnsi" w:cstheme="minorHAnsi"/>
        </w:rPr>
      </w:pPr>
      <w:r w:rsidRPr="00991F16">
        <w:rPr>
          <w:rFonts w:asciiTheme="minorHAnsi" w:hAnsiTheme="minorHAnsi" w:cstheme="minorHAnsi"/>
        </w:rPr>
        <w:t>o zatrudnieniu, stopni naukowych oraz inne w zakresie podanym przez podmiot składający ofertę</w:t>
      </w:r>
    </w:p>
    <w:p w14:paraId="5676BA38" w14:textId="77777777" w:rsidR="00F7208E" w:rsidRPr="00991F16" w:rsidRDefault="008C7CF7">
      <w:pPr>
        <w:pStyle w:val="Tekstpodstawowy"/>
        <w:spacing w:before="38"/>
        <w:ind w:left="824"/>
        <w:rPr>
          <w:rFonts w:asciiTheme="minorHAnsi" w:hAnsiTheme="minorHAnsi" w:cstheme="minorHAnsi"/>
        </w:rPr>
      </w:pPr>
      <w:r w:rsidRPr="00991F16">
        <w:rPr>
          <w:rFonts w:asciiTheme="minorHAnsi" w:hAnsiTheme="minorHAnsi" w:cstheme="minorHAnsi"/>
        </w:rPr>
        <w:t>w odpowiedzi na ogłoszenie o udzieleniu zamówienia publicznego;</w:t>
      </w:r>
    </w:p>
    <w:p w14:paraId="23D2CFCF" w14:textId="77777777" w:rsidR="00F7208E" w:rsidRPr="00991F16" w:rsidRDefault="008C7CF7">
      <w:pPr>
        <w:pStyle w:val="Akapitzlist"/>
        <w:numPr>
          <w:ilvl w:val="1"/>
          <w:numId w:val="2"/>
        </w:numPr>
        <w:tabs>
          <w:tab w:val="left" w:pos="825"/>
        </w:tabs>
        <w:spacing w:before="98"/>
        <w:jc w:val="left"/>
        <w:rPr>
          <w:rFonts w:asciiTheme="minorHAnsi" w:hAnsiTheme="minorHAnsi" w:cstheme="minorHAnsi"/>
        </w:rPr>
      </w:pPr>
      <w:r w:rsidRPr="00991F16">
        <w:rPr>
          <w:rFonts w:asciiTheme="minorHAnsi" w:hAnsiTheme="minorHAnsi" w:cstheme="minorHAnsi"/>
        </w:rPr>
        <w:t>odbiorcami Pani/Pana danych osobowych będą osoby lub podmioty, którym</w:t>
      </w:r>
      <w:r w:rsidRPr="00991F16">
        <w:rPr>
          <w:rFonts w:asciiTheme="minorHAnsi" w:hAnsiTheme="minorHAnsi" w:cstheme="minorHAnsi"/>
          <w:spacing w:val="54"/>
        </w:rPr>
        <w:t xml:space="preserve"> </w:t>
      </w:r>
      <w:r w:rsidRPr="00991F16">
        <w:rPr>
          <w:rFonts w:asciiTheme="minorHAnsi" w:hAnsiTheme="minorHAnsi" w:cstheme="minorHAnsi"/>
        </w:rPr>
        <w:t>udostępniona</w:t>
      </w:r>
    </w:p>
    <w:p w14:paraId="697B0D64" w14:textId="77777777" w:rsidR="00F7208E" w:rsidRPr="00991F16" w:rsidRDefault="008C7CF7">
      <w:pPr>
        <w:pStyle w:val="Tekstpodstawowy"/>
        <w:spacing w:before="37"/>
        <w:ind w:left="824"/>
        <w:rPr>
          <w:rFonts w:asciiTheme="minorHAnsi" w:hAnsiTheme="minorHAnsi" w:cstheme="minorHAnsi"/>
        </w:rPr>
      </w:pPr>
      <w:r w:rsidRPr="00991F16">
        <w:rPr>
          <w:rFonts w:asciiTheme="minorHAnsi" w:hAnsiTheme="minorHAnsi" w:cstheme="minorHAnsi"/>
        </w:rPr>
        <w:t xml:space="preserve">zostanie dokumentacja postępowania w oparciu o art. 18 oraz art. 74 ustawy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30BDA353" w14:textId="6833E021" w:rsidR="00F7208E" w:rsidRPr="00991F16" w:rsidRDefault="008C7CF7">
      <w:pPr>
        <w:pStyle w:val="Akapitzlist"/>
        <w:numPr>
          <w:ilvl w:val="1"/>
          <w:numId w:val="2"/>
        </w:numPr>
        <w:tabs>
          <w:tab w:val="left" w:pos="825"/>
        </w:tabs>
        <w:spacing w:before="98" w:line="276" w:lineRule="auto"/>
        <w:ind w:left="824" w:right="115"/>
        <w:rPr>
          <w:rFonts w:asciiTheme="minorHAnsi" w:hAnsiTheme="minorHAnsi" w:cstheme="minorHAnsi"/>
        </w:rPr>
      </w:pPr>
      <w:r w:rsidRPr="00991F16">
        <w:rPr>
          <w:rFonts w:asciiTheme="minorHAnsi" w:hAnsiTheme="minorHAnsi" w:cstheme="minorHAnsi"/>
        </w:rPr>
        <w:t xml:space="preserve">Pani/Pana dane osobowe będą przechowywane, zgodnie z art. 78 ust. 1 i 4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przez okres 4 lat od dnia zakończenia postępowania o udzielenie zamówienia, a jeżeli czas trwania umowy</w:t>
      </w:r>
      <w:r w:rsidRPr="00991F16">
        <w:rPr>
          <w:rFonts w:asciiTheme="minorHAnsi" w:hAnsiTheme="minorHAnsi" w:cstheme="minorHAnsi"/>
          <w:spacing w:val="-10"/>
        </w:rPr>
        <w:t xml:space="preserve"> </w:t>
      </w:r>
      <w:r w:rsidRPr="00991F16">
        <w:rPr>
          <w:rFonts w:asciiTheme="minorHAnsi" w:hAnsiTheme="minorHAnsi" w:cstheme="minorHAnsi"/>
        </w:rPr>
        <w:t>przekracza</w:t>
      </w:r>
      <w:r w:rsidRPr="00991F16">
        <w:rPr>
          <w:rFonts w:asciiTheme="minorHAnsi" w:hAnsiTheme="minorHAnsi" w:cstheme="minorHAnsi"/>
          <w:spacing w:val="-9"/>
        </w:rPr>
        <w:t xml:space="preserve"> </w:t>
      </w:r>
      <w:r w:rsidRPr="00991F16">
        <w:rPr>
          <w:rFonts w:asciiTheme="minorHAnsi" w:hAnsiTheme="minorHAnsi" w:cstheme="minorHAnsi"/>
        </w:rPr>
        <w:t>4</w:t>
      </w:r>
      <w:r w:rsidRPr="00991F16">
        <w:rPr>
          <w:rFonts w:asciiTheme="minorHAnsi" w:hAnsiTheme="minorHAnsi" w:cstheme="minorHAnsi"/>
          <w:spacing w:val="-9"/>
        </w:rPr>
        <w:t xml:space="preserve"> </w:t>
      </w:r>
      <w:r w:rsidRPr="00991F16">
        <w:rPr>
          <w:rFonts w:asciiTheme="minorHAnsi" w:hAnsiTheme="minorHAnsi" w:cstheme="minorHAnsi"/>
        </w:rPr>
        <w:t>lata,</w:t>
      </w:r>
      <w:r w:rsidRPr="00991F16">
        <w:rPr>
          <w:rFonts w:asciiTheme="minorHAnsi" w:hAnsiTheme="minorHAnsi" w:cstheme="minorHAnsi"/>
          <w:spacing w:val="-9"/>
        </w:rPr>
        <w:t xml:space="preserve"> </w:t>
      </w:r>
      <w:r w:rsidRPr="00991F16">
        <w:rPr>
          <w:rFonts w:asciiTheme="minorHAnsi" w:hAnsiTheme="minorHAnsi" w:cstheme="minorHAnsi"/>
        </w:rPr>
        <w:t>okres</w:t>
      </w:r>
      <w:r w:rsidRPr="00991F16">
        <w:rPr>
          <w:rFonts w:asciiTheme="minorHAnsi" w:hAnsiTheme="minorHAnsi" w:cstheme="minorHAnsi"/>
          <w:spacing w:val="-9"/>
        </w:rPr>
        <w:t xml:space="preserve"> </w:t>
      </w:r>
      <w:r w:rsidRPr="00991F16">
        <w:rPr>
          <w:rFonts w:asciiTheme="minorHAnsi" w:hAnsiTheme="minorHAnsi" w:cstheme="minorHAnsi"/>
        </w:rPr>
        <w:t>przechowywania</w:t>
      </w:r>
      <w:r w:rsidRPr="00991F16">
        <w:rPr>
          <w:rFonts w:asciiTheme="minorHAnsi" w:hAnsiTheme="minorHAnsi" w:cstheme="minorHAnsi"/>
          <w:spacing w:val="-9"/>
        </w:rPr>
        <w:t xml:space="preserve"> </w:t>
      </w:r>
      <w:r w:rsidRPr="00991F16">
        <w:rPr>
          <w:rFonts w:asciiTheme="minorHAnsi" w:hAnsiTheme="minorHAnsi" w:cstheme="minorHAnsi"/>
        </w:rPr>
        <w:t>obejmuje</w:t>
      </w:r>
      <w:r w:rsidRPr="00991F16">
        <w:rPr>
          <w:rFonts w:asciiTheme="minorHAnsi" w:hAnsiTheme="minorHAnsi" w:cstheme="minorHAnsi"/>
          <w:spacing w:val="-9"/>
        </w:rPr>
        <w:t xml:space="preserve"> </w:t>
      </w:r>
      <w:r w:rsidRPr="00991F16">
        <w:rPr>
          <w:rFonts w:asciiTheme="minorHAnsi" w:hAnsiTheme="minorHAnsi" w:cstheme="minorHAnsi"/>
        </w:rPr>
        <w:t>cały</w:t>
      </w:r>
      <w:r w:rsidRPr="00991F16">
        <w:rPr>
          <w:rFonts w:asciiTheme="minorHAnsi" w:hAnsiTheme="minorHAnsi" w:cstheme="minorHAnsi"/>
          <w:spacing w:val="-9"/>
        </w:rPr>
        <w:t xml:space="preserve"> </w:t>
      </w:r>
      <w:r w:rsidRPr="00991F16">
        <w:rPr>
          <w:rFonts w:asciiTheme="minorHAnsi" w:hAnsiTheme="minorHAnsi" w:cstheme="minorHAnsi"/>
        </w:rPr>
        <w:t>czas</w:t>
      </w:r>
      <w:r w:rsidRPr="00991F16">
        <w:rPr>
          <w:rFonts w:asciiTheme="minorHAnsi" w:hAnsiTheme="minorHAnsi" w:cstheme="minorHAnsi"/>
          <w:spacing w:val="-8"/>
        </w:rPr>
        <w:t xml:space="preserve"> </w:t>
      </w:r>
      <w:r w:rsidRPr="00991F16">
        <w:rPr>
          <w:rFonts w:asciiTheme="minorHAnsi" w:hAnsiTheme="minorHAnsi" w:cstheme="minorHAnsi"/>
        </w:rPr>
        <w:t>trwania</w:t>
      </w:r>
      <w:r w:rsidRPr="00991F16">
        <w:rPr>
          <w:rFonts w:asciiTheme="minorHAnsi" w:hAnsiTheme="minorHAnsi" w:cstheme="minorHAnsi"/>
          <w:spacing w:val="-8"/>
        </w:rPr>
        <w:t xml:space="preserve"> </w:t>
      </w:r>
      <w:r w:rsidRPr="00991F16">
        <w:rPr>
          <w:rFonts w:asciiTheme="minorHAnsi" w:hAnsiTheme="minorHAnsi" w:cstheme="minorHAnsi"/>
        </w:rPr>
        <w:t>umowy,</w:t>
      </w:r>
      <w:r w:rsidRPr="00991F16">
        <w:rPr>
          <w:rFonts w:asciiTheme="minorHAnsi" w:hAnsiTheme="minorHAnsi" w:cstheme="minorHAnsi"/>
          <w:spacing w:val="-9"/>
        </w:rPr>
        <w:t xml:space="preserve"> </w:t>
      </w:r>
      <w:r w:rsidRPr="00991F16">
        <w:rPr>
          <w:rFonts w:asciiTheme="minorHAnsi" w:hAnsiTheme="minorHAnsi" w:cstheme="minorHAnsi"/>
        </w:rPr>
        <w:t>a</w:t>
      </w:r>
      <w:r w:rsidRPr="00991F16">
        <w:rPr>
          <w:rFonts w:asciiTheme="minorHAnsi" w:hAnsiTheme="minorHAnsi" w:cstheme="minorHAnsi"/>
          <w:spacing w:val="-10"/>
        </w:rPr>
        <w:t xml:space="preserve"> </w:t>
      </w:r>
      <w:r w:rsidRPr="00991F16">
        <w:rPr>
          <w:rFonts w:asciiTheme="minorHAnsi" w:hAnsiTheme="minorHAnsi" w:cstheme="minorHAnsi"/>
        </w:rPr>
        <w:t xml:space="preserve">następnie w celu archiwalnym przez okres zgodny z instrukcją kancelaryjną </w:t>
      </w:r>
      <w:r w:rsidR="00D51A5C" w:rsidRPr="00991F16">
        <w:rPr>
          <w:rFonts w:asciiTheme="minorHAnsi" w:hAnsiTheme="minorHAnsi" w:cstheme="minorHAnsi"/>
        </w:rPr>
        <w:t xml:space="preserve">CPE </w:t>
      </w:r>
      <w:r w:rsidRPr="00991F16">
        <w:rPr>
          <w:rFonts w:asciiTheme="minorHAnsi" w:hAnsiTheme="minorHAnsi" w:cstheme="minorHAnsi"/>
        </w:rPr>
        <w:t>i Jednolitym Rzeczowym Wykazem</w:t>
      </w:r>
      <w:r w:rsidRPr="00991F16">
        <w:rPr>
          <w:rFonts w:asciiTheme="minorHAnsi" w:hAnsiTheme="minorHAnsi" w:cstheme="minorHAnsi"/>
          <w:spacing w:val="-3"/>
        </w:rPr>
        <w:t xml:space="preserve"> </w:t>
      </w:r>
      <w:r w:rsidRPr="00991F16">
        <w:rPr>
          <w:rFonts w:asciiTheme="minorHAnsi" w:hAnsiTheme="minorHAnsi" w:cstheme="minorHAnsi"/>
        </w:rPr>
        <w:t>Akt;</w:t>
      </w:r>
    </w:p>
    <w:p w14:paraId="762F7380" w14:textId="77777777" w:rsidR="00F7208E" w:rsidRPr="00991F16" w:rsidRDefault="008C7CF7">
      <w:pPr>
        <w:pStyle w:val="Akapitzlist"/>
        <w:numPr>
          <w:ilvl w:val="1"/>
          <w:numId w:val="2"/>
        </w:numPr>
        <w:tabs>
          <w:tab w:val="left" w:pos="825"/>
        </w:tabs>
        <w:spacing w:before="56" w:line="276" w:lineRule="auto"/>
        <w:ind w:left="824" w:right="116"/>
        <w:rPr>
          <w:rFonts w:asciiTheme="minorHAnsi" w:hAnsiTheme="minorHAnsi" w:cstheme="minorHAnsi"/>
        </w:rPr>
      </w:pPr>
      <w:r w:rsidRPr="00991F16">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związanym z udziałem        w postępowaniu o udzielenie zamówienia publicznego; konsekwencje niepodania określonych danych wynikają z ustawy</w:t>
      </w:r>
      <w:r w:rsidRPr="00991F16">
        <w:rPr>
          <w:rFonts w:asciiTheme="minorHAnsi" w:hAnsiTheme="minorHAnsi" w:cstheme="minorHAnsi"/>
          <w:spacing w:val="-2"/>
        </w:rPr>
        <w:t xml:space="preserve">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156EF93A" w14:textId="77777777" w:rsidR="00F7208E" w:rsidRPr="00991F16" w:rsidRDefault="008C7CF7">
      <w:pPr>
        <w:pStyle w:val="Akapitzlist"/>
        <w:numPr>
          <w:ilvl w:val="1"/>
          <w:numId w:val="2"/>
        </w:numPr>
        <w:tabs>
          <w:tab w:val="left" w:pos="825"/>
        </w:tabs>
        <w:spacing w:before="57" w:line="273" w:lineRule="auto"/>
        <w:ind w:left="824" w:right="116"/>
        <w:rPr>
          <w:rFonts w:asciiTheme="minorHAnsi" w:hAnsiTheme="minorHAnsi" w:cstheme="minorHAnsi"/>
        </w:rPr>
      </w:pPr>
      <w:r w:rsidRPr="00991F16">
        <w:rPr>
          <w:rFonts w:asciiTheme="minorHAnsi" w:hAnsiTheme="minorHAnsi" w:cstheme="minorHAnsi"/>
        </w:rPr>
        <w:t>w odniesieniu do Pani/Pana danych osobowych decyzje nie będą podejmowane w sposób zautomatyzowany, stosowanie do art. 22</w:t>
      </w:r>
      <w:r w:rsidRPr="00991F16">
        <w:rPr>
          <w:rFonts w:asciiTheme="minorHAnsi" w:hAnsiTheme="minorHAnsi" w:cstheme="minorHAnsi"/>
          <w:spacing w:val="-1"/>
        </w:rPr>
        <w:t xml:space="preserve"> </w:t>
      </w:r>
      <w:r w:rsidRPr="00991F16">
        <w:rPr>
          <w:rFonts w:asciiTheme="minorHAnsi" w:hAnsiTheme="minorHAnsi" w:cstheme="minorHAnsi"/>
        </w:rPr>
        <w:t>RODO;</w:t>
      </w:r>
    </w:p>
    <w:p w14:paraId="5D5BE622" w14:textId="77777777" w:rsidR="00F7208E" w:rsidRPr="00991F16" w:rsidRDefault="008C7CF7">
      <w:pPr>
        <w:pStyle w:val="Akapitzlist"/>
        <w:numPr>
          <w:ilvl w:val="1"/>
          <w:numId w:val="2"/>
        </w:numPr>
        <w:tabs>
          <w:tab w:val="left" w:pos="825"/>
        </w:tabs>
        <w:spacing w:before="62"/>
        <w:rPr>
          <w:rFonts w:asciiTheme="minorHAnsi" w:hAnsiTheme="minorHAnsi" w:cstheme="minorHAnsi"/>
        </w:rPr>
      </w:pPr>
      <w:r w:rsidRPr="00991F16">
        <w:rPr>
          <w:rFonts w:asciiTheme="minorHAnsi" w:hAnsiTheme="minorHAnsi" w:cstheme="minorHAnsi"/>
        </w:rPr>
        <w:t>posiada</w:t>
      </w:r>
      <w:r w:rsidRPr="00991F16">
        <w:rPr>
          <w:rFonts w:asciiTheme="minorHAnsi" w:hAnsiTheme="minorHAnsi" w:cstheme="minorHAnsi"/>
          <w:spacing w:val="-1"/>
        </w:rPr>
        <w:t xml:space="preserve"> </w:t>
      </w:r>
      <w:r w:rsidRPr="00991F16">
        <w:rPr>
          <w:rFonts w:asciiTheme="minorHAnsi" w:hAnsiTheme="minorHAnsi" w:cstheme="minorHAnsi"/>
        </w:rPr>
        <w:t>Pani/Pan:</w:t>
      </w:r>
    </w:p>
    <w:p w14:paraId="29988BCE" w14:textId="77777777" w:rsidR="00F7208E" w:rsidRPr="00991F16" w:rsidRDefault="008C7CF7">
      <w:pPr>
        <w:pStyle w:val="Akapitzlist"/>
        <w:numPr>
          <w:ilvl w:val="0"/>
          <w:numId w:val="1"/>
        </w:numPr>
        <w:tabs>
          <w:tab w:val="left" w:pos="721"/>
        </w:tabs>
        <w:spacing w:before="97"/>
        <w:ind w:left="720"/>
        <w:rPr>
          <w:rFonts w:asciiTheme="minorHAnsi" w:hAnsiTheme="minorHAnsi" w:cstheme="minorHAnsi"/>
        </w:rPr>
      </w:pPr>
      <w:r w:rsidRPr="00991F16">
        <w:rPr>
          <w:rFonts w:asciiTheme="minorHAnsi" w:hAnsiTheme="minorHAnsi" w:cstheme="minorHAnsi"/>
        </w:rPr>
        <w:t>na podstawie art. 15 RODO prawo dostępu do danych osobowych Pani/Pana</w:t>
      </w:r>
      <w:r w:rsidRPr="00991F16">
        <w:rPr>
          <w:rFonts w:asciiTheme="minorHAnsi" w:hAnsiTheme="minorHAnsi" w:cstheme="minorHAnsi"/>
          <w:spacing w:val="-8"/>
        </w:rPr>
        <w:t xml:space="preserve"> </w:t>
      </w:r>
      <w:r w:rsidRPr="00991F16">
        <w:rPr>
          <w:rFonts w:asciiTheme="minorHAnsi" w:hAnsiTheme="minorHAnsi" w:cstheme="minorHAnsi"/>
        </w:rPr>
        <w:t>dotyczących;</w:t>
      </w:r>
    </w:p>
    <w:p w14:paraId="3DE593FD" w14:textId="4A5DC29A" w:rsidR="00F7208E" w:rsidRPr="00991F16" w:rsidRDefault="008C7CF7" w:rsidP="001832DE">
      <w:pPr>
        <w:pStyle w:val="Akapitzlist"/>
        <w:rPr>
          <w:rFonts w:asciiTheme="minorHAnsi" w:hAnsiTheme="minorHAnsi" w:cstheme="minorHAnsi"/>
        </w:rPr>
      </w:pPr>
      <w:r w:rsidRPr="00A478C8">
        <w:rPr>
          <w:rFonts w:asciiTheme="minorHAnsi" w:hAnsiTheme="minorHAnsi" w:cstheme="minorHAnsi"/>
        </w:rPr>
        <w:t xml:space="preserve">na podstawie art. 16 RODO prawo do sprostowania lub uzupełnienia Pani/Pana danych osobowych, przy </w:t>
      </w:r>
      <w:r w:rsidRPr="00A478C8">
        <w:rPr>
          <w:rFonts w:asciiTheme="minorHAnsi" w:hAnsiTheme="minorHAnsi" w:cstheme="minorHAnsi"/>
        </w:rPr>
        <w:lastRenderedPageBreak/>
        <w:t>czym skorzystanie z prawa do sprostowania lub uzupełnienia nie może skutkować zmianą wyniku postępowania o udzielenie zamówienia publicznego ani</w:t>
      </w:r>
      <w:r w:rsidRPr="00A478C8">
        <w:rPr>
          <w:rFonts w:asciiTheme="minorHAnsi" w:hAnsiTheme="minorHAnsi" w:cstheme="minorHAnsi"/>
          <w:spacing w:val="32"/>
        </w:rPr>
        <w:t xml:space="preserve"> </w:t>
      </w:r>
      <w:r w:rsidRPr="00A478C8">
        <w:rPr>
          <w:rFonts w:asciiTheme="minorHAnsi" w:hAnsiTheme="minorHAnsi" w:cstheme="minorHAnsi"/>
        </w:rPr>
        <w:t>zmian</w:t>
      </w:r>
      <w:r w:rsidR="00A478C8" w:rsidRPr="00A478C8">
        <w:rPr>
          <w:rFonts w:asciiTheme="minorHAnsi" w:hAnsiTheme="minorHAnsi" w:cstheme="minorHAnsi"/>
        </w:rPr>
        <w:t xml:space="preserve">ą </w:t>
      </w:r>
      <w:r w:rsidRPr="00991F16">
        <w:rPr>
          <w:rFonts w:asciiTheme="minorHAnsi" w:hAnsiTheme="minorHAnsi" w:cstheme="minorHAnsi"/>
        </w:rPr>
        <w:t xml:space="preserve">postanowień umowy w zakresie niezgodnym z ustawą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oraz nie może naruszać integralności protokołu oraz jego załączników.</w:t>
      </w:r>
    </w:p>
    <w:p w14:paraId="2B6B13F9" w14:textId="77777777" w:rsidR="00F7208E" w:rsidRPr="00991F16" w:rsidRDefault="008C7CF7">
      <w:pPr>
        <w:pStyle w:val="Akapitzlist"/>
        <w:numPr>
          <w:ilvl w:val="0"/>
          <w:numId w:val="1"/>
        </w:numPr>
        <w:tabs>
          <w:tab w:val="left" w:pos="727"/>
        </w:tabs>
        <w:spacing w:line="276" w:lineRule="auto"/>
        <w:ind w:left="824" w:right="115" w:hanging="283"/>
        <w:rPr>
          <w:rFonts w:asciiTheme="minorHAnsi" w:hAnsiTheme="minorHAnsi" w:cstheme="minorHAnsi"/>
        </w:rPr>
      </w:pPr>
      <w:r w:rsidRPr="00991F16">
        <w:rPr>
          <w:rFonts w:asciiTheme="minorHAnsi" w:hAnsiTheme="minorHAnsi" w:cstheme="minorHAnsi"/>
        </w:rPr>
        <w:t>na podstawie art. 18 RODO prawo żądania od administratora ograniczenia przetwarzania danych osobowych</w:t>
      </w:r>
      <w:r w:rsidRPr="00991F16">
        <w:rPr>
          <w:rFonts w:asciiTheme="minorHAnsi" w:hAnsiTheme="minorHAnsi" w:cstheme="minorHAnsi"/>
          <w:spacing w:val="-8"/>
        </w:rPr>
        <w:t xml:space="preserve"> </w:t>
      </w:r>
      <w:r w:rsidRPr="00991F16">
        <w:rPr>
          <w:rFonts w:asciiTheme="minorHAnsi" w:hAnsiTheme="minorHAnsi" w:cstheme="minorHAnsi"/>
        </w:rPr>
        <w:t>z</w:t>
      </w:r>
      <w:r w:rsidRPr="00991F16">
        <w:rPr>
          <w:rFonts w:asciiTheme="minorHAnsi" w:hAnsiTheme="minorHAnsi" w:cstheme="minorHAnsi"/>
          <w:spacing w:val="-7"/>
        </w:rPr>
        <w:t xml:space="preserve"> </w:t>
      </w:r>
      <w:r w:rsidRPr="00991F16">
        <w:rPr>
          <w:rFonts w:asciiTheme="minorHAnsi" w:hAnsiTheme="minorHAnsi" w:cstheme="minorHAnsi"/>
        </w:rPr>
        <w:t>zastrzeżeniem</w:t>
      </w:r>
      <w:r w:rsidRPr="00991F16">
        <w:rPr>
          <w:rFonts w:asciiTheme="minorHAnsi" w:hAnsiTheme="minorHAnsi" w:cstheme="minorHAnsi"/>
          <w:spacing w:val="-6"/>
        </w:rPr>
        <w:t xml:space="preserve"> </w:t>
      </w:r>
      <w:r w:rsidRPr="00991F16">
        <w:rPr>
          <w:rFonts w:asciiTheme="minorHAnsi" w:hAnsiTheme="minorHAnsi" w:cstheme="minorHAnsi"/>
        </w:rPr>
        <w:t>przypadków,</w:t>
      </w:r>
      <w:r w:rsidRPr="00991F16">
        <w:rPr>
          <w:rFonts w:asciiTheme="minorHAnsi" w:hAnsiTheme="minorHAnsi" w:cstheme="minorHAnsi"/>
          <w:spacing w:val="-7"/>
        </w:rPr>
        <w:t xml:space="preserve"> </w:t>
      </w:r>
      <w:r w:rsidRPr="00991F16">
        <w:rPr>
          <w:rFonts w:asciiTheme="minorHAnsi" w:hAnsiTheme="minorHAnsi" w:cstheme="minorHAnsi"/>
        </w:rPr>
        <w:t>o</w:t>
      </w:r>
      <w:r w:rsidRPr="00991F16">
        <w:rPr>
          <w:rFonts w:asciiTheme="minorHAnsi" w:hAnsiTheme="minorHAnsi" w:cstheme="minorHAnsi"/>
          <w:spacing w:val="-8"/>
        </w:rPr>
        <w:t xml:space="preserve"> </w:t>
      </w:r>
      <w:r w:rsidRPr="00991F16">
        <w:rPr>
          <w:rFonts w:asciiTheme="minorHAnsi" w:hAnsiTheme="minorHAnsi" w:cstheme="minorHAnsi"/>
        </w:rPr>
        <w:t>których</w:t>
      </w:r>
      <w:r w:rsidRPr="00991F16">
        <w:rPr>
          <w:rFonts w:asciiTheme="minorHAnsi" w:hAnsiTheme="minorHAnsi" w:cstheme="minorHAnsi"/>
          <w:spacing w:val="-7"/>
        </w:rPr>
        <w:t xml:space="preserve"> </w:t>
      </w:r>
      <w:r w:rsidRPr="00991F16">
        <w:rPr>
          <w:rFonts w:asciiTheme="minorHAnsi" w:hAnsiTheme="minorHAnsi" w:cstheme="minorHAnsi"/>
        </w:rPr>
        <w:t>mowa</w:t>
      </w:r>
      <w:r w:rsidRPr="00991F16">
        <w:rPr>
          <w:rFonts w:asciiTheme="minorHAnsi" w:hAnsiTheme="minorHAnsi" w:cstheme="minorHAnsi"/>
          <w:spacing w:val="-8"/>
        </w:rPr>
        <w:t xml:space="preserve"> </w:t>
      </w:r>
      <w:r w:rsidRPr="00991F16">
        <w:rPr>
          <w:rFonts w:asciiTheme="minorHAnsi" w:hAnsiTheme="minorHAnsi" w:cstheme="minorHAnsi"/>
        </w:rPr>
        <w:t>w</w:t>
      </w:r>
      <w:r w:rsidRPr="00991F16">
        <w:rPr>
          <w:rFonts w:asciiTheme="minorHAnsi" w:hAnsiTheme="minorHAnsi" w:cstheme="minorHAnsi"/>
          <w:spacing w:val="-7"/>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18</w:t>
      </w:r>
      <w:r w:rsidRPr="00991F16">
        <w:rPr>
          <w:rFonts w:asciiTheme="minorHAnsi" w:hAnsiTheme="minorHAnsi" w:cstheme="minorHAnsi"/>
          <w:spacing w:val="-8"/>
        </w:rPr>
        <w:t xml:space="preserve"> </w:t>
      </w:r>
      <w:r w:rsidRPr="00991F16">
        <w:rPr>
          <w:rFonts w:asciiTheme="minorHAnsi" w:hAnsiTheme="minorHAnsi" w:cstheme="minorHAnsi"/>
        </w:rPr>
        <w:t>ust.</w:t>
      </w:r>
      <w:r w:rsidRPr="00991F16">
        <w:rPr>
          <w:rFonts w:asciiTheme="minorHAnsi" w:hAnsiTheme="minorHAnsi" w:cstheme="minorHAnsi"/>
          <w:spacing w:val="-7"/>
        </w:rPr>
        <w:t xml:space="preserve"> </w:t>
      </w:r>
      <w:r w:rsidRPr="00991F16">
        <w:rPr>
          <w:rFonts w:asciiTheme="minorHAnsi" w:hAnsiTheme="minorHAnsi" w:cstheme="minorHAnsi"/>
        </w:rPr>
        <w:t>2</w:t>
      </w:r>
      <w:r w:rsidRPr="00991F16">
        <w:rPr>
          <w:rFonts w:asciiTheme="minorHAnsi" w:hAnsiTheme="minorHAnsi" w:cstheme="minorHAnsi"/>
          <w:spacing w:val="-8"/>
        </w:rPr>
        <w:t xml:space="preserve"> </w:t>
      </w:r>
      <w:r w:rsidRPr="00991F16">
        <w:rPr>
          <w:rFonts w:asciiTheme="minorHAnsi" w:hAnsiTheme="minorHAnsi" w:cstheme="minorHAnsi"/>
        </w:rPr>
        <w:t>RODO</w:t>
      </w:r>
      <w:r w:rsidRPr="00991F16">
        <w:rPr>
          <w:rFonts w:asciiTheme="minorHAnsi" w:hAnsiTheme="minorHAnsi" w:cstheme="minorHAnsi"/>
          <w:spacing w:val="-7"/>
        </w:rPr>
        <w:t xml:space="preserve"> </w:t>
      </w:r>
      <w:r w:rsidRPr="00991F16">
        <w:rPr>
          <w:rFonts w:asciiTheme="minorHAnsi" w:hAnsiTheme="minorHAnsi" w:cstheme="minorHAnsi"/>
        </w:rPr>
        <w:t>oraz</w:t>
      </w:r>
      <w:r w:rsidRPr="00991F16">
        <w:rPr>
          <w:rFonts w:asciiTheme="minorHAnsi" w:hAnsiTheme="minorHAnsi" w:cstheme="minorHAnsi"/>
          <w:spacing w:val="-8"/>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19</w:t>
      </w:r>
      <w:r w:rsidRPr="00991F16">
        <w:rPr>
          <w:rFonts w:asciiTheme="minorHAnsi" w:hAnsiTheme="minorHAnsi" w:cstheme="minorHAnsi"/>
          <w:spacing w:val="-8"/>
        </w:rPr>
        <w:t xml:space="preserve"> </w:t>
      </w:r>
      <w:r w:rsidRPr="00991F16">
        <w:rPr>
          <w:rFonts w:asciiTheme="minorHAnsi" w:hAnsiTheme="minorHAnsi" w:cstheme="minorHAnsi"/>
        </w:rPr>
        <w:t xml:space="preserve">ust. 3 ustawy </w:t>
      </w:r>
      <w:proofErr w:type="spellStart"/>
      <w:r w:rsidRPr="00991F16">
        <w:rPr>
          <w:rFonts w:asciiTheme="minorHAnsi" w:hAnsiTheme="minorHAnsi" w:cstheme="minorHAnsi"/>
        </w:rPr>
        <w:t>Pzp</w:t>
      </w:r>
      <w:proofErr w:type="spellEnd"/>
      <w:r w:rsidRPr="00991F16">
        <w:rPr>
          <w:rFonts w:asciiTheme="minorHAnsi" w:hAnsiTheme="minorHAnsi" w:cstheme="minorHAnsi"/>
          <w:spacing w:val="-2"/>
        </w:rPr>
        <w:t xml:space="preserve"> </w:t>
      </w:r>
      <w:r w:rsidRPr="00991F16">
        <w:rPr>
          <w:rFonts w:asciiTheme="minorHAnsi" w:hAnsiTheme="minorHAnsi" w:cstheme="minorHAnsi"/>
        </w:rPr>
        <w:t>;</w:t>
      </w:r>
    </w:p>
    <w:p w14:paraId="45EA00BD" w14:textId="77777777" w:rsidR="00F7208E" w:rsidRPr="00991F16" w:rsidRDefault="008C7CF7">
      <w:pPr>
        <w:pStyle w:val="Akapitzlist"/>
        <w:numPr>
          <w:ilvl w:val="0"/>
          <w:numId w:val="1"/>
        </w:numPr>
        <w:tabs>
          <w:tab w:val="left" w:pos="723"/>
        </w:tabs>
        <w:ind w:left="722" w:hanging="181"/>
        <w:rPr>
          <w:rFonts w:asciiTheme="minorHAnsi" w:hAnsiTheme="minorHAnsi" w:cstheme="minorHAnsi"/>
        </w:rPr>
      </w:pPr>
      <w:r w:rsidRPr="00991F16">
        <w:rPr>
          <w:rFonts w:asciiTheme="minorHAnsi" w:hAnsiTheme="minorHAnsi" w:cstheme="minorHAnsi"/>
        </w:rPr>
        <w:t>prawo do wniesienia skargi do Prezesa Urzędu Ochrony Danych Osobowych, gdy uzna</w:t>
      </w:r>
      <w:r w:rsidRPr="00991F16">
        <w:rPr>
          <w:rFonts w:asciiTheme="minorHAnsi" w:hAnsiTheme="minorHAnsi" w:cstheme="minorHAnsi"/>
          <w:spacing w:val="-31"/>
        </w:rPr>
        <w:t xml:space="preserve"> </w:t>
      </w:r>
      <w:r w:rsidRPr="00991F16">
        <w:rPr>
          <w:rFonts w:asciiTheme="minorHAnsi" w:hAnsiTheme="minorHAnsi" w:cstheme="minorHAnsi"/>
        </w:rPr>
        <w:t>Pani/Pan,</w:t>
      </w:r>
    </w:p>
    <w:p w14:paraId="3D2B1EDD" w14:textId="77777777" w:rsidR="00F7208E" w:rsidRPr="00991F16" w:rsidRDefault="008C7CF7">
      <w:pPr>
        <w:pStyle w:val="Tekstpodstawowy"/>
        <w:spacing w:before="38"/>
        <w:ind w:left="824"/>
        <w:jc w:val="both"/>
        <w:rPr>
          <w:rFonts w:asciiTheme="minorHAnsi" w:hAnsiTheme="minorHAnsi" w:cstheme="minorHAnsi"/>
        </w:rPr>
      </w:pPr>
      <w:r w:rsidRPr="00991F16">
        <w:rPr>
          <w:rFonts w:asciiTheme="minorHAnsi" w:hAnsiTheme="minorHAnsi" w:cstheme="minorHAnsi"/>
        </w:rPr>
        <w:t>że przetwarzanie danych osobowych Pani/Pana dotyczących narusza przepisy RODO;</w:t>
      </w:r>
    </w:p>
    <w:p w14:paraId="3A4BD3B6" w14:textId="77777777" w:rsidR="00F7208E" w:rsidRPr="00991F16" w:rsidRDefault="008C7CF7">
      <w:pPr>
        <w:pStyle w:val="Akapitzlist"/>
        <w:numPr>
          <w:ilvl w:val="1"/>
          <w:numId w:val="2"/>
        </w:numPr>
        <w:tabs>
          <w:tab w:val="left" w:pos="825"/>
        </w:tabs>
        <w:spacing w:before="97"/>
        <w:jc w:val="left"/>
        <w:rPr>
          <w:rFonts w:asciiTheme="minorHAnsi" w:hAnsiTheme="minorHAnsi" w:cstheme="minorHAnsi"/>
        </w:rPr>
      </w:pPr>
      <w:r w:rsidRPr="00991F16">
        <w:rPr>
          <w:rFonts w:asciiTheme="minorHAnsi" w:hAnsiTheme="minorHAnsi" w:cstheme="minorHAnsi"/>
        </w:rPr>
        <w:t>nie przysługuje</w:t>
      </w:r>
      <w:r w:rsidRPr="00991F16">
        <w:rPr>
          <w:rFonts w:asciiTheme="minorHAnsi" w:hAnsiTheme="minorHAnsi" w:cstheme="minorHAnsi"/>
          <w:spacing w:val="-1"/>
        </w:rPr>
        <w:t xml:space="preserve"> </w:t>
      </w:r>
      <w:r w:rsidRPr="00991F16">
        <w:rPr>
          <w:rFonts w:asciiTheme="minorHAnsi" w:hAnsiTheme="minorHAnsi" w:cstheme="minorHAnsi"/>
        </w:rPr>
        <w:t>Pani/Panu:</w:t>
      </w:r>
    </w:p>
    <w:p w14:paraId="0A05B547" w14:textId="77777777" w:rsidR="00F7208E" w:rsidRPr="00991F16" w:rsidRDefault="008C7CF7">
      <w:pPr>
        <w:pStyle w:val="Akapitzlist"/>
        <w:numPr>
          <w:ilvl w:val="0"/>
          <w:numId w:val="1"/>
        </w:numPr>
        <w:tabs>
          <w:tab w:val="left" w:pos="721"/>
        </w:tabs>
        <w:spacing w:before="98"/>
        <w:ind w:left="720"/>
        <w:jc w:val="left"/>
        <w:rPr>
          <w:rFonts w:asciiTheme="minorHAnsi" w:hAnsiTheme="minorHAnsi" w:cstheme="minorHAnsi"/>
        </w:rPr>
      </w:pPr>
      <w:r w:rsidRPr="00991F16">
        <w:rPr>
          <w:rFonts w:asciiTheme="minorHAnsi" w:hAnsiTheme="minorHAnsi" w:cstheme="minorHAnsi"/>
        </w:rPr>
        <w:t>w związku z art. 17 ust. 3 lit. b, d lub e RODO prawo do usunięcia danych</w:t>
      </w:r>
      <w:r w:rsidRPr="00991F16">
        <w:rPr>
          <w:rFonts w:asciiTheme="minorHAnsi" w:hAnsiTheme="minorHAnsi" w:cstheme="minorHAnsi"/>
          <w:spacing w:val="-12"/>
        </w:rPr>
        <w:t xml:space="preserve"> </w:t>
      </w:r>
      <w:r w:rsidRPr="00991F16">
        <w:rPr>
          <w:rFonts w:asciiTheme="minorHAnsi" w:hAnsiTheme="minorHAnsi" w:cstheme="minorHAnsi"/>
        </w:rPr>
        <w:t>osobowych;</w:t>
      </w:r>
    </w:p>
    <w:p w14:paraId="18081533" w14:textId="77777777" w:rsidR="00F7208E" w:rsidRPr="00991F16" w:rsidRDefault="008C7CF7">
      <w:pPr>
        <w:pStyle w:val="Akapitzlist"/>
        <w:numPr>
          <w:ilvl w:val="0"/>
          <w:numId w:val="1"/>
        </w:numPr>
        <w:tabs>
          <w:tab w:val="left" w:pos="721"/>
        </w:tabs>
        <w:spacing w:before="98"/>
        <w:ind w:left="720"/>
        <w:jc w:val="left"/>
        <w:rPr>
          <w:rFonts w:asciiTheme="minorHAnsi" w:hAnsiTheme="minorHAnsi" w:cstheme="minorHAnsi"/>
        </w:rPr>
      </w:pPr>
      <w:r w:rsidRPr="00991F16">
        <w:rPr>
          <w:rFonts w:asciiTheme="minorHAnsi" w:hAnsiTheme="minorHAnsi" w:cstheme="minorHAnsi"/>
        </w:rPr>
        <w:t>prawo do przenoszenia danych osobowych, o którym mowa w art. 20</w:t>
      </w:r>
      <w:r w:rsidRPr="00991F16">
        <w:rPr>
          <w:rFonts w:asciiTheme="minorHAnsi" w:hAnsiTheme="minorHAnsi" w:cstheme="minorHAnsi"/>
          <w:spacing w:val="-6"/>
        </w:rPr>
        <w:t xml:space="preserve"> </w:t>
      </w:r>
      <w:r w:rsidRPr="00991F16">
        <w:rPr>
          <w:rFonts w:asciiTheme="minorHAnsi" w:hAnsiTheme="minorHAnsi" w:cstheme="minorHAnsi"/>
        </w:rPr>
        <w:t>RODO;</w:t>
      </w:r>
    </w:p>
    <w:p w14:paraId="0922060B" w14:textId="77777777" w:rsidR="00F7208E" w:rsidRPr="00991F16" w:rsidRDefault="008C7CF7">
      <w:pPr>
        <w:pStyle w:val="Akapitzlist"/>
        <w:numPr>
          <w:ilvl w:val="0"/>
          <w:numId w:val="1"/>
        </w:numPr>
        <w:tabs>
          <w:tab w:val="left" w:pos="751"/>
        </w:tabs>
        <w:spacing w:before="98" w:line="276" w:lineRule="auto"/>
        <w:ind w:left="824" w:right="116" w:hanging="283"/>
        <w:jc w:val="left"/>
        <w:rPr>
          <w:rFonts w:asciiTheme="minorHAnsi" w:hAnsiTheme="minorHAnsi" w:cstheme="minorHAnsi"/>
        </w:rPr>
      </w:pPr>
      <w:r w:rsidRPr="00991F16">
        <w:rPr>
          <w:rFonts w:asciiTheme="minorHAnsi" w:hAnsiTheme="minorHAnsi" w:cstheme="minorHAnsi"/>
        </w:rPr>
        <w:t>na podstawie art. 21 RODO prawo sprzeciwu, wobec przetwarzania danych osobowych, gdyż podstawą prawną przetwarzania Pani/Pana danych osobowych jest art. 6 ust. 1 lit. c</w:t>
      </w:r>
      <w:r w:rsidRPr="00991F16">
        <w:rPr>
          <w:rFonts w:asciiTheme="minorHAnsi" w:hAnsiTheme="minorHAnsi" w:cstheme="minorHAnsi"/>
          <w:spacing w:val="-17"/>
        </w:rPr>
        <w:t xml:space="preserve"> </w:t>
      </w:r>
      <w:r w:rsidRPr="00991F16">
        <w:rPr>
          <w:rFonts w:asciiTheme="minorHAnsi" w:hAnsiTheme="minorHAnsi" w:cstheme="minorHAnsi"/>
        </w:rPr>
        <w:t>RODO.</w:t>
      </w:r>
    </w:p>
    <w:p w14:paraId="794E9687" w14:textId="12B282C7" w:rsidR="00F7208E" w:rsidRPr="00991F16" w:rsidRDefault="008C7CF7">
      <w:pPr>
        <w:pStyle w:val="Akapitzlist"/>
        <w:numPr>
          <w:ilvl w:val="0"/>
          <w:numId w:val="2"/>
        </w:numPr>
        <w:tabs>
          <w:tab w:val="left" w:pos="542"/>
        </w:tabs>
        <w:spacing w:line="276" w:lineRule="auto"/>
        <w:ind w:right="115"/>
        <w:rPr>
          <w:rFonts w:asciiTheme="minorHAnsi" w:hAnsiTheme="minorHAnsi" w:cstheme="minorHAnsi"/>
        </w:rPr>
      </w:pPr>
      <w:r w:rsidRPr="00991F16">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991F16">
        <w:rPr>
          <w:rFonts w:asciiTheme="minorHAnsi" w:hAnsiTheme="minorHAnsi" w:cstheme="minorHAnsi"/>
          <w:spacing w:val="-15"/>
        </w:rPr>
        <w:t xml:space="preserve"> </w:t>
      </w:r>
      <w:r w:rsidRPr="00991F16">
        <w:rPr>
          <w:rFonts w:asciiTheme="minorHAnsi" w:hAnsiTheme="minorHAnsi" w:cstheme="minorHAnsi"/>
        </w:rPr>
        <w:t>w</w:t>
      </w:r>
      <w:r w:rsidRPr="00991F16">
        <w:rPr>
          <w:rFonts w:asciiTheme="minorHAnsi" w:hAnsiTheme="minorHAnsi" w:cstheme="minorHAnsi"/>
          <w:spacing w:val="-17"/>
        </w:rPr>
        <w:t xml:space="preserve"> </w:t>
      </w:r>
      <w:r w:rsidRPr="00991F16">
        <w:rPr>
          <w:rFonts w:asciiTheme="minorHAnsi" w:hAnsiTheme="minorHAnsi" w:cstheme="minorHAnsi"/>
        </w:rPr>
        <w:t>związku</w:t>
      </w:r>
      <w:r w:rsidRPr="00991F16">
        <w:rPr>
          <w:rFonts w:asciiTheme="minorHAnsi" w:hAnsiTheme="minorHAnsi" w:cstheme="minorHAnsi"/>
          <w:spacing w:val="-15"/>
        </w:rPr>
        <w:t xml:space="preserve"> </w:t>
      </w:r>
      <w:r w:rsidRPr="00991F16">
        <w:rPr>
          <w:rFonts w:asciiTheme="minorHAnsi" w:hAnsiTheme="minorHAnsi" w:cstheme="minorHAnsi"/>
        </w:rPr>
        <w:t>z</w:t>
      </w:r>
      <w:r w:rsidRPr="00991F16">
        <w:rPr>
          <w:rFonts w:asciiTheme="minorHAnsi" w:hAnsiTheme="minorHAnsi" w:cstheme="minorHAnsi"/>
          <w:spacing w:val="-17"/>
        </w:rPr>
        <w:t xml:space="preserve"> </w:t>
      </w:r>
      <w:r w:rsidRPr="00991F16">
        <w:rPr>
          <w:rFonts w:asciiTheme="minorHAnsi" w:hAnsiTheme="minorHAnsi" w:cstheme="minorHAnsi"/>
        </w:rPr>
        <w:t>prowadzonym</w:t>
      </w:r>
      <w:r w:rsidRPr="00991F16">
        <w:rPr>
          <w:rFonts w:asciiTheme="minorHAnsi" w:hAnsiTheme="minorHAnsi" w:cstheme="minorHAnsi"/>
          <w:spacing w:val="-16"/>
        </w:rPr>
        <w:t xml:space="preserve"> </w:t>
      </w:r>
      <w:r w:rsidRPr="00991F16">
        <w:rPr>
          <w:rFonts w:asciiTheme="minorHAnsi" w:hAnsiTheme="minorHAnsi" w:cstheme="minorHAnsi"/>
        </w:rPr>
        <w:t>postępowaniem</w:t>
      </w:r>
      <w:r w:rsidRPr="00991F16">
        <w:rPr>
          <w:rFonts w:asciiTheme="minorHAnsi" w:hAnsiTheme="minorHAnsi" w:cstheme="minorHAnsi"/>
          <w:spacing w:val="-17"/>
        </w:rPr>
        <w:t xml:space="preserve"> </w:t>
      </w:r>
      <w:r w:rsidRPr="00991F16">
        <w:rPr>
          <w:rFonts w:asciiTheme="minorHAnsi" w:hAnsiTheme="minorHAnsi" w:cstheme="minorHAnsi"/>
        </w:rPr>
        <w:t>i</w:t>
      </w:r>
      <w:r w:rsidRPr="00991F16">
        <w:rPr>
          <w:rFonts w:asciiTheme="minorHAnsi" w:hAnsiTheme="minorHAnsi" w:cstheme="minorHAnsi"/>
          <w:spacing w:val="-16"/>
        </w:rPr>
        <w:t xml:space="preserve"> </w:t>
      </w:r>
      <w:r w:rsidRPr="00991F16">
        <w:rPr>
          <w:rFonts w:asciiTheme="minorHAnsi" w:hAnsiTheme="minorHAnsi" w:cstheme="minorHAnsi"/>
        </w:rPr>
        <w:t>które</w:t>
      </w:r>
      <w:r w:rsidRPr="00991F16">
        <w:rPr>
          <w:rFonts w:asciiTheme="minorHAnsi" w:hAnsiTheme="minorHAnsi" w:cstheme="minorHAnsi"/>
          <w:spacing w:val="-17"/>
        </w:rPr>
        <w:t xml:space="preserve"> </w:t>
      </w:r>
      <w:r w:rsidRPr="00991F16">
        <w:rPr>
          <w:rFonts w:asciiTheme="minorHAnsi" w:hAnsiTheme="minorHAnsi" w:cstheme="minorHAnsi"/>
        </w:rPr>
        <w:t>Zamawiający</w:t>
      </w:r>
      <w:r w:rsidRPr="00991F16">
        <w:rPr>
          <w:rFonts w:asciiTheme="minorHAnsi" w:hAnsiTheme="minorHAnsi" w:cstheme="minorHAnsi"/>
          <w:spacing w:val="-15"/>
        </w:rPr>
        <w:t xml:space="preserve"> </w:t>
      </w:r>
      <w:r w:rsidRPr="00991F16">
        <w:rPr>
          <w:rFonts w:asciiTheme="minorHAnsi" w:hAnsiTheme="minorHAnsi" w:cstheme="minorHAnsi"/>
        </w:rPr>
        <w:t>pośrednio</w:t>
      </w:r>
      <w:r w:rsidRPr="00991F16">
        <w:rPr>
          <w:rFonts w:asciiTheme="minorHAnsi" w:hAnsiTheme="minorHAnsi" w:cstheme="minorHAnsi"/>
          <w:spacing w:val="-16"/>
        </w:rPr>
        <w:t xml:space="preserve"> </w:t>
      </w:r>
      <w:r w:rsidRPr="00991F16">
        <w:rPr>
          <w:rFonts w:asciiTheme="minorHAnsi" w:hAnsiTheme="minorHAnsi" w:cstheme="minorHAnsi"/>
        </w:rPr>
        <w:t xml:space="preserve">pozyska od wykonawcy biorącego udział w postępowaniu, chyba że ma zastosowanie co najmniej jedno      z </w:t>
      </w:r>
      <w:proofErr w:type="spellStart"/>
      <w:r w:rsidRPr="00991F16">
        <w:rPr>
          <w:rFonts w:asciiTheme="minorHAnsi" w:hAnsiTheme="minorHAnsi" w:cstheme="minorHAnsi"/>
        </w:rPr>
        <w:t>wyłączeń</w:t>
      </w:r>
      <w:proofErr w:type="spellEnd"/>
      <w:r w:rsidRPr="00991F16">
        <w:rPr>
          <w:rFonts w:asciiTheme="minorHAnsi" w:hAnsiTheme="minorHAnsi" w:cstheme="minorHAnsi"/>
        </w:rPr>
        <w:t>, o których mowa w art. 14 ust. 5</w:t>
      </w:r>
      <w:r w:rsidRPr="00991F16">
        <w:rPr>
          <w:rFonts w:asciiTheme="minorHAnsi" w:hAnsiTheme="minorHAnsi" w:cstheme="minorHAnsi"/>
          <w:spacing w:val="-6"/>
        </w:rPr>
        <w:t xml:space="preserve"> </w:t>
      </w:r>
      <w:r w:rsidRPr="00991F16">
        <w:rPr>
          <w:rFonts w:asciiTheme="minorHAnsi" w:hAnsiTheme="minorHAnsi" w:cstheme="minorHAnsi"/>
        </w:rPr>
        <w:t>RODO.</w:t>
      </w:r>
    </w:p>
    <w:p w14:paraId="654FD14D" w14:textId="465BCDDE" w:rsidR="002375F8" w:rsidRPr="00991F16" w:rsidRDefault="002375F8" w:rsidP="002375F8">
      <w:pPr>
        <w:tabs>
          <w:tab w:val="left" w:pos="542"/>
        </w:tabs>
        <w:spacing w:line="276" w:lineRule="auto"/>
        <w:ind w:right="115"/>
        <w:rPr>
          <w:rFonts w:asciiTheme="minorHAnsi" w:hAnsiTheme="minorHAnsi" w:cstheme="minorHAnsi"/>
        </w:rPr>
      </w:pPr>
    </w:p>
    <w:p w14:paraId="4AF5A2F3" w14:textId="4C79344B" w:rsidR="002375F8" w:rsidRPr="00991F16" w:rsidRDefault="002375F8" w:rsidP="002375F8">
      <w:pPr>
        <w:tabs>
          <w:tab w:val="left" w:pos="542"/>
        </w:tabs>
        <w:spacing w:line="276" w:lineRule="auto"/>
        <w:ind w:right="115"/>
        <w:rPr>
          <w:rFonts w:asciiTheme="minorHAnsi" w:hAnsiTheme="minorHAnsi" w:cstheme="minorHAnsi"/>
        </w:rPr>
      </w:pPr>
    </w:p>
    <w:p w14:paraId="60D8104A" w14:textId="5BF5C810" w:rsidR="002375F8" w:rsidRPr="00991F16" w:rsidRDefault="002375F8" w:rsidP="002375F8">
      <w:pPr>
        <w:tabs>
          <w:tab w:val="left" w:pos="542"/>
        </w:tabs>
        <w:spacing w:line="276" w:lineRule="auto"/>
        <w:ind w:right="115"/>
        <w:rPr>
          <w:rFonts w:asciiTheme="minorHAnsi" w:hAnsiTheme="minorHAnsi" w:cstheme="minorHAnsi"/>
        </w:rPr>
      </w:pPr>
    </w:p>
    <w:p w14:paraId="7F08FE34" w14:textId="170CFC6A" w:rsidR="002375F8" w:rsidRPr="00991F16" w:rsidRDefault="002375F8" w:rsidP="002375F8">
      <w:pPr>
        <w:tabs>
          <w:tab w:val="left" w:pos="542"/>
        </w:tabs>
        <w:spacing w:line="276" w:lineRule="auto"/>
        <w:ind w:right="115"/>
        <w:rPr>
          <w:rFonts w:asciiTheme="minorHAnsi" w:hAnsiTheme="minorHAnsi" w:cstheme="minorHAnsi"/>
        </w:rPr>
      </w:pPr>
    </w:p>
    <w:p w14:paraId="683C3B28" w14:textId="69B666C3" w:rsidR="002375F8" w:rsidRPr="00991F16" w:rsidRDefault="002375F8" w:rsidP="002375F8">
      <w:pPr>
        <w:tabs>
          <w:tab w:val="left" w:pos="542"/>
        </w:tabs>
        <w:spacing w:line="276" w:lineRule="auto"/>
        <w:ind w:right="115"/>
        <w:rPr>
          <w:rFonts w:asciiTheme="minorHAnsi" w:hAnsiTheme="minorHAnsi" w:cstheme="minorHAnsi"/>
        </w:rPr>
      </w:pPr>
    </w:p>
    <w:p w14:paraId="15914300" w14:textId="00C409A8" w:rsidR="002375F8" w:rsidRPr="00991F16" w:rsidRDefault="002375F8" w:rsidP="002375F8">
      <w:pPr>
        <w:tabs>
          <w:tab w:val="left" w:pos="542"/>
        </w:tabs>
        <w:spacing w:line="276" w:lineRule="auto"/>
        <w:ind w:right="115"/>
        <w:rPr>
          <w:rFonts w:asciiTheme="minorHAnsi" w:hAnsiTheme="minorHAnsi" w:cstheme="minorHAnsi"/>
        </w:rPr>
      </w:pPr>
    </w:p>
    <w:p w14:paraId="7BB31D69" w14:textId="217C4BDE" w:rsidR="002375F8" w:rsidRPr="00991F16" w:rsidRDefault="002375F8" w:rsidP="002375F8">
      <w:pPr>
        <w:tabs>
          <w:tab w:val="left" w:pos="542"/>
        </w:tabs>
        <w:spacing w:line="276" w:lineRule="auto"/>
        <w:ind w:right="115"/>
        <w:rPr>
          <w:rFonts w:asciiTheme="minorHAnsi" w:hAnsiTheme="minorHAnsi" w:cstheme="minorHAnsi"/>
        </w:rPr>
      </w:pPr>
    </w:p>
    <w:p w14:paraId="3877594B" w14:textId="55A95D53" w:rsidR="002375F8" w:rsidRPr="00991F16" w:rsidRDefault="002375F8" w:rsidP="002375F8">
      <w:pPr>
        <w:tabs>
          <w:tab w:val="left" w:pos="542"/>
        </w:tabs>
        <w:spacing w:line="276" w:lineRule="auto"/>
        <w:ind w:right="115"/>
        <w:rPr>
          <w:rFonts w:asciiTheme="minorHAnsi" w:hAnsiTheme="minorHAnsi" w:cstheme="minorHAnsi"/>
        </w:rPr>
      </w:pPr>
    </w:p>
    <w:p w14:paraId="5D6E1324" w14:textId="62E12BAF" w:rsidR="002375F8" w:rsidRPr="00991F16" w:rsidRDefault="002375F8" w:rsidP="002375F8">
      <w:pPr>
        <w:tabs>
          <w:tab w:val="left" w:pos="542"/>
        </w:tabs>
        <w:spacing w:line="276" w:lineRule="auto"/>
        <w:ind w:right="115"/>
        <w:rPr>
          <w:rFonts w:asciiTheme="minorHAnsi" w:hAnsiTheme="minorHAnsi" w:cstheme="minorHAnsi"/>
        </w:rPr>
      </w:pPr>
    </w:p>
    <w:p w14:paraId="7355D015" w14:textId="3E1CAAF8" w:rsidR="002375F8" w:rsidRPr="00991F16" w:rsidRDefault="002375F8" w:rsidP="002375F8">
      <w:pPr>
        <w:tabs>
          <w:tab w:val="left" w:pos="542"/>
        </w:tabs>
        <w:spacing w:line="276" w:lineRule="auto"/>
        <w:ind w:right="115"/>
        <w:rPr>
          <w:rFonts w:asciiTheme="minorHAnsi" w:hAnsiTheme="minorHAnsi" w:cstheme="minorHAnsi"/>
        </w:rPr>
      </w:pPr>
    </w:p>
    <w:p w14:paraId="6CD7B0F3" w14:textId="29AC57B6" w:rsidR="002375F8" w:rsidRPr="00991F16" w:rsidRDefault="002375F8" w:rsidP="002375F8">
      <w:pPr>
        <w:tabs>
          <w:tab w:val="left" w:pos="542"/>
        </w:tabs>
        <w:spacing w:line="276" w:lineRule="auto"/>
        <w:ind w:right="115"/>
        <w:rPr>
          <w:rFonts w:asciiTheme="minorHAnsi" w:hAnsiTheme="minorHAnsi" w:cstheme="minorHAnsi"/>
        </w:rPr>
      </w:pPr>
    </w:p>
    <w:p w14:paraId="53AD974A" w14:textId="4591D83C" w:rsidR="002375F8" w:rsidRPr="00991F16" w:rsidRDefault="002375F8" w:rsidP="002375F8">
      <w:pPr>
        <w:tabs>
          <w:tab w:val="left" w:pos="542"/>
        </w:tabs>
        <w:spacing w:line="276" w:lineRule="auto"/>
        <w:ind w:right="115"/>
        <w:rPr>
          <w:rFonts w:asciiTheme="minorHAnsi" w:hAnsiTheme="minorHAnsi" w:cstheme="minorHAnsi"/>
        </w:rPr>
      </w:pPr>
    </w:p>
    <w:p w14:paraId="07215449" w14:textId="24AB29DF" w:rsidR="002375F8" w:rsidRPr="00991F16" w:rsidRDefault="002375F8" w:rsidP="002375F8">
      <w:pPr>
        <w:tabs>
          <w:tab w:val="left" w:pos="542"/>
        </w:tabs>
        <w:spacing w:line="276" w:lineRule="auto"/>
        <w:ind w:right="115"/>
        <w:rPr>
          <w:rFonts w:asciiTheme="minorHAnsi" w:hAnsiTheme="minorHAnsi" w:cstheme="minorHAnsi"/>
        </w:rPr>
      </w:pPr>
    </w:p>
    <w:p w14:paraId="55721013" w14:textId="13DF8E5C" w:rsidR="002375F8" w:rsidRPr="00991F16" w:rsidRDefault="002375F8" w:rsidP="002375F8">
      <w:pPr>
        <w:tabs>
          <w:tab w:val="left" w:pos="542"/>
        </w:tabs>
        <w:spacing w:line="276" w:lineRule="auto"/>
        <w:ind w:right="115"/>
        <w:rPr>
          <w:rFonts w:asciiTheme="minorHAnsi" w:hAnsiTheme="minorHAnsi" w:cstheme="minorHAnsi"/>
        </w:rPr>
      </w:pPr>
    </w:p>
    <w:p w14:paraId="026510A7" w14:textId="7A3C971A" w:rsidR="002375F8" w:rsidRPr="00991F16" w:rsidRDefault="002375F8" w:rsidP="002375F8">
      <w:pPr>
        <w:tabs>
          <w:tab w:val="left" w:pos="542"/>
        </w:tabs>
        <w:spacing w:line="276" w:lineRule="auto"/>
        <w:ind w:right="115"/>
        <w:rPr>
          <w:rFonts w:asciiTheme="minorHAnsi" w:hAnsiTheme="minorHAnsi" w:cstheme="minorHAnsi"/>
        </w:rPr>
      </w:pPr>
    </w:p>
    <w:p w14:paraId="017DC8BF" w14:textId="518AFB03" w:rsidR="002375F8" w:rsidRPr="00991F16" w:rsidRDefault="002375F8" w:rsidP="002375F8">
      <w:pPr>
        <w:tabs>
          <w:tab w:val="left" w:pos="542"/>
        </w:tabs>
        <w:spacing w:line="276" w:lineRule="auto"/>
        <w:ind w:right="115"/>
        <w:rPr>
          <w:rFonts w:asciiTheme="minorHAnsi" w:hAnsiTheme="minorHAnsi" w:cstheme="minorHAnsi"/>
        </w:rPr>
      </w:pPr>
    </w:p>
    <w:p w14:paraId="5BCC81B3" w14:textId="4F988CA3" w:rsidR="002375F8" w:rsidRPr="00991F16" w:rsidRDefault="002375F8" w:rsidP="002375F8">
      <w:pPr>
        <w:tabs>
          <w:tab w:val="left" w:pos="542"/>
        </w:tabs>
        <w:spacing w:line="276" w:lineRule="auto"/>
        <w:ind w:right="115"/>
        <w:rPr>
          <w:rFonts w:asciiTheme="minorHAnsi" w:hAnsiTheme="minorHAnsi" w:cstheme="minorHAnsi"/>
        </w:rPr>
      </w:pPr>
    </w:p>
    <w:p w14:paraId="2A583689" w14:textId="15310023" w:rsidR="002375F8" w:rsidRPr="00991F16" w:rsidRDefault="002375F8" w:rsidP="002375F8">
      <w:pPr>
        <w:tabs>
          <w:tab w:val="left" w:pos="542"/>
        </w:tabs>
        <w:spacing w:line="276" w:lineRule="auto"/>
        <w:ind w:right="115"/>
        <w:rPr>
          <w:rFonts w:asciiTheme="minorHAnsi" w:hAnsiTheme="minorHAnsi" w:cstheme="minorHAnsi"/>
        </w:rPr>
      </w:pPr>
    </w:p>
    <w:p w14:paraId="13DEF471" w14:textId="6B544F97" w:rsidR="002375F8" w:rsidRPr="00991F16" w:rsidRDefault="002375F8" w:rsidP="002375F8">
      <w:pPr>
        <w:tabs>
          <w:tab w:val="left" w:pos="542"/>
        </w:tabs>
        <w:spacing w:line="276" w:lineRule="auto"/>
        <w:ind w:right="115"/>
        <w:rPr>
          <w:rFonts w:asciiTheme="minorHAnsi" w:hAnsiTheme="minorHAnsi" w:cstheme="minorHAnsi"/>
        </w:rPr>
      </w:pPr>
    </w:p>
    <w:p w14:paraId="1C7E4B12" w14:textId="3412A4B7" w:rsidR="002375F8" w:rsidRPr="00991F16" w:rsidRDefault="002375F8" w:rsidP="002375F8">
      <w:pPr>
        <w:tabs>
          <w:tab w:val="left" w:pos="542"/>
        </w:tabs>
        <w:spacing w:line="276" w:lineRule="auto"/>
        <w:ind w:right="115"/>
        <w:rPr>
          <w:rFonts w:asciiTheme="minorHAnsi" w:hAnsiTheme="minorHAnsi" w:cstheme="minorHAnsi"/>
        </w:rPr>
      </w:pPr>
    </w:p>
    <w:p w14:paraId="4A45DCA4" w14:textId="752E6973" w:rsidR="002375F8" w:rsidRPr="00991F16" w:rsidRDefault="002375F8" w:rsidP="002375F8">
      <w:pPr>
        <w:tabs>
          <w:tab w:val="left" w:pos="542"/>
        </w:tabs>
        <w:spacing w:line="276" w:lineRule="auto"/>
        <w:ind w:right="115"/>
        <w:rPr>
          <w:rFonts w:asciiTheme="minorHAnsi" w:hAnsiTheme="minorHAnsi" w:cstheme="minorHAnsi"/>
        </w:rPr>
      </w:pPr>
    </w:p>
    <w:p w14:paraId="109053DF" w14:textId="0BEE457E" w:rsidR="002375F8" w:rsidRPr="00991F16" w:rsidRDefault="002375F8" w:rsidP="002375F8">
      <w:pPr>
        <w:tabs>
          <w:tab w:val="left" w:pos="542"/>
        </w:tabs>
        <w:spacing w:line="276" w:lineRule="auto"/>
        <w:ind w:right="115"/>
        <w:rPr>
          <w:rFonts w:asciiTheme="minorHAnsi" w:hAnsiTheme="minorHAnsi" w:cstheme="minorHAnsi"/>
        </w:rPr>
      </w:pPr>
    </w:p>
    <w:p w14:paraId="4EEC9E15" w14:textId="66796504" w:rsidR="002375F8" w:rsidRPr="00991F16" w:rsidRDefault="002375F8" w:rsidP="002375F8">
      <w:pPr>
        <w:tabs>
          <w:tab w:val="left" w:pos="542"/>
        </w:tabs>
        <w:spacing w:line="276" w:lineRule="auto"/>
        <w:ind w:right="115"/>
        <w:rPr>
          <w:rFonts w:asciiTheme="minorHAnsi" w:hAnsiTheme="minorHAnsi" w:cstheme="minorHAnsi"/>
        </w:rPr>
      </w:pPr>
    </w:p>
    <w:p w14:paraId="5A253F0A" w14:textId="61F054BF" w:rsidR="002375F8" w:rsidRPr="00991F16" w:rsidRDefault="002375F8" w:rsidP="002375F8">
      <w:pPr>
        <w:tabs>
          <w:tab w:val="left" w:pos="542"/>
        </w:tabs>
        <w:spacing w:line="276" w:lineRule="auto"/>
        <w:ind w:right="115"/>
        <w:rPr>
          <w:rFonts w:asciiTheme="minorHAnsi" w:hAnsiTheme="minorHAnsi" w:cstheme="minorHAnsi"/>
        </w:rPr>
      </w:pPr>
    </w:p>
    <w:p w14:paraId="5BF015BA" w14:textId="247E6174" w:rsidR="002375F8" w:rsidRPr="00991F16" w:rsidRDefault="002375F8" w:rsidP="002375F8">
      <w:pPr>
        <w:tabs>
          <w:tab w:val="left" w:pos="542"/>
        </w:tabs>
        <w:spacing w:line="276" w:lineRule="auto"/>
        <w:ind w:right="115"/>
        <w:rPr>
          <w:rFonts w:asciiTheme="minorHAnsi" w:hAnsiTheme="minorHAnsi" w:cstheme="minorHAnsi"/>
        </w:rPr>
      </w:pPr>
    </w:p>
    <w:p w14:paraId="7B70E53D" w14:textId="3517434E" w:rsidR="002375F8" w:rsidRPr="00991F16" w:rsidRDefault="002375F8" w:rsidP="002375F8">
      <w:pPr>
        <w:tabs>
          <w:tab w:val="left" w:pos="542"/>
        </w:tabs>
        <w:spacing w:line="276" w:lineRule="auto"/>
        <w:ind w:right="115"/>
        <w:rPr>
          <w:rFonts w:asciiTheme="minorHAnsi" w:hAnsiTheme="minorHAnsi" w:cstheme="minorHAnsi"/>
        </w:rPr>
      </w:pPr>
    </w:p>
    <w:p w14:paraId="587DE1C6" w14:textId="704B4BFB" w:rsidR="002375F8" w:rsidRPr="00991F16" w:rsidRDefault="002375F8" w:rsidP="002375F8">
      <w:pPr>
        <w:tabs>
          <w:tab w:val="left" w:pos="542"/>
        </w:tabs>
        <w:spacing w:line="276" w:lineRule="auto"/>
        <w:ind w:right="115"/>
        <w:rPr>
          <w:rFonts w:asciiTheme="minorHAnsi" w:hAnsiTheme="minorHAnsi" w:cstheme="minorHAnsi"/>
        </w:rPr>
      </w:pPr>
    </w:p>
    <w:p w14:paraId="10DB082A" w14:textId="77777777" w:rsidR="002375F8" w:rsidRPr="00991F16" w:rsidRDefault="002375F8" w:rsidP="002375F8">
      <w:pPr>
        <w:widowControl/>
        <w:autoSpaceDE/>
        <w:autoSpaceDN/>
        <w:spacing w:after="60" w:line="312" w:lineRule="auto"/>
        <w:jc w:val="right"/>
        <w:rPr>
          <w:rFonts w:asciiTheme="minorHAnsi" w:hAnsiTheme="minorHAnsi" w:cstheme="minorHAnsi"/>
          <w:b/>
          <w:i/>
          <w:lang w:eastAsia="pl-PL"/>
        </w:rPr>
      </w:pPr>
      <w:r w:rsidRPr="00991F16">
        <w:rPr>
          <w:rFonts w:asciiTheme="minorHAnsi" w:hAnsiTheme="minorHAnsi" w:cstheme="minorHAnsi"/>
          <w:b/>
          <w:i/>
          <w:lang w:eastAsia="pl-PL"/>
        </w:rPr>
        <w:t>Załącznik nr 7 do SWZ</w:t>
      </w:r>
    </w:p>
    <w:p w14:paraId="3DD4DAE5" w14:textId="77777777" w:rsidR="002375F8" w:rsidRPr="00991F16" w:rsidRDefault="002375F8" w:rsidP="002375F8">
      <w:pPr>
        <w:widowControl/>
        <w:autoSpaceDE/>
        <w:autoSpaceDN/>
        <w:spacing w:after="60" w:line="312" w:lineRule="auto"/>
        <w:jc w:val="both"/>
        <w:rPr>
          <w:rFonts w:asciiTheme="minorHAnsi" w:hAnsiTheme="minorHAnsi" w:cstheme="minorHAnsi"/>
          <w:lang w:eastAsia="pl-PL"/>
        </w:rPr>
      </w:pPr>
    </w:p>
    <w:p w14:paraId="29DE6067" w14:textId="77777777" w:rsidR="002375F8" w:rsidRPr="00991F16" w:rsidRDefault="002375F8" w:rsidP="002375F8">
      <w:pPr>
        <w:widowControl/>
        <w:autoSpaceDE/>
        <w:autoSpaceDN/>
        <w:spacing w:after="60" w:line="312" w:lineRule="auto"/>
        <w:jc w:val="both"/>
        <w:rPr>
          <w:rFonts w:asciiTheme="minorHAnsi" w:hAnsiTheme="minorHAnsi" w:cstheme="minorHAnsi"/>
          <w:lang w:eastAsia="pl-PL"/>
        </w:rPr>
      </w:pPr>
    </w:p>
    <w:p w14:paraId="532527C2" w14:textId="77777777" w:rsidR="002375F8" w:rsidRPr="00991F16" w:rsidRDefault="002375F8" w:rsidP="002375F8">
      <w:pPr>
        <w:widowControl/>
        <w:autoSpaceDE/>
        <w:autoSpaceDN/>
        <w:spacing w:after="60" w:line="312" w:lineRule="auto"/>
        <w:jc w:val="center"/>
        <w:rPr>
          <w:rFonts w:asciiTheme="minorHAnsi" w:hAnsiTheme="minorHAnsi" w:cstheme="minorHAnsi"/>
          <w:b/>
          <w:lang w:eastAsia="pl-PL"/>
        </w:rPr>
      </w:pPr>
      <w:r w:rsidRPr="00991F16">
        <w:rPr>
          <w:rFonts w:asciiTheme="minorHAnsi" w:hAnsiTheme="minorHAnsi" w:cstheme="minorHAnsi"/>
          <w:b/>
          <w:lang w:eastAsia="pl-PL"/>
        </w:rPr>
        <w:t xml:space="preserve">Oświadczenie, o którym mowa w art. 117 ust. 4 </w:t>
      </w:r>
      <w:r w:rsidRPr="00991F16">
        <w:rPr>
          <w:rFonts w:asciiTheme="minorHAnsi" w:eastAsia="Calibri" w:hAnsiTheme="minorHAnsi" w:cstheme="minorHAnsi"/>
          <w:b/>
          <w:bCs/>
        </w:rPr>
        <w:t xml:space="preserve">ustawy z dnia 11 września 2019 r. Prawo zamówień publicznych </w:t>
      </w:r>
      <w:r w:rsidRPr="00991F16">
        <w:rPr>
          <w:rFonts w:asciiTheme="minorHAnsi" w:eastAsia="Calibri" w:hAnsiTheme="minorHAnsi" w:cstheme="minorHAnsi"/>
          <w:bCs/>
        </w:rPr>
        <w:t xml:space="preserve">(dalej jako: </w:t>
      </w:r>
      <w:proofErr w:type="spellStart"/>
      <w:r w:rsidRPr="00991F16">
        <w:rPr>
          <w:rFonts w:asciiTheme="minorHAnsi" w:eastAsia="Calibri" w:hAnsiTheme="minorHAnsi" w:cstheme="minorHAnsi"/>
          <w:bCs/>
        </w:rPr>
        <w:t>Pzp</w:t>
      </w:r>
      <w:proofErr w:type="spellEnd"/>
      <w:r w:rsidRPr="00991F16">
        <w:rPr>
          <w:rFonts w:asciiTheme="minorHAnsi" w:eastAsia="Calibri" w:hAnsiTheme="minorHAnsi" w:cstheme="minorHAnsi"/>
          <w:bCs/>
        </w:rPr>
        <w:t>)</w:t>
      </w:r>
    </w:p>
    <w:p w14:paraId="53731D3C" w14:textId="77777777" w:rsidR="002375F8" w:rsidRPr="00991F16" w:rsidRDefault="002375F8" w:rsidP="002375F8">
      <w:pPr>
        <w:widowControl/>
        <w:autoSpaceDE/>
        <w:autoSpaceDN/>
        <w:spacing w:after="60" w:line="312" w:lineRule="auto"/>
        <w:jc w:val="center"/>
        <w:rPr>
          <w:rFonts w:asciiTheme="minorHAnsi" w:hAnsiTheme="minorHAnsi" w:cstheme="minorHAnsi"/>
          <w:lang w:eastAsia="pl-PL"/>
        </w:rPr>
      </w:pPr>
      <w:r w:rsidRPr="00991F16">
        <w:rPr>
          <w:rFonts w:asciiTheme="minorHAnsi" w:hAnsiTheme="minorHAnsi" w:cstheme="minorHAnsi"/>
          <w:lang w:eastAsia="pl-PL"/>
        </w:rPr>
        <w:t>W przypadku Wykonawców wspólnie ubiegających się o udzielenie zamówienia</w:t>
      </w:r>
    </w:p>
    <w:p w14:paraId="023565E3" w14:textId="77777777" w:rsidR="002375F8" w:rsidRPr="00991F16" w:rsidRDefault="002375F8" w:rsidP="002375F8">
      <w:pPr>
        <w:widowControl/>
        <w:autoSpaceDE/>
        <w:autoSpaceDN/>
        <w:spacing w:after="60" w:line="312" w:lineRule="auto"/>
        <w:rPr>
          <w:rFonts w:asciiTheme="minorHAnsi" w:hAnsiTheme="minorHAnsi" w:cstheme="minorHAnsi"/>
          <w:lang w:eastAsia="pl-PL"/>
        </w:rPr>
      </w:pPr>
    </w:p>
    <w:p w14:paraId="559255D5" w14:textId="1DDDF29F" w:rsidR="002375F8" w:rsidRPr="00991F16" w:rsidRDefault="002375F8"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r w:rsidRPr="00991F16">
        <w:rPr>
          <w:rFonts w:asciiTheme="minorHAnsi" w:hAnsiTheme="minorHAnsi" w:cstheme="minorHAnsi"/>
          <w:lang w:eastAsia="pl-PL"/>
        </w:rPr>
        <w:t xml:space="preserve">Działając na podstawie art. 117 ust. 4 ustawy </w:t>
      </w:r>
      <w:r w:rsidR="009410A1" w:rsidRPr="00991F16">
        <w:rPr>
          <w:rFonts w:asciiTheme="minorHAnsi" w:hAnsiTheme="minorHAnsi" w:cstheme="minorHAnsi"/>
          <w:lang w:eastAsia="pl-PL"/>
        </w:rPr>
        <w:t>PZP</w:t>
      </w:r>
      <w:r w:rsidRPr="00991F16">
        <w:rPr>
          <w:rFonts w:asciiTheme="minorHAnsi" w:hAnsiTheme="minorHAnsi" w:cstheme="minorHAnsi"/>
          <w:lang w:eastAsia="pl-PL"/>
        </w:rPr>
        <w:t xml:space="preserve"> oświadczam, iż Wykonawcy wspólnie ubiegający się o udzielenie zamówienia zrealizują przedmiotowe zamówienie w zakresie określonym w tabeli:</w:t>
      </w:r>
    </w:p>
    <w:tbl>
      <w:tblPr>
        <w:tblStyle w:val="Tabela-Siatka"/>
        <w:tblW w:w="0" w:type="auto"/>
        <w:tblLook w:val="04A0" w:firstRow="1" w:lastRow="0" w:firstColumn="1" w:lastColumn="0" w:noHBand="0" w:noVBand="1"/>
      </w:tblPr>
      <w:tblGrid>
        <w:gridCol w:w="562"/>
        <w:gridCol w:w="3828"/>
        <w:gridCol w:w="4536"/>
      </w:tblGrid>
      <w:tr w:rsidR="002375F8" w:rsidRPr="00991F16" w14:paraId="37EF67CB" w14:textId="77777777" w:rsidTr="00F826A5">
        <w:tc>
          <w:tcPr>
            <w:tcW w:w="562" w:type="dxa"/>
          </w:tcPr>
          <w:p w14:paraId="69F3B833"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l.p.</w:t>
            </w:r>
          </w:p>
        </w:tc>
        <w:tc>
          <w:tcPr>
            <w:tcW w:w="3828" w:type="dxa"/>
          </w:tcPr>
          <w:p w14:paraId="45EE7BFB"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Nazwa Wykonawcy</w:t>
            </w:r>
          </w:p>
        </w:tc>
        <w:tc>
          <w:tcPr>
            <w:tcW w:w="4536" w:type="dxa"/>
          </w:tcPr>
          <w:p w14:paraId="691724E6"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Zakres zamówienia realizowany przez Wykonawcę</w:t>
            </w:r>
          </w:p>
        </w:tc>
      </w:tr>
      <w:tr w:rsidR="002375F8" w:rsidRPr="00991F16" w14:paraId="47CF84D5" w14:textId="77777777" w:rsidTr="00F826A5">
        <w:tc>
          <w:tcPr>
            <w:tcW w:w="562" w:type="dxa"/>
          </w:tcPr>
          <w:p w14:paraId="766DA139"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1.</w:t>
            </w:r>
          </w:p>
        </w:tc>
        <w:tc>
          <w:tcPr>
            <w:tcW w:w="3828" w:type="dxa"/>
          </w:tcPr>
          <w:p w14:paraId="66CEF6AC"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2CDA2523"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r>
      <w:tr w:rsidR="002375F8" w:rsidRPr="00991F16" w14:paraId="684C7D1F" w14:textId="77777777" w:rsidTr="00F826A5">
        <w:tc>
          <w:tcPr>
            <w:tcW w:w="562" w:type="dxa"/>
          </w:tcPr>
          <w:p w14:paraId="7F27C667"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2.</w:t>
            </w:r>
          </w:p>
        </w:tc>
        <w:tc>
          <w:tcPr>
            <w:tcW w:w="3828" w:type="dxa"/>
          </w:tcPr>
          <w:p w14:paraId="33F35441"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18F41EC0"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r>
    </w:tbl>
    <w:p w14:paraId="5968F224" w14:textId="77777777" w:rsidR="002375F8" w:rsidRPr="00991F16" w:rsidRDefault="002375F8"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A1E2DCA"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eastAsia="Calibri" w:hAnsiTheme="minorHAnsi" w:cstheme="minorHAnsi"/>
        </w:rPr>
        <w:t>…………….……., dnia …………………. r.</w:t>
      </w:r>
    </w:p>
    <w:p w14:paraId="62CF68A3"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hAnsiTheme="minorHAnsi" w:cstheme="minorHAnsi"/>
          <w:i/>
          <w:lang w:eastAsia="pl-PL"/>
        </w:rPr>
      </w:pPr>
      <w:r w:rsidRPr="00991F16">
        <w:rPr>
          <w:rFonts w:asciiTheme="minorHAnsi" w:hAnsiTheme="minorHAnsi" w:cstheme="minorHAnsi"/>
          <w:i/>
          <w:lang w:eastAsia="pl-PL"/>
        </w:rPr>
        <w:t>……………………………….</w:t>
      </w:r>
    </w:p>
    <w:p w14:paraId="49EE0F47"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hAnsiTheme="minorHAnsi" w:cstheme="minorHAnsi"/>
          <w:i/>
          <w:lang w:eastAsia="pl-PL"/>
        </w:rPr>
        <w:t>Imię i nazwisko</w:t>
      </w:r>
    </w:p>
    <w:p w14:paraId="4CCCFD5F" w14:textId="77777777" w:rsidR="002375F8" w:rsidRPr="00991F16" w:rsidRDefault="002375F8" w:rsidP="002375F8">
      <w:pPr>
        <w:keepNext/>
        <w:keepLines/>
        <w:widowControl/>
        <w:adjustRightInd w:val="0"/>
        <w:spacing w:before="200" w:after="60" w:line="312" w:lineRule="auto"/>
        <w:ind w:left="284"/>
        <w:jc w:val="right"/>
        <w:outlineLvl w:val="3"/>
        <w:rPr>
          <w:rFonts w:asciiTheme="minorHAnsi" w:eastAsia="Calibri" w:hAnsiTheme="minorHAnsi" w:cstheme="minorHAnsi"/>
          <w:bCs/>
          <w:i/>
          <w:iCs/>
          <w:lang w:val="x-none"/>
        </w:rPr>
      </w:pPr>
      <w:r w:rsidRPr="00991F16">
        <w:rPr>
          <w:rFonts w:asciiTheme="minorHAnsi" w:hAnsiTheme="minorHAnsi" w:cstheme="minorHAnsi"/>
          <w:bCs/>
          <w:i/>
          <w:iCs/>
          <w:lang w:val="x-none" w:eastAsia="x-none"/>
        </w:rPr>
        <w:t>podpisano elektronicznie</w:t>
      </w:r>
    </w:p>
    <w:sectPr w:rsidR="002375F8" w:rsidRPr="00991F16">
      <w:pgSz w:w="11910" w:h="16840"/>
      <w:pgMar w:top="1580" w:right="1300" w:bottom="680" w:left="1160" w:header="0" w:footer="40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0D78A" w14:textId="77777777" w:rsidR="0048424C" w:rsidRDefault="0048424C">
      <w:r>
        <w:separator/>
      </w:r>
    </w:p>
  </w:endnote>
  <w:endnote w:type="continuationSeparator" w:id="0">
    <w:p w14:paraId="445CA23F" w14:textId="77777777" w:rsidR="0048424C" w:rsidRDefault="00484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8FFD6" w14:textId="77777777" w:rsidR="00584561" w:rsidRDefault="00AB32CF" w:rsidP="00DF595C">
    <w:pPr>
      <w:pStyle w:val="Stopka"/>
      <w:jc w:val="center"/>
    </w:pPr>
    <w:r>
      <w:pict w14:anchorId="2E107D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54.75pt;mso-position-horizontal-relative:char;mso-position-vertical-relative:line">
          <v:imagedata r:id="rId1" o:titl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AB1C7" w14:textId="15DFB6A4" w:rsidR="009237AB" w:rsidRDefault="009237AB" w:rsidP="00DF595C">
    <w:pPr>
      <w:pStyle w:val="Stopka"/>
      <w:jc w:val="center"/>
    </w:pPr>
    <w:r>
      <w:rPr>
        <w:noProof/>
      </w:rPr>
      <w:drawing>
        <wp:inline distT="0" distB="0" distL="0" distR="0" wp14:anchorId="18D10648" wp14:editId="0ADE86A2">
          <wp:extent cx="5489575" cy="664210"/>
          <wp:effectExtent l="0" t="0" r="0" b="254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9575" cy="66421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358DC" w14:textId="77777777" w:rsidR="00E55715" w:rsidRDefault="00E55715" w:rsidP="00DF595C">
    <w:pPr>
      <w:pStyle w:val="Stopka"/>
      <w:jc w:val="center"/>
    </w:pPr>
    <w:r>
      <w:rPr>
        <w:noProof/>
      </w:rPr>
      <w:drawing>
        <wp:inline distT="0" distB="0" distL="0" distR="0" wp14:anchorId="7AF97918" wp14:editId="4FA79231">
          <wp:extent cx="5772150" cy="69532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2150" cy="6953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0D079" w14:textId="77777777" w:rsidR="0048424C" w:rsidRDefault="0048424C">
      <w:r>
        <w:separator/>
      </w:r>
    </w:p>
  </w:footnote>
  <w:footnote w:type="continuationSeparator" w:id="0">
    <w:p w14:paraId="3C9D8986" w14:textId="77777777" w:rsidR="0048424C" w:rsidRDefault="0048424C">
      <w:r>
        <w:continuationSeparator/>
      </w:r>
    </w:p>
  </w:footnote>
  <w:footnote w:id="1">
    <w:p w14:paraId="3EA7610F" w14:textId="77777777" w:rsidR="005A5634" w:rsidRPr="00A13B6D" w:rsidDel="00647F93" w:rsidRDefault="005A5634" w:rsidP="005A5634">
      <w:pPr>
        <w:pStyle w:val="Tekstprzypisudolnego"/>
        <w:rPr>
          <w:ins w:id="4" w:author="Maria Wojewoda" w:date="2021-05-12T08:59:00Z"/>
          <w:del w:id="5" w:author="Maria Wojewoda" w:date="2021-05-12T07:47:00Z"/>
          <w:sz w:val="16"/>
          <w:szCs w:val="16"/>
        </w:rPr>
      </w:pPr>
    </w:p>
  </w:footnote>
  <w:footnote w:id="2">
    <w:p w14:paraId="501F7D3D" w14:textId="77777777" w:rsidR="000A6997" w:rsidRDefault="000A6997"/>
  </w:footnote>
  <w:footnote w:id="3">
    <w:p w14:paraId="3446B293" w14:textId="77777777" w:rsidR="0048424C" w:rsidRPr="00A13B6D" w:rsidRDefault="0048424C" w:rsidP="00B11A4E">
      <w:pPr>
        <w:pStyle w:val="Tekstprzypisudolnego"/>
        <w:jc w:val="both"/>
        <w:rPr>
          <w:sz w:val="16"/>
          <w:szCs w:val="16"/>
        </w:rPr>
      </w:pPr>
      <w:r>
        <w:rPr>
          <w:rStyle w:val="Odwoanieprzypisudolnego"/>
        </w:rPr>
        <w:footnoteRef/>
      </w:r>
      <w:r>
        <w:t xml:space="preserve"> </w:t>
      </w:r>
      <w:r w:rsidRPr="00A13B6D">
        <w:rPr>
          <w:sz w:val="16"/>
          <w:szCs w:val="16"/>
        </w:rPr>
        <w:t>Pouczenie o odpowiedzialności karnej Art. 297 § 1 Kodeksu karnego (Dz. U. Nr 88 poz. 553 z późn. zm.):</w:t>
      </w:r>
    </w:p>
    <w:p w14:paraId="786B3B02" w14:textId="173D6EFF" w:rsidR="0048424C" w:rsidRDefault="0048424C" w:rsidP="00B11A4E">
      <w:pPr>
        <w:pStyle w:val="Tekstprzypisudolnego"/>
        <w:jc w:val="both"/>
      </w:pPr>
      <w:r w:rsidRPr="00A13B6D">
        <w:rPr>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72598681" w14:textId="77777777" w:rsidR="00E55715" w:rsidRDefault="00E55715" w:rsidP="00E55715">
      <w:pPr>
        <w:pStyle w:val="Tekstprzypisudolnego"/>
      </w:pPr>
      <w:r>
        <w:rPr>
          <w:rStyle w:val="Odwoanieprzypisudolnego"/>
        </w:rPr>
        <w:footnoteRef/>
      </w:r>
      <w:r>
        <w:t xml:space="preserve"> Zgodnie z Ofertą Wykonawcy</w:t>
      </w:r>
    </w:p>
  </w:footnote>
  <w:footnote w:id="5">
    <w:p w14:paraId="6F8A03F6" w14:textId="77777777" w:rsidR="00E55715" w:rsidRDefault="00E55715" w:rsidP="00E55715">
      <w:pPr>
        <w:pStyle w:val="Tekstprzypisudolnego"/>
      </w:pPr>
      <w:r>
        <w:rPr>
          <w:rStyle w:val="Odwoanieprzypisudolnego"/>
        </w:rPr>
        <w:footnoteRef/>
      </w:r>
      <w:r>
        <w:t xml:space="preserve"> Zgodnie z Ofertą Wykonawcy</w:t>
      </w:r>
    </w:p>
  </w:footnote>
  <w:footnote w:id="6">
    <w:p w14:paraId="4FDD1527" w14:textId="6C1DEA68" w:rsidR="00304BAB" w:rsidRDefault="00304BAB">
      <w:pPr>
        <w:pStyle w:val="Tekstprzypisudolnego"/>
      </w:pPr>
      <w:r>
        <w:rPr>
          <w:rStyle w:val="Odwoanieprzypisudolnego"/>
        </w:rPr>
        <w:footnoteRef/>
      </w:r>
      <w:r>
        <w:t xml:space="preserve"> </w:t>
      </w:r>
      <w:r w:rsidRPr="00304BAB">
        <w:t>Zgodnie z Ofertą Wykonawcy</w:t>
      </w:r>
    </w:p>
  </w:footnote>
  <w:footnote w:id="7">
    <w:p w14:paraId="1CC6F360" w14:textId="41815543" w:rsidR="00E55715" w:rsidRDefault="00E55715" w:rsidP="00E55715">
      <w:pPr>
        <w:pStyle w:val="Tekstprzypisudolnego"/>
      </w:pPr>
      <w:r>
        <w:rPr>
          <w:rStyle w:val="Odwoanieprzypisudolnego"/>
        </w:rPr>
        <w:footnoteRef/>
      </w:r>
      <w:r>
        <w:t xml:space="preserve"> Zapis dotyczy ppkt 1)-</w:t>
      </w:r>
      <w:r w:rsidR="00304BAB">
        <w:t>3</w:t>
      </w:r>
      <w:r>
        <w:t>)</w:t>
      </w:r>
    </w:p>
  </w:footnote>
  <w:footnote w:id="8">
    <w:p w14:paraId="7BE6342C" w14:textId="77777777" w:rsidR="006E5647" w:rsidRDefault="006E5647" w:rsidP="006E5647">
      <w:pPr>
        <w:pStyle w:val="Tekstprzypisudolnego"/>
      </w:pPr>
      <w:r>
        <w:rPr>
          <w:rStyle w:val="Odwoanieprzypisudolnego"/>
        </w:rPr>
        <w:footnoteRef/>
      </w:r>
      <w:r>
        <w:t xml:space="preserve"> </w:t>
      </w:r>
      <w:r w:rsidRPr="00340073">
        <w:t>Ostateczna treść zapis ust. 1 uzależniona jest od rodzaju zaoferowanego przez Wykonawcę oprogramowania, zgodnie z projektowanym alternatywnym brzmieniem</w:t>
      </w:r>
      <w:r>
        <w:t xml:space="preserve"> </w:t>
      </w:r>
    </w:p>
  </w:footnote>
  <w:footnote w:id="9">
    <w:p w14:paraId="496C7C30" w14:textId="77777777" w:rsidR="006E5647" w:rsidRDefault="006E5647" w:rsidP="006E5647">
      <w:pPr>
        <w:pStyle w:val="Tekstprzypisudolnego"/>
      </w:pPr>
      <w:r>
        <w:rPr>
          <w:rStyle w:val="Odwoanieprzypisudolnego"/>
        </w:rPr>
        <w:footnoteRef/>
      </w:r>
      <w:r>
        <w:t xml:space="preserve"> Dotyczy poz. 1 i 2 wskazanych w opisie przedmiotu zamówienia </w:t>
      </w:r>
    </w:p>
  </w:footnote>
  <w:footnote w:id="10">
    <w:p w14:paraId="61E50F2F" w14:textId="77777777" w:rsidR="006E5647" w:rsidRDefault="006E5647" w:rsidP="006E5647">
      <w:pPr>
        <w:pStyle w:val="Tekstprzypisudolnego"/>
      </w:pPr>
      <w:r>
        <w:rPr>
          <w:rStyle w:val="Odwoanieprzypisudolnego"/>
        </w:rPr>
        <w:footnoteRef/>
      </w:r>
      <w:r>
        <w:t xml:space="preserve"> </w:t>
      </w:r>
      <w:r w:rsidRPr="009E25FE">
        <w:t xml:space="preserve">Dotyczy w przypadku zaoferowania </w:t>
      </w:r>
      <w:r>
        <w:t>oprogramowania r</w:t>
      </w:r>
      <w:r w:rsidRPr="009E25FE">
        <w:t>ównoważnego</w:t>
      </w:r>
      <w:r>
        <w:t xml:space="preserve"> </w:t>
      </w:r>
    </w:p>
  </w:footnote>
  <w:footnote w:id="11">
    <w:p w14:paraId="2B845E6F" w14:textId="77777777" w:rsidR="006E5647" w:rsidRDefault="006E5647" w:rsidP="006E5647">
      <w:pPr>
        <w:pStyle w:val="Tekstprzypisudolnego"/>
      </w:pPr>
      <w:r>
        <w:rPr>
          <w:rStyle w:val="Odwoanieprzypisudolnego"/>
        </w:rPr>
        <w:footnoteRef/>
      </w:r>
      <w:r>
        <w:t xml:space="preserve"> Dotyczy poz. 1 i 2 wskazanych w opisie przedmiotu zamówienia</w:t>
      </w:r>
    </w:p>
  </w:footnote>
  <w:footnote w:id="12">
    <w:p w14:paraId="1027926E" w14:textId="77777777" w:rsidR="006E5647" w:rsidRDefault="006E5647" w:rsidP="006E5647">
      <w:pPr>
        <w:pStyle w:val="Tekstprzypisudolnego"/>
      </w:pPr>
      <w:r>
        <w:rPr>
          <w:rStyle w:val="Odwoanieprzypisudolnego"/>
        </w:rPr>
        <w:footnoteRef/>
      </w:r>
      <w:r>
        <w:t xml:space="preserve"> </w:t>
      </w:r>
      <w:r w:rsidRPr="009E25FE">
        <w:t xml:space="preserve">Dotyczy w przypadku zaoferowania </w:t>
      </w:r>
      <w:r>
        <w:t>oprogramowania r</w:t>
      </w:r>
      <w:r w:rsidRPr="009E25FE">
        <w:t>ównoważnego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4601"/>
        </w:tabs>
        <w:ind w:left="4601"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14849BB"/>
    <w:multiLevelType w:val="hybridMultilevel"/>
    <w:tmpl w:val="9A0E77FA"/>
    <w:styleLink w:val="WWNum201211"/>
    <w:lvl w:ilvl="0" w:tplc="177438E4">
      <w:start w:val="1"/>
      <w:numFmt w:val="decimal"/>
      <w:lvlText w:val="%1."/>
      <w:lvlJc w:val="left"/>
    </w:lvl>
    <w:lvl w:ilvl="1" w:tplc="F13C0B8A">
      <w:start w:val="1"/>
      <w:numFmt w:val="lowerLetter"/>
      <w:lvlText w:val="%2."/>
      <w:lvlJc w:val="left"/>
    </w:lvl>
    <w:lvl w:ilvl="2" w:tplc="17D24E24">
      <w:start w:val="1"/>
      <w:numFmt w:val="lowerRoman"/>
      <w:lvlText w:val="%3."/>
      <w:lvlJc w:val="right"/>
    </w:lvl>
    <w:lvl w:ilvl="3" w:tplc="35986014">
      <w:start w:val="1"/>
      <w:numFmt w:val="decimal"/>
      <w:lvlText w:val="%4."/>
      <w:lvlJc w:val="left"/>
    </w:lvl>
    <w:lvl w:ilvl="4" w:tplc="408463C0">
      <w:start w:val="1"/>
      <w:numFmt w:val="lowerLetter"/>
      <w:lvlText w:val="%5."/>
      <w:lvlJc w:val="left"/>
    </w:lvl>
    <w:lvl w:ilvl="5" w:tplc="46AED7E2">
      <w:start w:val="1"/>
      <w:numFmt w:val="lowerRoman"/>
      <w:lvlText w:val="%6."/>
      <w:lvlJc w:val="right"/>
    </w:lvl>
    <w:lvl w:ilvl="6" w:tplc="B1A4807A">
      <w:start w:val="1"/>
      <w:numFmt w:val="decimal"/>
      <w:lvlText w:val="%7."/>
      <w:lvlJc w:val="left"/>
    </w:lvl>
    <w:lvl w:ilvl="7" w:tplc="25F69B14">
      <w:start w:val="1"/>
      <w:numFmt w:val="lowerLetter"/>
      <w:lvlText w:val="%8."/>
      <w:lvlJc w:val="left"/>
    </w:lvl>
    <w:lvl w:ilvl="8" w:tplc="F4E48F18">
      <w:start w:val="1"/>
      <w:numFmt w:val="lowerRoman"/>
      <w:lvlText w:val="%9."/>
      <w:lvlJc w:val="right"/>
    </w:lvl>
  </w:abstractNum>
  <w:abstractNum w:abstractNumId="3" w15:restartNumberingAfterBreak="0">
    <w:nsid w:val="038B2DC6"/>
    <w:multiLevelType w:val="hybridMultilevel"/>
    <w:tmpl w:val="A99659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8E475D"/>
    <w:multiLevelType w:val="hybridMultilevel"/>
    <w:tmpl w:val="0FAA6314"/>
    <w:lvl w:ilvl="0" w:tplc="4E1044A0">
      <w:start w:val="1"/>
      <w:numFmt w:val="decimal"/>
      <w:lvlText w:val="%1)"/>
      <w:lvlJc w:val="left"/>
      <w:pPr>
        <w:ind w:left="360" w:hanging="360"/>
      </w:pPr>
      <w:rPr>
        <w:rFonts w:ascii="Calibri" w:eastAsia="Times New Roman" w:hAnsi="Calibri" w:cs="Calibri"/>
      </w:rPr>
    </w:lvl>
    <w:lvl w:ilvl="1" w:tplc="04150019" w:tentative="1">
      <w:start w:val="1"/>
      <w:numFmt w:val="lowerLetter"/>
      <w:lvlText w:val="%2."/>
      <w:lvlJc w:val="left"/>
      <w:pPr>
        <w:ind w:left="294" w:hanging="360"/>
      </w:pPr>
    </w:lvl>
    <w:lvl w:ilvl="2" w:tplc="0415001B" w:tentative="1">
      <w:start w:val="1"/>
      <w:numFmt w:val="lowerRoman"/>
      <w:lvlText w:val="%3."/>
      <w:lvlJc w:val="right"/>
      <w:pPr>
        <w:ind w:left="1014" w:hanging="180"/>
      </w:pPr>
    </w:lvl>
    <w:lvl w:ilvl="3" w:tplc="0415000F" w:tentative="1">
      <w:start w:val="1"/>
      <w:numFmt w:val="decimal"/>
      <w:lvlText w:val="%4."/>
      <w:lvlJc w:val="left"/>
      <w:pPr>
        <w:ind w:left="1734" w:hanging="360"/>
      </w:pPr>
    </w:lvl>
    <w:lvl w:ilvl="4" w:tplc="04150019" w:tentative="1">
      <w:start w:val="1"/>
      <w:numFmt w:val="lowerLetter"/>
      <w:lvlText w:val="%5."/>
      <w:lvlJc w:val="left"/>
      <w:pPr>
        <w:ind w:left="2454" w:hanging="360"/>
      </w:pPr>
    </w:lvl>
    <w:lvl w:ilvl="5" w:tplc="0415001B" w:tentative="1">
      <w:start w:val="1"/>
      <w:numFmt w:val="lowerRoman"/>
      <w:lvlText w:val="%6."/>
      <w:lvlJc w:val="right"/>
      <w:pPr>
        <w:ind w:left="3174" w:hanging="180"/>
      </w:pPr>
    </w:lvl>
    <w:lvl w:ilvl="6" w:tplc="0415000F" w:tentative="1">
      <w:start w:val="1"/>
      <w:numFmt w:val="decimal"/>
      <w:lvlText w:val="%7."/>
      <w:lvlJc w:val="left"/>
      <w:pPr>
        <w:ind w:left="3894" w:hanging="360"/>
      </w:pPr>
    </w:lvl>
    <w:lvl w:ilvl="7" w:tplc="04150019" w:tentative="1">
      <w:start w:val="1"/>
      <w:numFmt w:val="lowerLetter"/>
      <w:lvlText w:val="%8."/>
      <w:lvlJc w:val="left"/>
      <w:pPr>
        <w:ind w:left="4614" w:hanging="360"/>
      </w:pPr>
    </w:lvl>
    <w:lvl w:ilvl="8" w:tplc="0415001B" w:tentative="1">
      <w:start w:val="1"/>
      <w:numFmt w:val="lowerRoman"/>
      <w:lvlText w:val="%9."/>
      <w:lvlJc w:val="right"/>
      <w:pPr>
        <w:ind w:left="5334" w:hanging="180"/>
      </w:pPr>
    </w:lvl>
  </w:abstractNum>
  <w:abstractNum w:abstractNumId="5"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8E9029D"/>
    <w:multiLevelType w:val="hybridMultilevel"/>
    <w:tmpl w:val="D5A81010"/>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341C88"/>
    <w:multiLevelType w:val="hybridMultilevel"/>
    <w:tmpl w:val="94EE1698"/>
    <w:styleLink w:val="WWNum201111"/>
    <w:lvl w:ilvl="0" w:tplc="3758883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156AE834">
      <w:numFmt w:val="bullet"/>
      <w:lvlText w:val="•"/>
      <w:lvlJc w:val="left"/>
      <w:pPr>
        <w:ind w:left="1430" w:hanging="284"/>
      </w:pPr>
      <w:rPr>
        <w:rFonts w:hint="default"/>
        <w:lang w:val="pl-PL" w:eastAsia="en-US" w:bidi="ar-SA"/>
      </w:rPr>
    </w:lvl>
    <w:lvl w:ilvl="2" w:tplc="96AA999A">
      <w:numFmt w:val="bullet"/>
      <w:lvlText w:val="•"/>
      <w:lvlJc w:val="left"/>
      <w:pPr>
        <w:ind w:left="2321" w:hanging="284"/>
      </w:pPr>
      <w:rPr>
        <w:rFonts w:hint="default"/>
        <w:lang w:val="pl-PL" w:eastAsia="en-US" w:bidi="ar-SA"/>
      </w:rPr>
    </w:lvl>
    <w:lvl w:ilvl="3" w:tplc="1FCA07C0">
      <w:numFmt w:val="bullet"/>
      <w:lvlText w:val="•"/>
      <w:lvlJc w:val="left"/>
      <w:pPr>
        <w:ind w:left="3211" w:hanging="284"/>
      </w:pPr>
      <w:rPr>
        <w:rFonts w:hint="default"/>
        <w:lang w:val="pl-PL" w:eastAsia="en-US" w:bidi="ar-SA"/>
      </w:rPr>
    </w:lvl>
    <w:lvl w:ilvl="4" w:tplc="9B4A1084">
      <w:numFmt w:val="bullet"/>
      <w:lvlText w:val="•"/>
      <w:lvlJc w:val="left"/>
      <w:pPr>
        <w:ind w:left="4102" w:hanging="284"/>
      </w:pPr>
      <w:rPr>
        <w:rFonts w:hint="default"/>
        <w:lang w:val="pl-PL" w:eastAsia="en-US" w:bidi="ar-SA"/>
      </w:rPr>
    </w:lvl>
    <w:lvl w:ilvl="5" w:tplc="DA880D7A">
      <w:numFmt w:val="bullet"/>
      <w:lvlText w:val="•"/>
      <w:lvlJc w:val="left"/>
      <w:pPr>
        <w:ind w:left="4993" w:hanging="284"/>
      </w:pPr>
      <w:rPr>
        <w:rFonts w:hint="default"/>
        <w:lang w:val="pl-PL" w:eastAsia="en-US" w:bidi="ar-SA"/>
      </w:rPr>
    </w:lvl>
    <w:lvl w:ilvl="6" w:tplc="745A3D12">
      <w:numFmt w:val="bullet"/>
      <w:lvlText w:val="•"/>
      <w:lvlJc w:val="left"/>
      <w:pPr>
        <w:ind w:left="5883" w:hanging="284"/>
      </w:pPr>
      <w:rPr>
        <w:rFonts w:hint="default"/>
        <w:lang w:val="pl-PL" w:eastAsia="en-US" w:bidi="ar-SA"/>
      </w:rPr>
    </w:lvl>
    <w:lvl w:ilvl="7" w:tplc="603EBDD4">
      <w:numFmt w:val="bullet"/>
      <w:lvlText w:val="•"/>
      <w:lvlJc w:val="left"/>
      <w:pPr>
        <w:ind w:left="6774" w:hanging="284"/>
      </w:pPr>
      <w:rPr>
        <w:rFonts w:hint="default"/>
        <w:lang w:val="pl-PL" w:eastAsia="en-US" w:bidi="ar-SA"/>
      </w:rPr>
    </w:lvl>
    <w:lvl w:ilvl="8" w:tplc="DFBE13BC">
      <w:numFmt w:val="bullet"/>
      <w:lvlText w:val="•"/>
      <w:lvlJc w:val="left"/>
      <w:pPr>
        <w:ind w:left="7664" w:hanging="284"/>
      </w:pPr>
      <w:rPr>
        <w:rFonts w:hint="default"/>
        <w:lang w:val="pl-PL" w:eastAsia="en-US" w:bidi="ar-SA"/>
      </w:rPr>
    </w:lvl>
  </w:abstractNum>
  <w:abstractNum w:abstractNumId="8" w15:restartNumberingAfterBreak="0">
    <w:nsid w:val="0C2630AB"/>
    <w:multiLevelType w:val="hybridMultilevel"/>
    <w:tmpl w:val="A33EFBBE"/>
    <w:styleLink w:val="WWNum18121"/>
    <w:lvl w:ilvl="0" w:tplc="4CEE9C8E">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B51ACC"/>
    <w:multiLevelType w:val="hybridMultilevel"/>
    <w:tmpl w:val="1618F988"/>
    <w:lvl w:ilvl="0" w:tplc="5288BA86">
      <w:start w:val="1"/>
      <w:numFmt w:val="decimal"/>
      <w:lvlText w:val="%1."/>
      <w:lvlJc w:val="left"/>
      <w:pPr>
        <w:ind w:left="719" w:hanging="360"/>
      </w:pPr>
      <w:rPr>
        <w:rFonts w:hint="default"/>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10" w15:restartNumberingAfterBreak="0">
    <w:nsid w:val="0DDD0640"/>
    <w:multiLevelType w:val="hybridMultilevel"/>
    <w:tmpl w:val="036C8066"/>
    <w:styleLink w:val="WWNum251211"/>
    <w:lvl w:ilvl="0" w:tplc="B5945F9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1" w15:restartNumberingAfterBreak="0">
    <w:nsid w:val="0DE40B03"/>
    <w:multiLevelType w:val="hybridMultilevel"/>
    <w:tmpl w:val="349EFD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6139D6"/>
    <w:multiLevelType w:val="multilevel"/>
    <w:tmpl w:val="8A125FA0"/>
    <w:styleLink w:val="WWNum251111"/>
    <w:lvl w:ilvl="0">
      <w:start w:val="1"/>
      <w:numFmt w:val="decimal"/>
      <w:lvlText w:val="%1."/>
      <w:lvlJc w:val="left"/>
      <w:pPr>
        <w:ind w:left="502" w:hanging="360"/>
        <w:jc w:val="right"/>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3" w15:restartNumberingAfterBreak="0">
    <w:nsid w:val="108F70EB"/>
    <w:multiLevelType w:val="hybridMultilevel"/>
    <w:tmpl w:val="680C02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30083A"/>
    <w:multiLevelType w:val="hybridMultilevel"/>
    <w:tmpl w:val="3FD2ADBC"/>
    <w:styleLink w:val="WWNum241211"/>
    <w:lvl w:ilvl="0" w:tplc="A172346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991390"/>
    <w:multiLevelType w:val="hybridMultilevel"/>
    <w:tmpl w:val="756EA2B4"/>
    <w:styleLink w:val="WWNum74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9B5BD3"/>
    <w:multiLevelType w:val="hybridMultilevel"/>
    <w:tmpl w:val="E1A86F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750E8A"/>
    <w:multiLevelType w:val="hybridMultilevel"/>
    <w:tmpl w:val="064039AE"/>
    <w:styleLink w:val="Styl1211"/>
    <w:lvl w:ilvl="0" w:tplc="5A968C84">
      <w:start w:val="1"/>
      <w:numFmt w:val="lowerLetter"/>
      <w:lvlText w:val="%1)"/>
      <w:lvlJc w:val="left"/>
      <w:pPr>
        <w:ind w:left="967" w:hanging="459"/>
      </w:pPr>
      <w:rPr>
        <w:rFonts w:ascii="Times New Roman" w:eastAsia="Times New Roman" w:hAnsi="Times New Roman"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18" w15:restartNumberingAfterBreak="0">
    <w:nsid w:val="148D15AF"/>
    <w:multiLevelType w:val="multilevel"/>
    <w:tmpl w:val="1A520E8E"/>
    <w:styleLink w:val="WWNum2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15:restartNumberingAfterBreak="0">
    <w:nsid w:val="189258A3"/>
    <w:multiLevelType w:val="hybridMultilevel"/>
    <w:tmpl w:val="4446A508"/>
    <w:lvl w:ilvl="0" w:tplc="0415000F">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971ED5"/>
    <w:multiLevelType w:val="hybridMultilevel"/>
    <w:tmpl w:val="1EFE64FE"/>
    <w:styleLink w:val="Styl1111"/>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21" w15:restartNumberingAfterBreak="0">
    <w:nsid w:val="1C616641"/>
    <w:multiLevelType w:val="hybridMultilevel"/>
    <w:tmpl w:val="2E34CD00"/>
    <w:styleLink w:val="WWNum3821"/>
    <w:lvl w:ilvl="0" w:tplc="FDCADE5E">
      <w:start w:val="21"/>
      <w:numFmt w:val="decimal"/>
      <w:lvlText w:val="%1."/>
      <w:lvlJc w:val="left"/>
      <w:pPr>
        <w:ind w:left="708" w:hanging="450"/>
      </w:pPr>
      <w:rPr>
        <w:rFonts w:ascii="Times New Roman" w:eastAsia="Times New Roman" w:hAnsi="Times New Roman"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22" w15:restartNumberingAfterBreak="0">
    <w:nsid w:val="1C7C710F"/>
    <w:multiLevelType w:val="hybridMultilevel"/>
    <w:tmpl w:val="1D20D7C6"/>
    <w:styleLink w:val="WWNum2012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0302F5"/>
    <w:multiLevelType w:val="hybridMultilevel"/>
    <w:tmpl w:val="29B428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214775"/>
    <w:multiLevelType w:val="hybridMultilevel"/>
    <w:tmpl w:val="3AFC4C74"/>
    <w:styleLink w:val="WWNum241111"/>
    <w:lvl w:ilvl="0" w:tplc="5852AB4A">
      <w:start w:val="1"/>
      <w:numFmt w:val="decimal"/>
      <w:lvlText w:val="%1."/>
      <w:lvlJc w:val="left"/>
      <w:pPr>
        <w:ind w:left="542" w:hanging="360"/>
      </w:pPr>
      <w:rPr>
        <w:rFonts w:ascii="Times New Roman" w:eastAsia="Times New Roman" w:hAnsi="Times New Roman"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25" w15:restartNumberingAfterBreak="0">
    <w:nsid w:val="20907860"/>
    <w:multiLevelType w:val="hybridMultilevel"/>
    <w:tmpl w:val="9162FA92"/>
    <w:lvl w:ilvl="0" w:tplc="0415000F">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4306EB5"/>
    <w:multiLevelType w:val="hybridMultilevel"/>
    <w:tmpl w:val="DFBA7AB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248F4BC5"/>
    <w:multiLevelType w:val="hybridMultilevel"/>
    <w:tmpl w:val="FF1C5E6E"/>
    <w:lvl w:ilvl="0" w:tplc="0415000F">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77978D1"/>
    <w:multiLevelType w:val="multilevel"/>
    <w:tmpl w:val="61AEDDDC"/>
    <w:styleLink w:val="WWNum20211"/>
    <w:lvl w:ilvl="0">
      <w:start w:val="1"/>
      <w:numFmt w:val="decimal"/>
      <w:lvlText w:val="%1."/>
      <w:lvlJc w:val="left"/>
      <w:pPr>
        <w:ind w:left="927"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29"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0" w15:restartNumberingAfterBreak="0">
    <w:nsid w:val="2859161C"/>
    <w:multiLevelType w:val="hybridMultilevel"/>
    <w:tmpl w:val="59D00E74"/>
    <w:lvl w:ilvl="0" w:tplc="8294F92A">
      <w:start w:val="2"/>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86B54B5"/>
    <w:multiLevelType w:val="hybridMultilevel"/>
    <w:tmpl w:val="2F6472F0"/>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9891AD2"/>
    <w:multiLevelType w:val="hybridMultilevel"/>
    <w:tmpl w:val="7AFEDBFC"/>
    <w:styleLink w:val="WWNum2021"/>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34" w15:restartNumberingAfterBreak="0">
    <w:nsid w:val="2A9673ED"/>
    <w:multiLevelType w:val="hybridMultilevel"/>
    <w:tmpl w:val="46DA8114"/>
    <w:styleLink w:val="WWNum161111"/>
    <w:lvl w:ilvl="0" w:tplc="501A5FDC">
      <w:start w:val="13"/>
      <w:numFmt w:val="upperRoman"/>
      <w:lvlText w:val="%1."/>
      <w:lvlJc w:val="left"/>
      <w:pPr>
        <w:ind w:left="783" w:hanging="526"/>
      </w:pPr>
      <w:rPr>
        <w:rFonts w:ascii="Times New Roman" w:eastAsia="Times New Roman" w:hAnsi="Times New Roman" w:cs="Times New Roman"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35" w15:restartNumberingAfterBreak="0">
    <w:nsid w:val="2AF07275"/>
    <w:multiLevelType w:val="multilevel"/>
    <w:tmpl w:val="67B6313C"/>
    <w:styleLink w:val="WWNum7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14C620E"/>
    <w:multiLevelType w:val="hybridMultilevel"/>
    <w:tmpl w:val="D520BDE8"/>
    <w:styleLink w:val="WWNum3811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407271E"/>
    <w:multiLevelType w:val="multilevel"/>
    <w:tmpl w:val="626A038C"/>
    <w:styleLink w:val="WWNum2413"/>
    <w:lvl w:ilvl="0">
      <w:start w:val="1"/>
      <w:numFmt w:val="decimal"/>
      <w:lvlText w:val="%1."/>
      <w:lvlJc w:val="left"/>
      <w:pPr>
        <w:tabs>
          <w:tab w:val="num" w:pos="360"/>
        </w:tabs>
        <w:ind w:left="360"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343B6C9E"/>
    <w:multiLevelType w:val="hybridMultilevel"/>
    <w:tmpl w:val="A170B9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48C2EDD"/>
    <w:multiLevelType w:val="hybridMultilevel"/>
    <w:tmpl w:val="14CC2BC6"/>
    <w:styleLink w:val="WWNum3813"/>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41" w15:restartNumberingAfterBreak="0">
    <w:nsid w:val="34C2232B"/>
    <w:multiLevelType w:val="hybridMultilevel"/>
    <w:tmpl w:val="F0D00300"/>
    <w:lvl w:ilvl="0" w:tplc="F710B60C">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8001D38"/>
    <w:multiLevelType w:val="hybridMultilevel"/>
    <w:tmpl w:val="2AF2E4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AD77B0B"/>
    <w:multiLevelType w:val="hybridMultilevel"/>
    <w:tmpl w:val="2D00D2AE"/>
    <w:styleLink w:val="Styl112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EC264B0"/>
    <w:multiLevelType w:val="hybridMultilevel"/>
    <w:tmpl w:val="17440D3E"/>
    <w:styleLink w:val="WWNum24131"/>
    <w:lvl w:ilvl="0" w:tplc="4A028DC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45" w15:restartNumberingAfterBreak="0">
    <w:nsid w:val="3EC37397"/>
    <w:multiLevelType w:val="hybridMultilevel"/>
    <w:tmpl w:val="49247F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ECD7B82"/>
    <w:multiLevelType w:val="hybridMultilevel"/>
    <w:tmpl w:val="F3EAF0A4"/>
    <w:styleLink w:val="WWNum3811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ED11181"/>
    <w:multiLevelType w:val="hybridMultilevel"/>
    <w:tmpl w:val="531CB6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FE614A5"/>
    <w:multiLevelType w:val="hybridMultilevel"/>
    <w:tmpl w:val="144C29BE"/>
    <w:styleLink w:val="WWNum2513"/>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9"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18D1147"/>
    <w:multiLevelType w:val="hybridMultilevel"/>
    <w:tmpl w:val="07824B14"/>
    <w:styleLink w:val="Styl21211"/>
    <w:lvl w:ilvl="0" w:tplc="A13A97FA">
      <w:start w:val="1"/>
      <w:numFmt w:val="decimal"/>
      <w:lvlText w:val="%1."/>
      <w:lvlJc w:val="left"/>
    </w:lvl>
    <w:lvl w:ilvl="1" w:tplc="F27C3304">
      <w:start w:val="1"/>
      <w:numFmt w:val="lowerLetter"/>
      <w:lvlText w:val="%2."/>
      <w:lvlJc w:val="left"/>
    </w:lvl>
    <w:lvl w:ilvl="2" w:tplc="6FE4EFF6">
      <w:start w:val="1"/>
      <w:numFmt w:val="lowerRoman"/>
      <w:lvlText w:val="%3."/>
      <w:lvlJc w:val="right"/>
    </w:lvl>
    <w:lvl w:ilvl="3" w:tplc="61F2E9CE">
      <w:start w:val="1"/>
      <w:numFmt w:val="decimal"/>
      <w:lvlText w:val="%4."/>
      <w:lvlJc w:val="left"/>
    </w:lvl>
    <w:lvl w:ilvl="4" w:tplc="35CC5FF8">
      <w:start w:val="1"/>
      <w:numFmt w:val="lowerLetter"/>
      <w:lvlText w:val="%5."/>
      <w:lvlJc w:val="left"/>
    </w:lvl>
    <w:lvl w:ilvl="5" w:tplc="4B4C0634">
      <w:start w:val="1"/>
      <w:numFmt w:val="lowerRoman"/>
      <w:lvlText w:val="%6."/>
      <w:lvlJc w:val="right"/>
    </w:lvl>
    <w:lvl w:ilvl="6" w:tplc="6E6CA560">
      <w:start w:val="1"/>
      <w:numFmt w:val="decimal"/>
      <w:lvlText w:val="%7."/>
      <w:lvlJc w:val="left"/>
    </w:lvl>
    <w:lvl w:ilvl="7" w:tplc="FA74FD22">
      <w:start w:val="1"/>
      <w:numFmt w:val="lowerLetter"/>
      <w:lvlText w:val="%8."/>
      <w:lvlJc w:val="left"/>
    </w:lvl>
    <w:lvl w:ilvl="8" w:tplc="A326640A">
      <w:start w:val="1"/>
      <w:numFmt w:val="lowerRoman"/>
      <w:lvlText w:val="%9."/>
      <w:lvlJc w:val="right"/>
    </w:lvl>
  </w:abstractNum>
  <w:abstractNum w:abstractNumId="51" w15:restartNumberingAfterBreak="0">
    <w:nsid w:val="41C73FEC"/>
    <w:multiLevelType w:val="hybridMultilevel"/>
    <w:tmpl w:val="E22435F2"/>
    <w:lvl w:ilvl="0" w:tplc="13C85A2C">
      <w:start w:val="1"/>
      <w:numFmt w:val="decimal"/>
      <w:lvlText w:val="%1."/>
      <w:lvlJc w:val="left"/>
      <w:pPr>
        <w:ind w:left="503" w:hanging="360"/>
      </w:pPr>
      <w:rPr>
        <w:rFonts w:hint="default"/>
      </w:rPr>
    </w:lvl>
    <w:lvl w:ilvl="1" w:tplc="04150019">
      <w:start w:val="1"/>
      <w:numFmt w:val="lowerLetter"/>
      <w:lvlText w:val="%2."/>
      <w:lvlJc w:val="left"/>
      <w:pPr>
        <w:ind w:left="1223" w:hanging="360"/>
      </w:pPr>
    </w:lvl>
    <w:lvl w:ilvl="2" w:tplc="0415001B" w:tentative="1">
      <w:start w:val="1"/>
      <w:numFmt w:val="lowerRoman"/>
      <w:lvlText w:val="%3."/>
      <w:lvlJc w:val="right"/>
      <w:pPr>
        <w:ind w:left="1943" w:hanging="180"/>
      </w:pPr>
    </w:lvl>
    <w:lvl w:ilvl="3" w:tplc="0415000F" w:tentative="1">
      <w:start w:val="1"/>
      <w:numFmt w:val="decimal"/>
      <w:lvlText w:val="%4."/>
      <w:lvlJc w:val="left"/>
      <w:pPr>
        <w:ind w:left="2663" w:hanging="360"/>
      </w:pPr>
    </w:lvl>
    <w:lvl w:ilvl="4" w:tplc="04150019" w:tentative="1">
      <w:start w:val="1"/>
      <w:numFmt w:val="lowerLetter"/>
      <w:lvlText w:val="%5."/>
      <w:lvlJc w:val="left"/>
      <w:pPr>
        <w:ind w:left="3383" w:hanging="360"/>
      </w:pPr>
    </w:lvl>
    <w:lvl w:ilvl="5" w:tplc="0415001B" w:tentative="1">
      <w:start w:val="1"/>
      <w:numFmt w:val="lowerRoman"/>
      <w:lvlText w:val="%6."/>
      <w:lvlJc w:val="right"/>
      <w:pPr>
        <w:ind w:left="4103" w:hanging="180"/>
      </w:pPr>
    </w:lvl>
    <w:lvl w:ilvl="6" w:tplc="0415000F" w:tentative="1">
      <w:start w:val="1"/>
      <w:numFmt w:val="decimal"/>
      <w:lvlText w:val="%7."/>
      <w:lvlJc w:val="left"/>
      <w:pPr>
        <w:ind w:left="4823" w:hanging="360"/>
      </w:pPr>
    </w:lvl>
    <w:lvl w:ilvl="7" w:tplc="04150019" w:tentative="1">
      <w:start w:val="1"/>
      <w:numFmt w:val="lowerLetter"/>
      <w:lvlText w:val="%8."/>
      <w:lvlJc w:val="left"/>
      <w:pPr>
        <w:ind w:left="5543" w:hanging="360"/>
      </w:pPr>
    </w:lvl>
    <w:lvl w:ilvl="8" w:tplc="0415001B" w:tentative="1">
      <w:start w:val="1"/>
      <w:numFmt w:val="lowerRoman"/>
      <w:lvlText w:val="%9."/>
      <w:lvlJc w:val="right"/>
      <w:pPr>
        <w:ind w:left="6263" w:hanging="180"/>
      </w:pPr>
    </w:lvl>
  </w:abstractNum>
  <w:abstractNum w:abstractNumId="52" w15:restartNumberingAfterBreak="0">
    <w:nsid w:val="42265FBC"/>
    <w:multiLevelType w:val="multilevel"/>
    <w:tmpl w:val="5CDE292E"/>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3" w15:restartNumberingAfterBreak="0">
    <w:nsid w:val="426F6EA6"/>
    <w:multiLevelType w:val="hybridMultilevel"/>
    <w:tmpl w:val="6F14C1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3987265"/>
    <w:multiLevelType w:val="hybridMultilevel"/>
    <w:tmpl w:val="C4CC40BE"/>
    <w:styleLink w:val="WWNum191211"/>
    <w:lvl w:ilvl="0" w:tplc="04150011">
      <w:start w:val="1"/>
      <w:numFmt w:val="decimal"/>
      <w:lvlText w:val="%1)"/>
      <w:lvlJc w:val="left"/>
      <w:pPr>
        <w:ind w:left="3054" w:hanging="360"/>
      </w:p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55" w15:restartNumberingAfterBreak="0">
    <w:nsid w:val="442F795D"/>
    <w:multiLevelType w:val="hybridMultilevel"/>
    <w:tmpl w:val="80A4852C"/>
    <w:styleLink w:val="WWNum1913"/>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56" w15:restartNumberingAfterBreak="0">
    <w:nsid w:val="443A2E86"/>
    <w:multiLevelType w:val="multilevel"/>
    <w:tmpl w:val="C1E4CE7C"/>
    <w:styleLink w:val="WWNum19131"/>
    <w:lvl w:ilvl="0">
      <w:start w:val="1"/>
      <w:numFmt w:val="decimal"/>
      <w:lvlText w:val="%1."/>
      <w:lvlJc w:val="left"/>
      <w:pPr>
        <w:ind w:left="683" w:hanging="425"/>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57" w15:restartNumberingAfterBreak="0">
    <w:nsid w:val="44D56F75"/>
    <w:multiLevelType w:val="hybridMultilevel"/>
    <w:tmpl w:val="DA4C40FA"/>
    <w:lvl w:ilvl="0" w:tplc="28744DC4">
      <w:start w:val="1"/>
      <w:numFmt w:val="decimal"/>
      <w:lvlText w:val="%1."/>
      <w:lvlJc w:val="left"/>
      <w:pPr>
        <w:ind w:left="719" w:hanging="360"/>
      </w:pPr>
      <w:rPr>
        <w:rFonts w:hint="default"/>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58" w15:restartNumberingAfterBreak="0">
    <w:nsid w:val="46197DD1"/>
    <w:multiLevelType w:val="hybridMultilevel"/>
    <w:tmpl w:val="409866C8"/>
    <w:styleLink w:val="WWNum181111"/>
    <w:lvl w:ilvl="0" w:tplc="6E203C66">
      <w:start w:val="9"/>
      <w:numFmt w:val="upperRoman"/>
      <w:lvlText w:val="%1."/>
      <w:lvlJc w:val="left"/>
      <w:pPr>
        <w:ind w:left="258" w:hanging="389"/>
      </w:pPr>
      <w:rPr>
        <w:rFonts w:ascii="Times New Roman" w:eastAsia="Times New Roman" w:hAnsi="Times New Roman" w:cs="Times New Roman" w:hint="default"/>
        <w:b/>
        <w:bCs/>
        <w:spacing w:val="-1"/>
        <w:w w:val="100"/>
        <w:sz w:val="22"/>
        <w:szCs w:val="22"/>
        <w:lang w:val="pl-PL" w:eastAsia="en-US" w:bidi="ar-SA"/>
      </w:rPr>
    </w:lvl>
    <w:lvl w:ilvl="1" w:tplc="6834EC52">
      <w:start w:val="1"/>
      <w:numFmt w:val="decimal"/>
      <w:lvlText w:val="%2."/>
      <w:lvlJc w:val="left"/>
      <w:pPr>
        <w:ind w:left="542" w:hanging="284"/>
      </w:pPr>
      <w:rPr>
        <w:rFonts w:ascii="Times New Roman" w:eastAsia="Times New Roman" w:hAnsi="Times New Roman" w:cs="Times New Roman"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59" w15:restartNumberingAfterBreak="0">
    <w:nsid w:val="462F4415"/>
    <w:multiLevelType w:val="hybridMultilevel"/>
    <w:tmpl w:val="5A34E870"/>
    <w:styleLink w:val="WWNum1613"/>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46D50B52"/>
    <w:multiLevelType w:val="hybridMultilevel"/>
    <w:tmpl w:val="F8D22084"/>
    <w:styleLink w:val="Styl11211"/>
    <w:lvl w:ilvl="0" w:tplc="4386D2B8">
      <w:start w:val="1"/>
      <w:numFmt w:val="lowerLetter"/>
      <w:lvlText w:val="%1)"/>
      <w:lvlJc w:val="left"/>
    </w:lvl>
    <w:lvl w:ilvl="1" w:tplc="5F281894">
      <w:start w:val="1"/>
      <w:numFmt w:val="lowerLetter"/>
      <w:lvlText w:val="%2."/>
      <w:lvlJc w:val="left"/>
    </w:lvl>
    <w:lvl w:ilvl="2" w:tplc="667C172A">
      <w:start w:val="1"/>
      <w:numFmt w:val="lowerRoman"/>
      <w:lvlText w:val="%3."/>
      <w:lvlJc w:val="right"/>
    </w:lvl>
    <w:lvl w:ilvl="3" w:tplc="0B46BAB6">
      <w:start w:val="1"/>
      <w:numFmt w:val="decimal"/>
      <w:lvlText w:val="%4."/>
      <w:lvlJc w:val="left"/>
    </w:lvl>
    <w:lvl w:ilvl="4" w:tplc="573E703E">
      <w:start w:val="1"/>
      <w:numFmt w:val="lowerLetter"/>
      <w:lvlText w:val="%5."/>
      <w:lvlJc w:val="left"/>
    </w:lvl>
    <w:lvl w:ilvl="5" w:tplc="66CAE0DE">
      <w:start w:val="1"/>
      <w:numFmt w:val="lowerRoman"/>
      <w:lvlText w:val="%6."/>
      <w:lvlJc w:val="right"/>
    </w:lvl>
    <w:lvl w:ilvl="6" w:tplc="235E276E">
      <w:start w:val="1"/>
      <w:numFmt w:val="decimal"/>
      <w:lvlText w:val="%7."/>
      <w:lvlJc w:val="left"/>
    </w:lvl>
    <w:lvl w:ilvl="7" w:tplc="2D6CCF44">
      <w:start w:val="1"/>
      <w:numFmt w:val="lowerLetter"/>
      <w:lvlText w:val="%8."/>
      <w:lvlJc w:val="left"/>
    </w:lvl>
    <w:lvl w:ilvl="8" w:tplc="2186741E">
      <w:start w:val="1"/>
      <w:numFmt w:val="lowerRoman"/>
      <w:lvlText w:val="%9."/>
      <w:lvlJc w:val="right"/>
    </w:lvl>
  </w:abstractNum>
  <w:abstractNum w:abstractNumId="61" w15:restartNumberingAfterBreak="0">
    <w:nsid w:val="47C21E1B"/>
    <w:multiLevelType w:val="hybridMultilevel"/>
    <w:tmpl w:val="AEFC8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7FD7E55"/>
    <w:multiLevelType w:val="hybridMultilevel"/>
    <w:tmpl w:val="B1409B5A"/>
    <w:styleLink w:val="Styl11111"/>
    <w:lvl w:ilvl="0" w:tplc="773CAF0E">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63" w15:restartNumberingAfterBreak="0">
    <w:nsid w:val="495E5CEB"/>
    <w:multiLevelType w:val="hybridMultilevel"/>
    <w:tmpl w:val="DF8EE6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98A6FBB"/>
    <w:multiLevelType w:val="hybridMultilevel"/>
    <w:tmpl w:val="4D32EF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9A15CAA"/>
    <w:multiLevelType w:val="hybridMultilevel"/>
    <w:tmpl w:val="6A54ABE6"/>
    <w:lvl w:ilvl="0" w:tplc="0415000F">
      <w:start w:val="1"/>
      <w:numFmt w:val="decimal"/>
      <w:lvlText w:val="%1."/>
      <w:lvlJc w:val="left"/>
      <w:pPr>
        <w:ind w:left="360"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9EF1FF5"/>
    <w:multiLevelType w:val="hybridMultilevel"/>
    <w:tmpl w:val="CF8A79EC"/>
    <w:styleLink w:val="WWNum381211"/>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AAC7F4F"/>
    <w:multiLevelType w:val="hybridMultilevel"/>
    <w:tmpl w:val="C6E26B26"/>
    <w:lvl w:ilvl="0" w:tplc="462A06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C03616E"/>
    <w:multiLevelType w:val="multilevel"/>
    <w:tmpl w:val="31C257D0"/>
    <w:styleLink w:val="WWNum16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09" w:hanging="425"/>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69" w15:restartNumberingAfterBreak="0">
    <w:nsid w:val="4C772748"/>
    <w:multiLevelType w:val="hybridMultilevel"/>
    <w:tmpl w:val="B2922DFC"/>
    <w:styleLink w:val="WWNum24121"/>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70" w15:restartNumberingAfterBreak="0">
    <w:nsid w:val="4E5151E6"/>
    <w:multiLevelType w:val="hybridMultilevel"/>
    <w:tmpl w:val="83C6C0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F245576"/>
    <w:multiLevelType w:val="hybridMultilevel"/>
    <w:tmpl w:val="D55E0E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50A21A08"/>
    <w:multiLevelType w:val="multilevel"/>
    <w:tmpl w:val="3CC6F914"/>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3" w15:restartNumberingAfterBreak="0">
    <w:nsid w:val="50A4646F"/>
    <w:multiLevelType w:val="hybridMultilevel"/>
    <w:tmpl w:val="E5CE9160"/>
    <w:lvl w:ilvl="0" w:tplc="F17CE35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4" w15:restartNumberingAfterBreak="0">
    <w:nsid w:val="51AB476A"/>
    <w:multiLevelType w:val="hybridMultilevel"/>
    <w:tmpl w:val="0B3C52D6"/>
    <w:lvl w:ilvl="0" w:tplc="04150011">
      <w:start w:val="1"/>
      <w:numFmt w:val="decimal"/>
      <w:lvlText w:val="%1)"/>
      <w:lvlJc w:val="left"/>
      <w:pPr>
        <w:ind w:left="786" w:hanging="360"/>
      </w:pPr>
    </w:lvl>
    <w:lvl w:ilvl="1" w:tplc="4E1044A0">
      <w:start w:val="1"/>
      <w:numFmt w:val="decimal"/>
      <w:lvlText w:val="%2)"/>
      <w:lvlJc w:val="left"/>
      <w:pPr>
        <w:ind w:left="1506" w:hanging="360"/>
      </w:pPr>
      <w:rPr>
        <w:rFonts w:ascii="Calibri" w:eastAsia="Times New Roman" w:hAnsi="Calibri" w:cs="Calibri"/>
      </w:rPr>
    </w:lvl>
    <w:lvl w:ilvl="2" w:tplc="1666C2B8">
      <w:start w:val="70"/>
      <w:numFmt w:val="decimal"/>
      <w:lvlText w:val="%3"/>
      <w:lvlJc w:val="left"/>
      <w:pPr>
        <w:ind w:left="2406"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5" w15:restartNumberingAfterBreak="0">
    <w:nsid w:val="52623D3A"/>
    <w:multiLevelType w:val="hybridMultilevel"/>
    <w:tmpl w:val="7FAC5DFC"/>
    <w:lvl w:ilvl="0" w:tplc="3C46C54C">
      <w:start w:val="5"/>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551125C9"/>
    <w:multiLevelType w:val="hybridMultilevel"/>
    <w:tmpl w:val="7ABCFB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58220F7"/>
    <w:multiLevelType w:val="hybridMultilevel"/>
    <w:tmpl w:val="5BAE9F6E"/>
    <w:styleLink w:val="WWNum1813"/>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78" w15:restartNumberingAfterBreak="0">
    <w:nsid w:val="55BF379C"/>
    <w:multiLevelType w:val="hybridMultilevel"/>
    <w:tmpl w:val="3AA645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6320F98"/>
    <w:multiLevelType w:val="hybridMultilevel"/>
    <w:tmpl w:val="96EA2C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8C96CEF"/>
    <w:multiLevelType w:val="hybridMultilevel"/>
    <w:tmpl w:val="D414AB7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1" w15:restartNumberingAfterBreak="0">
    <w:nsid w:val="59C52632"/>
    <w:multiLevelType w:val="hybridMultilevel"/>
    <w:tmpl w:val="04964E28"/>
    <w:lvl w:ilvl="0" w:tplc="0415000F">
      <w:start w:val="1"/>
      <w:numFmt w:val="decimal"/>
      <w:lvlText w:val="%1."/>
      <w:lvlJc w:val="left"/>
      <w:pPr>
        <w:ind w:left="359" w:hanging="360"/>
      </w:pPr>
      <w:rPr>
        <w:rFonts w:hint="default"/>
      </w:rPr>
    </w:lvl>
    <w:lvl w:ilvl="1" w:tplc="F710B60C">
      <w:start w:val="1"/>
      <w:numFmt w:val="decimal"/>
      <w:lvlText w:val="%2)"/>
      <w:lvlJc w:val="left"/>
      <w:pPr>
        <w:ind w:left="786"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A0A0718"/>
    <w:multiLevelType w:val="hybridMultilevel"/>
    <w:tmpl w:val="9B42AD12"/>
    <w:lvl w:ilvl="0" w:tplc="04150011">
      <w:start w:val="1"/>
      <w:numFmt w:val="decimal"/>
      <w:lvlText w:val="%1)"/>
      <w:lvlJc w:val="left"/>
      <w:pPr>
        <w:tabs>
          <w:tab w:val="num" w:pos="360"/>
        </w:tabs>
        <w:ind w:left="360" w:hanging="360"/>
      </w:pPr>
      <w:rPr>
        <w:rFonts w:hint="default"/>
        <w:b w:val="0"/>
        <w:i w:val="0"/>
        <w:sz w:val="20"/>
        <w:szCs w:val="20"/>
      </w:rPr>
    </w:lvl>
    <w:lvl w:ilvl="1" w:tplc="0415000F">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3" w15:restartNumberingAfterBreak="0">
    <w:nsid w:val="5A442B67"/>
    <w:multiLevelType w:val="hybridMultilevel"/>
    <w:tmpl w:val="7812EDAA"/>
    <w:styleLink w:val="WWNum181211"/>
    <w:lvl w:ilvl="0" w:tplc="F7A87ACE">
      <w:start w:val="1"/>
      <w:numFmt w:val="decimal"/>
      <w:lvlText w:val="%1."/>
      <w:lvlJc w:val="left"/>
    </w:lvl>
    <w:lvl w:ilvl="1" w:tplc="C518E530">
      <w:start w:val="1"/>
      <w:numFmt w:val="lowerLetter"/>
      <w:lvlText w:val="%2."/>
      <w:lvlJc w:val="left"/>
    </w:lvl>
    <w:lvl w:ilvl="2" w:tplc="0540DDBC">
      <w:start w:val="1"/>
      <w:numFmt w:val="lowerRoman"/>
      <w:lvlText w:val="%3."/>
      <w:lvlJc w:val="right"/>
    </w:lvl>
    <w:lvl w:ilvl="3" w:tplc="086A155A">
      <w:start w:val="1"/>
      <w:numFmt w:val="decimal"/>
      <w:lvlText w:val="%4."/>
      <w:lvlJc w:val="left"/>
    </w:lvl>
    <w:lvl w:ilvl="4" w:tplc="99B09FE0">
      <w:start w:val="1"/>
      <w:numFmt w:val="lowerLetter"/>
      <w:lvlText w:val="%5."/>
      <w:lvlJc w:val="left"/>
    </w:lvl>
    <w:lvl w:ilvl="5" w:tplc="CC18679E">
      <w:start w:val="1"/>
      <w:numFmt w:val="lowerRoman"/>
      <w:lvlText w:val="%6."/>
      <w:lvlJc w:val="right"/>
    </w:lvl>
    <w:lvl w:ilvl="6" w:tplc="785E3A4E">
      <w:start w:val="1"/>
      <w:numFmt w:val="decimal"/>
      <w:lvlText w:val="%7."/>
      <w:lvlJc w:val="left"/>
    </w:lvl>
    <w:lvl w:ilvl="7" w:tplc="53F6848A">
      <w:start w:val="1"/>
      <w:numFmt w:val="lowerLetter"/>
      <w:lvlText w:val="%8."/>
      <w:lvlJc w:val="left"/>
    </w:lvl>
    <w:lvl w:ilvl="8" w:tplc="14926258">
      <w:start w:val="1"/>
      <w:numFmt w:val="lowerRoman"/>
      <w:lvlText w:val="%9."/>
      <w:lvlJc w:val="right"/>
    </w:lvl>
  </w:abstractNum>
  <w:abstractNum w:abstractNumId="84" w15:restartNumberingAfterBreak="0">
    <w:nsid w:val="5BC425A4"/>
    <w:multiLevelType w:val="hybridMultilevel"/>
    <w:tmpl w:val="83ACFE46"/>
    <w:styleLink w:val="WWNum18131"/>
    <w:lvl w:ilvl="0" w:tplc="8CF63A98">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85" w15:restartNumberingAfterBreak="0">
    <w:nsid w:val="5BFB0754"/>
    <w:multiLevelType w:val="hybridMultilevel"/>
    <w:tmpl w:val="A7FA9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C6F504A"/>
    <w:multiLevelType w:val="multilevel"/>
    <w:tmpl w:val="F5C8ACD2"/>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7" w15:restartNumberingAfterBreak="0">
    <w:nsid w:val="5D281693"/>
    <w:multiLevelType w:val="multilevel"/>
    <w:tmpl w:val="9EC22298"/>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8" w15:restartNumberingAfterBreak="0">
    <w:nsid w:val="5EF52A95"/>
    <w:multiLevelType w:val="hybridMultilevel"/>
    <w:tmpl w:val="A308EF4A"/>
    <w:styleLink w:val="Styl212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9" w15:restartNumberingAfterBreak="0">
    <w:nsid w:val="60270D6D"/>
    <w:multiLevelType w:val="hybridMultilevel"/>
    <w:tmpl w:val="7B62C740"/>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1D43C40"/>
    <w:multiLevelType w:val="hybridMultilevel"/>
    <w:tmpl w:val="95D0B214"/>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21F06A1"/>
    <w:multiLevelType w:val="multilevel"/>
    <w:tmpl w:val="1E8C32C2"/>
    <w:styleLink w:val="WWNum191111"/>
    <w:lvl w:ilvl="0">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83" w:hanging="499"/>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92" w15:restartNumberingAfterBreak="0">
    <w:nsid w:val="69593D40"/>
    <w:multiLevelType w:val="hybridMultilevel"/>
    <w:tmpl w:val="F4425378"/>
    <w:styleLink w:val="WWNum18"/>
    <w:lvl w:ilvl="0" w:tplc="650C114C">
      <w:start w:val="1"/>
      <w:numFmt w:val="decimal"/>
      <w:lvlText w:val="%1."/>
      <w:lvlJc w:val="left"/>
    </w:lvl>
    <w:lvl w:ilvl="1" w:tplc="D0EA5034">
      <w:start w:val="1"/>
      <w:numFmt w:val="lowerLetter"/>
      <w:lvlText w:val="%2."/>
      <w:lvlJc w:val="left"/>
    </w:lvl>
    <w:lvl w:ilvl="2" w:tplc="5CDA8ECE">
      <w:start w:val="1"/>
      <w:numFmt w:val="lowerRoman"/>
      <w:lvlText w:val="%3."/>
      <w:lvlJc w:val="right"/>
    </w:lvl>
    <w:lvl w:ilvl="3" w:tplc="E286D920">
      <w:start w:val="1"/>
      <w:numFmt w:val="decimal"/>
      <w:lvlText w:val="%4."/>
      <w:lvlJc w:val="left"/>
    </w:lvl>
    <w:lvl w:ilvl="4" w:tplc="399C5E46">
      <w:start w:val="1"/>
      <w:numFmt w:val="lowerLetter"/>
      <w:lvlText w:val="%5."/>
      <w:lvlJc w:val="left"/>
    </w:lvl>
    <w:lvl w:ilvl="5" w:tplc="14EE2DC0">
      <w:start w:val="1"/>
      <w:numFmt w:val="lowerRoman"/>
      <w:lvlText w:val="%6."/>
      <w:lvlJc w:val="right"/>
    </w:lvl>
    <w:lvl w:ilvl="6" w:tplc="6B006908">
      <w:start w:val="1"/>
      <w:numFmt w:val="decimal"/>
      <w:lvlText w:val="%7."/>
      <w:lvlJc w:val="left"/>
    </w:lvl>
    <w:lvl w:ilvl="7" w:tplc="D348024E">
      <w:start w:val="1"/>
      <w:numFmt w:val="lowerLetter"/>
      <w:lvlText w:val="%8."/>
      <w:lvlJc w:val="left"/>
    </w:lvl>
    <w:lvl w:ilvl="8" w:tplc="B69E7D5A">
      <w:start w:val="1"/>
      <w:numFmt w:val="lowerRoman"/>
      <w:lvlText w:val="%9."/>
      <w:lvlJc w:val="right"/>
    </w:lvl>
  </w:abstractNum>
  <w:abstractNum w:abstractNumId="93" w15:restartNumberingAfterBreak="0">
    <w:nsid w:val="69DE2576"/>
    <w:multiLevelType w:val="hybridMultilevel"/>
    <w:tmpl w:val="9ED8734A"/>
    <w:lvl w:ilvl="0" w:tplc="F0FED436">
      <w:start w:val="1"/>
      <w:numFmt w:val="decimal"/>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4" w15:restartNumberingAfterBreak="0">
    <w:nsid w:val="6CB94209"/>
    <w:multiLevelType w:val="hybridMultilevel"/>
    <w:tmpl w:val="41860D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DCF5B44"/>
    <w:multiLevelType w:val="hybridMultilevel"/>
    <w:tmpl w:val="25348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EF04BDA"/>
    <w:multiLevelType w:val="hybridMultilevel"/>
    <w:tmpl w:val="FA0C2A20"/>
    <w:lvl w:ilvl="0" w:tplc="04150011">
      <w:start w:val="1"/>
      <w:numFmt w:val="decimal"/>
      <w:lvlText w:val="%1)"/>
      <w:lvlJc w:val="left"/>
      <w:pPr>
        <w:ind w:left="720" w:hanging="360"/>
      </w:pPr>
    </w:lvl>
    <w:lvl w:ilvl="1" w:tplc="6BF0502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F9D1BCC"/>
    <w:multiLevelType w:val="hybridMultilevel"/>
    <w:tmpl w:val="102CB7FC"/>
    <w:styleLink w:val="WWNum38131"/>
    <w:lvl w:ilvl="0" w:tplc="ECD0AC5C">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98" w15:restartNumberingAfterBreak="0">
    <w:nsid w:val="70931916"/>
    <w:multiLevelType w:val="hybridMultilevel"/>
    <w:tmpl w:val="C3D67C62"/>
    <w:styleLink w:val="Styl121"/>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9" w15:restartNumberingAfterBreak="0">
    <w:nsid w:val="72265CFE"/>
    <w:multiLevelType w:val="hybridMultilevel"/>
    <w:tmpl w:val="A3DE02EC"/>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2C70ADF"/>
    <w:multiLevelType w:val="multilevel"/>
    <w:tmpl w:val="A81494D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01" w15:restartNumberingAfterBreak="0">
    <w:nsid w:val="7A572966"/>
    <w:multiLevelType w:val="hybridMultilevel"/>
    <w:tmpl w:val="19647A78"/>
    <w:styleLink w:val="Styl2111"/>
    <w:lvl w:ilvl="0" w:tplc="BEA09E8A">
      <w:start w:val="1"/>
      <w:numFmt w:val="decimal"/>
      <w:lvlText w:val="%1)"/>
      <w:lvlJc w:val="left"/>
      <w:pPr>
        <w:ind w:left="720" w:hanging="360"/>
      </w:pPr>
      <w:rPr>
        <w:rFonts w:hint="default"/>
        <w:b w:val="0"/>
        <w:bCs/>
        <w:color w:val="auto"/>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02" w15:restartNumberingAfterBreak="0">
    <w:nsid w:val="7BD03221"/>
    <w:multiLevelType w:val="hybridMultilevel"/>
    <w:tmpl w:val="BEEABA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D6F4D3E"/>
    <w:multiLevelType w:val="multilevel"/>
    <w:tmpl w:val="96B2AA54"/>
    <w:styleLink w:val="WWNum25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04" w15:restartNumberingAfterBreak="0">
    <w:nsid w:val="7DD36CB9"/>
    <w:multiLevelType w:val="multilevel"/>
    <w:tmpl w:val="0608E03C"/>
    <w:styleLink w:val="Styl21111"/>
    <w:lvl w:ilvl="0">
      <w:start w:val="1"/>
      <w:numFmt w:val="upperRoman"/>
      <w:lvlText w:val="%1."/>
      <w:lvlJc w:val="left"/>
      <w:pPr>
        <w:ind w:left="542" w:hanging="284"/>
      </w:pPr>
      <w:rPr>
        <w:rFonts w:ascii="Times New Roman" w:eastAsia="Times New Roman" w:hAnsi="Times New Roman" w:cs="Times New Roman"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num w:numId="1">
    <w:abstractNumId w:val="33"/>
  </w:num>
  <w:num w:numId="2">
    <w:abstractNumId w:val="44"/>
  </w:num>
  <w:num w:numId="3">
    <w:abstractNumId w:val="56"/>
  </w:num>
  <w:num w:numId="4">
    <w:abstractNumId w:val="68"/>
  </w:num>
  <w:num w:numId="5">
    <w:abstractNumId w:val="97"/>
  </w:num>
  <w:num w:numId="6">
    <w:abstractNumId w:val="103"/>
  </w:num>
  <w:num w:numId="7">
    <w:abstractNumId w:val="28"/>
  </w:num>
  <w:num w:numId="8">
    <w:abstractNumId w:val="84"/>
  </w:num>
  <w:num w:numId="9">
    <w:abstractNumId w:val="17"/>
  </w:num>
  <w:num w:numId="10">
    <w:abstractNumId w:val="24"/>
  </w:num>
  <w:num w:numId="11">
    <w:abstractNumId w:val="91"/>
  </w:num>
  <w:num w:numId="12">
    <w:abstractNumId w:val="34"/>
  </w:num>
  <w:num w:numId="13">
    <w:abstractNumId w:val="21"/>
  </w:num>
  <w:num w:numId="14">
    <w:abstractNumId w:val="12"/>
  </w:num>
  <w:num w:numId="15">
    <w:abstractNumId w:val="7"/>
  </w:num>
  <w:num w:numId="16">
    <w:abstractNumId w:val="58"/>
  </w:num>
  <w:num w:numId="17">
    <w:abstractNumId w:val="62"/>
  </w:num>
  <w:num w:numId="18">
    <w:abstractNumId w:val="104"/>
  </w:num>
  <w:num w:numId="19">
    <w:abstractNumId w:val="14"/>
  </w:num>
  <w:num w:numId="20">
    <w:abstractNumId w:val="54"/>
  </w:num>
  <w:num w:numId="21">
    <w:abstractNumId w:val="36"/>
  </w:num>
  <w:num w:numId="22">
    <w:abstractNumId w:val="66"/>
  </w:num>
  <w:num w:numId="23">
    <w:abstractNumId w:val="10"/>
  </w:num>
  <w:num w:numId="24">
    <w:abstractNumId w:val="2"/>
  </w:num>
  <w:num w:numId="25">
    <w:abstractNumId w:val="83"/>
  </w:num>
  <w:num w:numId="26">
    <w:abstractNumId w:val="60"/>
  </w:num>
  <w:num w:numId="27">
    <w:abstractNumId w:val="50"/>
  </w:num>
  <w:num w:numId="28">
    <w:abstractNumId w:val="29"/>
  </w:num>
  <w:num w:numId="29">
    <w:abstractNumId w:val="18"/>
  </w:num>
  <w:num w:numId="30">
    <w:abstractNumId w:val="92"/>
  </w:num>
  <w:num w:numId="31">
    <w:abstractNumId w:val="52"/>
  </w:num>
  <w:num w:numId="32">
    <w:abstractNumId w:val="100"/>
  </w:num>
  <w:num w:numId="33">
    <w:abstractNumId w:val="49"/>
  </w:num>
  <w:num w:numId="34">
    <w:abstractNumId w:val="1"/>
  </w:num>
  <w:num w:numId="35">
    <w:abstractNumId w:val="72"/>
  </w:num>
  <w:num w:numId="36">
    <w:abstractNumId w:val="87"/>
  </w:num>
  <w:num w:numId="37">
    <w:abstractNumId w:val="86"/>
  </w:num>
  <w:num w:numId="38">
    <w:abstractNumId w:val="37"/>
  </w:num>
  <w:num w:numId="39">
    <w:abstractNumId w:val="15"/>
  </w:num>
  <w:num w:numId="40">
    <w:abstractNumId w:val="51"/>
  </w:num>
  <w:num w:numId="41">
    <w:abstractNumId w:val="38"/>
  </w:num>
  <w:num w:numId="42">
    <w:abstractNumId w:val="55"/>
  </w:num>
  <w:num w:numId="43">
    <w:abstractNumId w:val="59"/>
  </w:num>
  <w:num w:numId="44">
    <w:abstractNumId w:val="40"/>
  </w:num>
  <w:num w:numId="45">
    <w:abstractNumId w:val="48"/>
  </w:num>
  <w:num w:numId="46">
    <w:abstractNumId w:val="32"/>
  </w:num>
  <w:num w:numId="47">
    <w:abstractNumId w:val="77"/>
  </w:num>
  <w:num w:numId="48">
    <w:abstractNumId w:val="98"/>
  </w:num>
  <w:num w:numId="49">
    <w:abstractNumId w:val="69"/>
  </w:num>
  <w:num w:numId="50">
    <w:abstractNumId w:val="22"/>
  </w:num>
  <w:num w:numId="51">
    <w:abstractNumId w:val="8"/>
  </w:num>
  <w:num w:numId="52">
    <w:abstractNumId w:val="43"/>
  </w:num>
  <w:num w:numId="53">
    <w:abstractNumId w:val="88"/>
  </w:num>
  <w:num w:numId="54">
    <w:abstractNumId w:val="46"/>
  </w:num>
  <w:num w:numId="55">
    <w:abstractNumId w:val="0"/>
  </w:num>
  <w:num w:numId="56">
    <w:abstractNumId w:val="35"/>
  </w:num>
  <w:num w:numId="57">
    <w:abstractNumId w:val="39"/>
  </w:num>
  <w:num w:numId="58">
    <w:abstractNumId w:val="85"/>
  </w:num>
  <w:num w:numId="59">
    <w:abstractNumId w:val="93"/>
  </w:num>
  <w:num w:numId="60">
    <w:abstractNumId w:val="30"/>
  </w:num>
  <w:num w:numId="61">
    <w:abstractNumId w:val="20"/>
  </w:num>
  <w:num w:numId="62">
    <w:abstractNumId w:val="101"/>
  </w:num>
  <w:num w:numId="63">
    <w:abstractNumId w:val="82"/>
  </w:num>
  <w:num w:numId="64">
    <w:abstractNumId w:val="89"/>
  </w:num>
  <w:num w:numId="65">
    <w:abstractNumId w:val="6"/>
  </w:num>
  <w:num w:numId="66">
    <w:abstractNumId w:val="45"/>
  </w:num>
  <w:num w:numId="67">
    <w:abstractNumId w:val="99"/>
  </w:num>
  <w:num w:numId="68">
    <w:abstractNumId w:val="31"/>
  </w:num>
  <w:num w:numId="69">
    <w:abstractNumId w:val="61"/>
  </w:num>
  <w:num w:numId="70">
    <w:abstractNumId w:val="90"/>
  </w:num>
  <w:num w:numId="71">
    <w:abstractNumId w:val="74"/>
  </w:num>
  <w:num w:numId="72">
    <w:abstractNumId w:val="53"/>
  </w:num>
  <w:num w:numId="73">
    <w:abstractNumId w:val="64"/>
  </w:num>
  <w:num w:numId="74">
    <w:abstractNumId w:val="16"/>
  </w:num>
  <w:num w:numId="75">
    <w:abstractNumId w:val="102"/>
  </w:num>
  <w:num w:numId="76">
    <w:abstractNumId w:val="25"/>
  </w:num>
  <w:num w:numId="77">
    <w:abstractNumId w:val="63"/>
  </w:num>
  <w:num w:numId="78">
    <w:abstractNumId w:val="78"/>
  </w:num>
  <w:num w:numId="79">
    <w:abstractNumId w:val="27"/>
  </w:num>
  <w:num w:numId="80">
    <w:abstractNumId w:val="19"/>
  </w:num>
  <w:num w:numId="81">
    <w:abstractNumId w:val="95"/>
  </w:num>
  <w:num w:numId="82">
    <w:abstractNumId w:val="11"/>
  </w:num>
  <w:num w:numId="83">
    <w:abstractNumId w:val="47"/>
  </w:num>
  <w:num w:numId="84">
    <w:abstractNumId w:val="65"/>
  </w:num>
  <w:num w:numId="85">
    <w:abstractNumId w:val="76"/>
  </w:num>
  <w:num w:numId="86">
    <w:abstractNumId w:val="42"/>
  </w:num>
  <w:num w:numId="87">
    <w:abstractNumId w:val="96"/>
  </w:num>
  <w:num w:numId="88">
    <w:abstractNumId w:val="81"/>
  </w:num>
  <w:num w:numId="89">
    <w:abstractNumId w:val="80"/>
  </w:num>
  <w:num w:numId="90">
    <w:abstractNumId w:val="75"/>
  </w:num>
  <w:num w:numId="91">
    <w:abstractNumId w:val="71"/>
  </w:num>
  <w:num w:numId="92">
    <w:abstractNumId w:val="57"/>
  </w:num>
  <w:num w:numId="93">
    <w:abstractNumId w:val="9"/>
  </w:num>
  <w:num w:numId="94">
    <w:abstractNumId w:val="13"/>
  </w:num>
  <w:num w:numId="95">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79"/>
  </w:num>
  <w:num w:numId="99">
    <w:abstractNumId w:val="73"/>
  </w:num>
  <w:num w:numId="100">
    <w:abstractNumId w:val="3"/>
  </w:num>
  <w:num w:numId="101">
    <w:abstractNumId w:val="70"/>
  </w:num>
  <w:num w:numId="102">
    <w:abstractNumId w:val="67"/>
  </w:num>
  <w:num w:numId="103">
    <w:abstractNumId w:val="4"/>
  </w:num>
  <w:num w:numId="10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41"/>
  </w:num>
  <w:numIdMacAtCleanup w:val="10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a Wojewoda">
    <w15:presenceInfo w15:providerId="AD" w15:userId="S::maria_wojewoda@cpe.gov.pl::22ca8aca-a31c-470c-90cc-583e713c5c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77826"/>
  </w:hdrShapeDefaults>
  <w:footnotePr>
    <w:pos w:val="beneathText"/>
    <w:numRestart w:val="eachPage"/>
    <w:footnote w:id="-1"/>
    <w:footnote w:id="0"/>
  </w:footnotePr>
  <w:endnotePr>
    <w:numFmt w:val="decimal"/>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3616"/>
    <w:rsid w:val="00010909"/>
    <w:rsid w:val="00012DAE"/>
    <w:rsid w:val="000230BD"/>
    <w:rsid w:val="000257A1"/>
    <w:rsid w:val="0003026E"/>
    <w:rsid w:val="000303B5"/>
    <w:rsid w:val="00035B6D"/>
    <w:rsid w:val="00037919"/>
    <w:rsid w:val="000431C3"/>
    <w:rsid w:val="0004617E"/>
    <w:rsid w:val="00046BC8"/>
    <w:rsid w:val="00047A7F"/>
    <w:rsid w:val="0005572B"/>
    <w:rsid w:val="000635AD"/>
    <w:rsid w:val="00067F90"/>
    <w:rsid w:val="0007721C"/>
    <w:rsid w:val="00081596"/>
    <w:rsid w:val="00085E41"/>
    <w:rsid w:val="000909F2"/>
    <w:rsid w:val="00094915"/>
    <w:rsid w:val="000A3572"/>
    <w:rsid w:val="000A6997"/>
    <w:rsid w:val="000B00F0"/>
    <w:rsid w:val="000B1404"/>
    <w:rsid w:val="000B4740"/>
    <w:rsid w:val="000B6AD9"/>
    <w:rsid w:val="000B6BE9"/>
    <w:rsid w:val="000B7FD6"/>
    <w:rsid w:val="000C02EE"/>
    <w:rsid w:val="000C2DC4"/>
    <w:rsid w:val="000C3FF2"/>
    <w:rsid w:val="000C570A"/>
    <w:rsid w:val="000C6455"/>
    <w:rsid w:val="000E0A83"/>
    <w:rsid w:val="000E19C1"/>
    <w:rsid w:val="000E46F9"/>
    <w:rsid w:val="000E6A20"/>
    <w:rsid w:val="000F0455"/>
    <w:rsid w:val="000F14DF"/>
    <w:rsid w:val="000F7406"/>
    <w:rsid w:val="0010003C"/>
    <w:rsid w:val="00100255"/>
    <w:rsid w:val="0010090B"/>
    <w:rsid w:val="0010150A"/>
    <w:rsid w:val="001041F8"/>
    <w:rsid w:val="00112697"/>
    <w:rsid w:val="00112B19"/>
    <w:rsid w:val="0012043D"/>
    <w:rsid w:val="0012376E"/>
    <w:rsid w:val="001239C5"/>
    <w:rsid w:val="001265B0"/>
    <w:rsid w:val="0013019C"/>
    <w:rsid w:val="001379F4"/>
    <w:rsid w:val="001414CC"/>
    <w:rsid w:val="00142A20"/>
    <w:rsid w:val="00146FED"/>
    <w:rsid w:val="00147561"/>
    <w:rsid w:val="00153816"/>
    <w:rsid w:val="001551AA"/>
    <w:rsid w:val="0016530E"/>
    <w:rsid w:val="00166713"/>
    <w:rsid w:val="00176BE1"/>
    <w:rsid w:val="00177974"/>
    <w:rsid w:val="00180A4E"/>
    <w:rsid w:val="00182708"/>
    <w:rsid w:val="001832DE"/>
    <w:rsid w:val="00184DEB"/>
    <w:rsid w:val="00186696"/>
    <w:rsid w:val="00190CFA"/>
    <w:rsid w:val="00191E79"/>
    <w:rsid w:val="00196A22"/>
    <w:rsid w:val="001978C9"/>
    <w:rsid w:val="001A1912"/>
    <w:rsid w:val="001A4103"/>
    <w:rsid w:val="001A522D"/>
    <w:rsid w:val="001A66F8"/>
    <w:rsid w:val="001B7CD3"/>
    <w:rsid w:val="001C265D"/>
    <w:rsid w:val="001C3B4E"/>
    <w:rsid w:val="001D0C45"/>
    <w:rsid w:val="001E6F2B"/>
    <w:rsid w:val="001E7FC4"/>
    <w:rsid w:val="001F3D6A"/>
    <w:rsid w:val="002025EF"/>
    <w:rsid w:val="002040F0"/>
    <w:rsid w:val="00205C2C"/>
    <w:rsid w:val="00207340"/>
    <w:rsid w:val="00212545"/>
    <w:rsid w:val="00215DD4"/>
    <w:rsid w:val="00223EE6"/>
    <w:rsid w:val="0022548A"/>
    <w:rsid w:val="00236BDA"/>
    <w:rsid w:val="002375F8"/>
    <w:rsid w:val="002405A3"/>
    <w:rsid w:val="002513AD"/>
    <w:rsid w:val="002544A5"/>
    <w:rsid w:val="00260A7D"/>
    <w:rsid w:val="00266B4A"/>
    <w:rsid w:val="00273572"/>
    <w:rsid w:val="0027368C"/>
    <w:rsid w:val="00274180"/>
    <w:rsid w:val="00274B71"/>
    <w:rsid w:val="00286905"/>
    <w:rsid w:val="00287CE8"/>
    <w:rsid w:val="00293A2F"/>
    <w:rsid w:val="00294C87"/>
    <w:rsid w:val="002A1200"/>
    <w:rsid w:val="002A1B9C"/>
    <w:rsid w:val="002A1CEE"/>
    <w:rsid w:val="002A33D8"/>
    <w:rsid w:val="002A65E8"/>
    <w:rsid w:val="002B3CC0"/>
    <w:rsid w:val="002C084A"/>
    <w:rsid w:val="002C16E0"/>
    <w:rsid w:val="002C3937"/>
    <w:rsid w:val="002D3A86"/>
    <w:rsid w:val="002D448F"/>
    <w:rsid w:val="002D7232"/>
    <w:rsid w:val="002E01B5"/>
    <w:rsid w:val="002E7C15"/>
    <w:rsid w:val="002F280D"/>
    <w:rsid w:val="003003E7"/>
    <w:rsid w:val="00304BAB"/>
    <w:rsid w:val="00310821"/>
    <w:rsid w:val="00317BC6"/>
    <w:rsid w:val="00322C14"/>
    <w:rsid w:val="00322EDB"/>
    <w:rsid w:val="00331CC0"/>
    <w:rsid w:val="00333DB0"/>
    <w:rsid w:val="00337174"/>
    <w:rsid w:val="003421DF"/>
    <w:rsid w:val="00344A04"/>
    <w:rsid w:val="00352264"/>
    <w:rsid w:val="00382E02"/>
    <w:rsid w:val="003857F2"/>
    <w:rsid w:val="00385E09"/>
    <w:rsid w:val="00390C69"/>
    <w:rsid w:val="003967D0"/>
    <w:rsid w:val="00396C31"/>
    <w:rsid w:val="003A3587"/>
    <w:rsid w:val="003B155D"/>
    <w:rsid w:val="003B45E8"/>
    <w:rsid w:val="003B728D"/>
    <w:rsid w:val="003C3FC0"/>
    <w:rsid w:val="003C4BEA"/>
    <w:rsid w:val="003C787D"/>
    <w:rsid w:val="003C7B04"/>
    <w:rsid w:val="003D03CB"/>
    <w:rsid w:val="003D0BEF"/>
    <w:rsid w:val="003E5910"/>
    <w:rsid w:val="003E6225"/>
    <w:rsid w:val="003F19E7"/>
    <w:rsid w:val="003F5685"/>
    <w:rsid w:val="00401851"/>
    <w:rsid w:val="00404DE9"/>
    <w:rsid w:val="00410F8E"/>
    <w:rsid w:val="00412893"/>
    <w:rsid w:val="00415D44"/>
    <w:rsid w:val="004206DF"/>
    <w:rsid w:val="00423CFF"/>
    <w:rsid w:val="004272FC"/>
    <w:rsid w:val="0043358D"/>
    <w:rsid w:val="0043458A"/>
    <w:rsid w:val="004358FC"/>
    <w:rsid w:val="0043648F"/>
    <w:rsid w:val="0045145A"/>
    <w:rsid w:val="00452E55"/>
    <w:rsid w:val="00456B2E"/>
    <w:rsid w:val="0045795C"/>
    <w:rsid w:val="00460238"/>
    <w:rsid w:val="004623C8"/>
    <w:rsid w:val="0046288D"/>
    <w:rsid w:val="00465ECD"/>
    <w:rsid w:val="00470B22"/>
    <w:rsid w:val="00470D8A"/>
    <w:rsid w:val="004820A5"/>
    <w:rsid w:val="0048424C"/>
    <w:rsid w:val="0048634C"/>
    <w:rsid w:val="00491955"/>
    <w:rsid w:val="004929CB"/>
    <w:rsid w:val="004932A1"/>
    <w:rsid w:val="0049535A"/>
    <w:rsid w:val="004A1576"/>
    <w:rsid w:val="004A55AC"/>
    <w:rsid w:val="004C5974"/>
    <w:rsid w:val="004D030F"/>
    <w:rsid w:val="004E24F2"/>
    <w:rsid w:val="004E5BBB"/>
    <w:rsid w:val="004E6632"/>
    <w:rsid w:val="004E7CFE"/>
    <w:rsid w:val="00500136"/>
    <w:rsid w:val="0050581C"/>
    <w:rsid w:val="005059C0"/>
    <w:rsid w:val="00517EE2"/>
    <w:rsid w:val="00520FBA"/>
    <w:rsid w:val="005211AB"/>
    <w:rsid w:val="0053022A"/>
    <w:rsid w:val="005305F2"/>
    <w:rsid w:val="00544121"/>
    <w:rsid w:val="00544A25"/>
    <w:rsid w:val="00546FB8"/>
    <w:rsid w:val="00551241"/>
    <w:rsid w:val="005616D6"/>
    <w:rsid w:val="0057083C"/>
    <w:rsid w:val="00574D42"/>
    <w:rsid w:val="005821A6"/>
    <w:rsid w:val="00583162"/>
    <w:rsid w:val="00584561"/>
    <w:rsid w:val="005901C6"/>
    <w:rsid w:val="005912E6"/>
    <w:rsid w:val="00597A56"/>
    <w:rsid w:val="005A20CE"/>
    <w:rsid w:val="005A51FC"/>
    <w:rsid w:val="005A5634"/>
    <w:rsid w:val="005A7359"/>
    <w:rsid w:val="005B11D9"/>
    <w:rsid w:val="005B2DCF"/>
    <w:rsid w:val="005B3594"/>
    <w:rsid w:val="005B454F"/>
    <w:rsid w:val="005B4756"/>
    <w:rsid w:val="005B530A"/>
    <w:rsid w:val="005C3A40"/>
    <w:rsid w:val="005D6910"/>
    <w:rsid w:val="005E0916"/>
    <w:rsid w:val="005E0E16"/>
    <w:rsid w:val="005E4DA8"/>
    <w:rsid w:val="005F1E2D"/>
    <w:rsid w:val="005F2525"/>
    <w:rsid w:val="005F5980"/>
    <w:rsid w:val="00601985"/>
    <w:rsid w:val="00602825"/>
    <w:rsid w:val="006141C2"/>
    <w:rsid w:val="00616BF8"/>
    <w:rsid w:val="006176BB"/>
    <w:rsid w:val="00623197"/>
    <w:rsid w:val="006239FB"/>
    <w:rsid w:val="00624696"/>
    <w:rsid w:val="006261A2"/>
    <w:rsid w:val="00626CEA"/>
    <w:rsid w:val="00634005"/>
    <w:rsid w:val="0063458A"/>
    <w:rsid w:val="006362CF"/>
    <w:rsid w:val="006413CF"/>
    <w:rsid w:val="00642523"/>
    <w:rsid w:val="00642798"/>
    <w:rsid w:val="00643A54"/>
    <w:rsid w:val="00647F93"/>
    <w:rsid w:val="00653244"/>
    <w:rsid w:val="00656BE1"/>
    <w:rsid w:val="00664137"/>
    <w:rsid w:val="006660CF"/>
    <w:rsid w:val="00672C09"/>
    <w:rsid w:val="0067588A"/>
    <w:rsid w:val="00675F13"/>
    <w:rsid w:val="00677B14"/>
    <w:rsid w:val="00686C62"/>
    <w:rsid w:val="0069014C"/>
    <w:rsid w:val="006924C2"/>
    <w:rsid w:val="006948FD"/>
    <w:rsid w:val="00695A08"/>
    <w:rsid w:val="006A0C53"/>
    <w:rsid w:val="006A1B20"/>
    <w:rsid w:val="006B2527"/>
    <w:rsid w:val="006B4F5D"/>
    <w:rsid w:val="006B707C"/>
    <w:rsid w:val="006B73D8"/>
    <w:rsid w:val="006B7E27"/>
    <w:rsid w:val="006C5CD8"/>
    <w:rsid w:val="006E1443"/>
    <w:rsid w:val="006E2212"/>
    <w:rsid w:val="006E2841"/>
    <w:rsid w:val="006E5358"/>
    <w:rsid w:val="006E5647"/>
    <w:rsid w:val="006E78FA"/>
    <w:rsid w:val="006F1FDB"/>
    <w:rsid w:val="007023A1"/>
    <w:rsid w:val="00702EC2"/>
    <w:rsid w:val="00705F0E"/>
    <w:rsid w:val="00706909"/>
    <w:rsid w:val="00710AB7"/>
    <w:rsid w:val="00712788"/>
    <w:rsid w:val="0072545E"/>
    <w:rsid w:val="00736563"/>
    <w:rsid w:val="007378D6"/>
    <w:rsid w:val="007576D2"/>
    <w:rsid w:val="00762690"/>
    <w:rsid w:val="00762C96"/>
    <w:rsid w:val="0076501B"/>
    <w:rsid w:val="00767EF7"/>
    <w:rsid w:val="00771700"/>
    <w:rsid w:val="00774A9E"/>
    <w:rsid w:val="00774DE1"/>
    <w:rsid w:val="0078194C"/>
    <w:rsid w:val="00785FEE"/>
    <w:rsid w:val="00787637"/>
    <w:rsid w:val="00793F0F"/>
    <w:rsid w:val="00796C40"/>
    <w:rsid w:val="007A21B2"/>
    <w:rsid w:val="007A2A5C"/>
    <w:rsid w:val="007A548C"/>
    <w:rsid w:val="007C2269"/>
    <w:rsid w:val="007C2BC7"/>
    <w:rsid w:val="007C2DFE"/>
    <w:rsid w:val="007C31C8"/>
    <w:rsid w:val="007C5F30"/>
    <w:rsid w:val="007C6647"/>
    <w:rsid w:val="007C714C"/>
    <w:rsid w:val="007C7A62"/>
    <w:rsid w:val="007D181F"/>
    <w:rsid w:val="007D57AE"/>
    <w:rsid w:val="007D6871"/>
    <w:rsid w:val="007D7653"/>
    <w:rsid w:val="007F0466"/>
    <w:rsid w:val="007F65D1"/>
    <w:rsid w:val="0080169D"/>
    <w:rsid w:val="00806333"/>
    <w:rsid w:val="00811CF9"/>
    <w:rsid w:val="008121BA"/>
    <w:rsid w:val="00813DCA"/>
    <w:rsid w:val="00815418"/>
    <w:rsid w:val="0081705B"/>
    <w:rsid w:val="008229A4"/>
    <w:rsid w:val="00823747"/>
    <w:rsid w:val="008303B7"/>
    <w:rsid w:val="00832BFD"/>
    <w:rsid w:val="0083460C"/>
    <w:rsid w:val="00841472"/>
    <w:rsid w:val="00852AB3"/>
    <w:rsid w:val="00854C72"/>
    <w:rsid w:val="00856220"/>
    <w:rsid w:val="00856758"/>
    <w:rsid w:val="00873120"/>
    <w:rsid w:val="008773CC"/>
    <w:rsid w:val="008805B2"/>
    <w:rsid w:val="00885178"/>
    <w:rsid w:val="00894B36"/>
    <w:rsid w:val="008A601E"/>
    <w:rsid w:val="008C7814"/>
    <w:rsid w:val="008C7CF7"/>
    <w:rsid w:val="008E4701"/>
    <w:rsid w:val="008F1328"/>
    <w:rsid w:val="008F5716"/>
    <w:rsid w:val="008F5A09"/>
    <w:rsid w:val="008F662C"/>
    <w:rsid w:val="00901E51"/>
    <w:rsid w:val="00903881"/>
    <w:rsid w:val="0090545E"/>
    <w:rsid w:val="0090562F"/>
    <w:rsid w:val="009136EC"/>
    <w:rsid w:val="00917339"/>
    <w:rsid w:val="00917C97"/>
    <w:rsid w:val="00920025"/>
    <w:rsid w:val="009237AB"/>
    <w:rsid w:val="0092533A"/>
    <w:rsid w:val="009262D7"/>
    <w:rsid w:val="00927215"/>
    <w:rsid w:val="0093007D"/>
    <w:rsid w:val="009410A1"/>
    <w:rsid w:val="009423A3"/>
    <w:rsid w:val="0094244E"/>
    <w:rsid w:val="009427BD"/>
    <w:rsid w:val="009462DF"/>
    <w:rsid w:val="009576B9"/>
    <w:rsid w:val="00960C54"/>
    <w:rsid w:val="009656D8"/>
    <w:rsid w:val="00965E41"/>
    <w:rsid w:val="0097367D"/>
    <w:rsid w:val="00973F23"/>
    <w:rsid w:val="00984180"/>
    <w:rsid w:val="00991F16"/>
    <w:rsid w:val="00994414"/>
    <w:rsid w:val="009962A5"/>
    <w:rsid w:val="009A1958"/>
    <w:rsid w:val="009A55F7"/>
    <w:rsid w:val="009B3277"/>
    <w:rsid w:val="009C11D6"/>
    <w:rsid w:val="009C48FC"/>
    <w:rsid w:val="009C5871"/>
    <w:rsid w:val="009C7559"/>
    <w:rsid w:val="009D07CD"/>
    <w:rsid w:val="009D4B98"/>
    <w:rsid w:val="009E0C49"/>
    <w:rsid w:val="009E38B8"/>
    <w:rsid w:val="00A02D58"/>
    <w:rsid w:val="00A10128"/>
    <w:rsid w:val="00A10F16"/>
    <w:rsid w:val="00A11196"/>
    <w:rsid w:val="00A1352C"/>
    <w:rsid w:val="00A13B6D"/>
    <w:rsid w:val="00A16BA8"/>
    <w:rsid w:val="00A268E7"/>
    <w:rsid w:val="00A26B36"/>
    <w:rsid w:val="00A33AED"/>
    <w:rsid w:val="00A3427A"/>
    <w:rsid w:val="00A36A4A"/>
    <w:rsid w:val="00A413E2"/>
    <w:rsid w:val="00A4252B"/>
    <w:rsid w:val="00A42B5C"/>
    <w:rsid w:val="00A450F6"/>
    <w:rsid w:val="00A478C8"/>
    <w:rsid w:val="00A5230B"/>
    <w:rsid w:val="00A54F34"/>
    <w:rsid w:val="00A5533C"/>
    <w:rsid w:val="00A60210"/>
    <w:rsid w:val="00A65546"/>
    <w:rsid w:val="00A746F9"/>
    <w:rsid w:val="00A75B23"/>
    <w:rsid w:val="00A823A1"/>
    <w:rsid w:val="00A850D8"/>
    <w:rsid w:val="00A85BDE"/>
    <w:rsid w:val="00A87887"/>
    <w:rsid w:val="00A93B2E"/>
    <w:rsid w:val="00AA1A88"/>
    <w:rsid w:val="00AA215A"/>
    <w:rsid w:val="00AA349B"/>
    <w:rsid w:val="00AA4F6E"/>
    <w:rsid w:val="00AB26AD"/>
    <w:rsid w:val="00AB32CF"/>
    <w:rsid w:val="00AB366D"/>
    <w:rsid w:val="00AC57DB"/>
    <w:rsid w:val="00AD515C"/>
    <w:rsid w:val="00AD5534"/>
    <w:rsid w:val="00AD6C4D"/>
    <w:rsid w:val="00AD740B"/>
    <w:rsid w:val="00AE3B14"/>
    <w:rsid w:val="00AE578C"/>
    <w:rsid w:val="00AF3206"/>
    <w:rsid w:val="00AF595C"/>
    <w:rsid w:val="00B00852"/>
    <w:rsid w:val="00B00D92"/>
    <w:rsid w:val="00B04E0F"/>
    <w:rsid w:val="00B0528C"/>
    <w:rsid w:val="00B05E32"/>
    <w:rsid w:val="00B07237"/>
    <w:rsid w:val="00B11A4E"/>
    <w:rsid w:val="00B12CCB"/>
    <w:rsid w:val="00B13B33"/>
    <w:rsid w:val="00B15C2C"/>
    <w:rsid w:val="00B1784C"/>
    <w:rsid w:val="00B17F4C"/>
    <w:rsid w:val="00B20B8F"/>
    <w:rsid w:val="00B23181"/>
    <w:rsid w:val="00B26A06"/>
    <w:rsid w:val="00B34FC3"/>
    <w:rsid w:val="00B35D08"/>
    <w:rsid w:val="00B40EEC"/>
    <w:rsid w:val="00B41934"/>
    <w:rsid w:val="00B5534B"/>
    <w:rsid w:val="00B65BAB"/>
    <w:rsid w:val="00B66F6D"/>
    <w:rsid w:val="00B83EC2"/>
    <w:rsid w:val="00B84069"/>
    <w:rsid w:val="00B84652"/>
    <w:rsid w:val="00B84D93"/>
    <w:rsid w:val="00B93C06"/>
    <w:rsid w:val="00B94A0E"/>
    <w:rsid w:val="00B96B92"/>
    <w:rsid w:val="00B9731B"/>
    <w:rsid w:val="00B97B80"/>
    <w:rsid w:val="00BA4371"/>
    <w:rsid w:val="00BA4DEE"/>
    <w:rsid w:val="00BB020A"/>
    <w:rsid w:val="00BB3FA0"/>
    <w:rsid w:val="00BC367F"/>
    <w:rsid w:val="00BC4A34"/>
    <w:rsid w:val="00BC7F55"/>
    <w:rsid w:val="00BD07EE"/>
    <w:rsid w:val="00BD68E8"/>
    <w:rsid w:val="00BE224F"/>
    <w:rsid w:val="00BE28CB"/>
    <w:rsid w:val="00BE4B2E"/>
    <w:rsid w:val="00BE7B4A"/>
    <w:rsid w:val="00BE7C7F"/>
    <w:rsid w:val="00BF2786"/>
    <w:rsid w:val="00BF74DD"/>
    <w:rsid w:val="00BF78D0"/>
    <w:rsid w:val="00C047A8"/>
    <w:rsid w:val="00C11B32"/>
    <w:rsid w:val="00C2390A"/>
    <w:rsid w:val="00C2614E"/>
    <w:rsid w:val="00C34542"/>
    <w:rsid w:val="00C34FB4"/>
    <w:rsid w:val="00C36DAB"/>
    <w:rsid w:val="00C3735E"/>
    <w:rsid w:val="00C41FFE"/>
    <w:rsid w:val="00C43C8A"/>
    <w:rsid w:val="00C63382"/>
    <w:rsid w:val="00C658EE"/>
    <w:rsid w:val="00C70DC9"/>
    <w:rsid w:val="00C731F1"/>
    <w:rsid w:val="00C73FBA"/>
    <w:rsid w:val="00C74A94"/>
    <w:rsid w:val="00C75B9F"/>
    <w:rsid w:val="00C75F20"/>
    <w:rsid w:val="00C80911"/>
    <w:rsid w:val="00C861C0"/>
    <w:rsid w:val="00C90048"/>
    <w:rsid w:val="00C9091B"/>
    <w:rsid w:val="00C90F91"/>
    <w:rsid w:val="00C918CA"/>
    <w:rsid w:val="00CA300D"/>
    <w:rsid w:val="00CA4695"/>
    <w:rsid w:val="00CA489C"/>
    <w:rsid w:val="00CA5902"/>
    <w:rsid w:val="00CB0A12"/>
    <w:rsid w:val="00CB5B39"/>
    <w:rsid w:val="00CC2EF8"/>
    <w:rsid w:val="00CD16E1"/>
    <w:rsid w:val="00CD53C0"/>
    <w:rsid w:val="00CD55C8"/>
    <w:rsid w:val="00CE29FB"/>
    <w:rsid w:val="00CE5B7C"/>
    <w:rsid w:val="00CE686A"/>
    <w:rsid w:val="00CF0C69"/>
    <w:rsid w:val="00CF16A1"/>
    <w:rsid w:val="00CF4FE5"/>
    <w:rsid w:val="00CF71BE"/>
    <w:rsid w:val="00CF7679"/>
    <w:rsid w:val="00D007F5"/>
    <w:rsid w:val="00D05CCA"/>
    <w:rsid w:val="00D07742"/>
    <w:rsid w:val="00D1346D"/>
    <w:rsid w:val="00D156A6"/>
    <w:rsid w:val="00D20D54"/>
    <w:rsid w:val="00D23F9B"/>
    <w:rsid w:val="00D27F8C"/>
    <w:rsid w:val="00D31A8A"/>
    <w:rsid w:val="00D33202"/>
    <w:rsid w:val="00D33810"/>
    <w:rsid w:val="00D349A4"/>
    <w:rsid w:val="00D36748"/>
    <w:rsid w:val="00D36EBC"/>
    <w:rsid w:val="00D40FEE"/>
    <w:rsid w:val="00D44C1C"/>
    <w:rsid w:val="00D47DFC"/>
    <w:rsid w:val="00D51A5C"/>
    <w:rsid w:val="00D543B0"/>
    <w:rsid w:val="00D56F4B"/>
    <w:rsid w:val="00D635C1"/>
    <w:rsid w:val="00D67DB0"/>
    <w:rsid w:val="00D71F64"/>
    <w:rsid w:val="00D73C8B"/>
    <w:rsid w:val="00D76331"/>
    <w:rsid w:val="00D828DB"/>
    <w:rsid w:val="00DA1A8C"/>
    <w:rsid w:val="00DA6579"/>
    <w:rsid w:val="00DB1F93"/>
    <w:rsid w:val="00DB732B"/>
    <w:rsid w:val="00DC073C"/>
    <w:rsid w:val="00DC1313"/>
    <w:rsid w:val="00DD0D20"/>
    <w:rsid w:val="00DD3739"/>
    <w:rsid w:val="00DD3F8F"/>
    <w:rsid w:val="00DD5ECD"/>
    <w:rsid w:val="00DE3993"/>
    <w:rsid w:val="00DE621F"/>
    <w:rsid w:val="00DF2635"/>
    <w:rsid w:val="00DF2883"/>
    <w:rsid w:val="00E01F0B"/>
    <w:rsid w:val="00E030D9"/>
    <w:rsid w:val="00E03EA3"/>
    <w:rsid w:val="00E10409"/>
    <w:rsid w:val="00E13156"/>
    <w:rsid w:val="00E166E3"/>
    <w:rsid w:val="00E21169"/>
    <w:rsid w:val="00E223BB"/>
    <w:rsid w:val="00E248AC"/>
    <w:rsid w:val="00E3341C"/>
    <w:rsid w:val="00E3462A"/>
    <w:rsid w:val="00E373A3"/>
    <w:rsid w:val="00E40E33"/>
    <w:rsid w:val="00E460F5"/>
    <w:rsid w:val="00E50C4A"/>
    <w:rsid w:val="00E55715"/>
    <w:rsid w:val="00E617E8"/>
    <w:rsid w:val="00E65834"/>
    <w:rsid w:val="00E72062"/>
    <w:rsid w:val="00E72354"/>
    <w:rsid w:val="00E93B71"/>
    <w:rsid w:val="00E95D0F"/>
    <w:rsid w:val="00EA1667"/>
    <w:rsid w:val="00EA28DA"/>
    <w:rsid w:val="00EA2FDD"/>
    <w:rsid w:val="00EA7014"/>
    <w:rsid w:val="00EC07EF"/>
    <w:rsid w:val="00EC2DB3"/>
    <w:rsid w:val="00EC4A71"/>
    <w:rsid w:val="00EC4B5F"/>
    <w:rsid w:val="00EC4F38"/>
    <w:rsid w:val="00EC7BA8"/>
    <w:rsid w:val="00EC7DFE"/>
    <w:rsid w:val="00ED1926"/>
    <w:rsid w:val="00ED5213"/>
    <w:rsid w:val="00ED5304"/>
    <w:rsid w:val="00ED54B0"/>
    <w:rsid w:val="00ED6532"/>
    <w:rsid w:val="00ED7929"/>
    <w:rsid w:val="00EE1657"/>
    <w:rsid w:val="00EE27BA"/>
    <w:rsid w:val="00EE355B"/>
    <w:rsid w:val="00EE3BB7"/>
    <w:rsid w:val="00EE51A1"/>
    <w:rsid w:val="00F038CC"/>
    <w:rsid w:val="00F07769"/>
    <w:rsid w:val="00F10B19"/>
    <w:rsid w:val="00F110FF"/>
    <w:rsid w:val="00F17974"/>
    <w:rsid w:val="00F27621"/>
    <w:rsid w:val="00F27A57"/>
    <w:rsid w:val="00F32FC6"/>
    <w:rsid w:val="00F33840"/>
    <w:rsid w:val="00F46963"/>
    <w:rsid w:val="00F46B5F"/>
    <w:rsid w:val="00F5028B"/>
    <w:rsid w:val="00F625C5"/>
    <w:rsid w:val="00F634D0"/>
    <w:rsid w:val="00F71503"/>
    <w:rsid w:val="00F7208E"/>
    <w:rsid w:val="00F7367F"/>
    <w:rsid w:val="00F800DA"/>
    <w:rsid w:val="00F826A5"/>
    <w:rsid w:val="00F84798"/>
    <w:rsid w:val="00F91F97"/>
    <w:rsid w:val="00F9620A"/>
    <w:rsid w:val="00F97713"/>
    <w:rsid w:val="00FA318F"/>
    <w:rsid w:val="00FB75D0"/>
    <w:rsid w:val="00FD7F5C"/>
    <w:rsid w:val="00FE1285"/>
    <w:rsid w:val="00FF2B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nhideWhenUsed/>
    <w:qFormat/>
    <w:rsid w:val="005211A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5211A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5211AB"/>
    <w:pPr>
      <w:keepNext/>
      <w:widowControl/>
      <w:autoSpaceDE/>
      <w:autoSpaceDN/>
      <w:jc w:val="center"/>
      <w:outlineLvl w:val="3"/>
    </w:pPr>
    <w:rPr>
      <w:b/>
      <w:sz w:val="32"/>
      <w:szCs w:val="20"/>
      <w:lang w:eastAsia="pl-PL"/>
    </w:rPr>
  </w:style>
  <w:style w:type="paragraph" w:styleId="Nagwek5">
    <w:name w:val="heading 5"/>
    <w:basedOn w:val="Normalny"/>
    <w:next w:val="Normalny"/>
    <w:link w:val="Nagwek5Znak"/>
    <w:unhideWhenUsed/>
    <w:qFormat/>
    <w:rsid w:val="005211AB"/>
    <w:pPr>
      <w:keepNext/>
      <w:keepLines/>
      <w:widowControl/>
      <w:autoSpaceDE/>
      <w:autoSpaceDN/>
      <w:spacing w:before="200"/>
      <w:outlineLvl w:val="4"/>
    </w:pPr>
    <w:rPr>
      <w:rFonts w:ascii="Cambria" w:hAnsi="Cambria"/>
      <w:color w:val="243F60"/>
      <w:sz w:val="20"/>
      <w:szCs w:val="20"/>
      <w:lang w:eastAsia="pl-PL"/>
    </w:rPr>
  </w:style>
  <w:style w:type="paragraph" w:styleId="Nagwek6">
    <w:name w:val="heading 6"/>
    <w:basedOn w:val="Normalny"/>
    <w:next w:val="Normalny"/>
    <w:link w:val="Nagwek6Znak"/>
    <w:unhideWhenUsed/>
    <w:qFormat/>
    <w:rsid w:val="005211AB"/>
    <w:pPr>
      <w:keepNext/>
      <w:keepLines/>
      <w:widowControl/>
      <w:autoSpaceDE/>
      <w:autoSpaceDN/>
      <w:spacing w:before="200"/>
      <w:outlineLvl w:val="5"/>
    </w:pPr>
    <w:rPr>
      <w:rFonts w:ascii="Cambria" w:hAnsi="Cambria"/>
      <w:i/>
      <w:iCs/>
      <w:color w:val="243F60"/>
      <w:sz w:val="20"/>
      <w:szCs w:val="20"/>
      <w:lang w:eastAsia="pl-PL"/>
    </w:rPr>
  </w:style>
  <w:style w:type="paragraph" w:styleId="Nagwek7">
    <w:name w:val="heading 7"/>
    <w:basedOn w:val="Normalny"/>
    <w:next w:val="Normalny"/>
    <w:link w:val="Nagwek7Znak"/>
    <w:qFormat/>
    <w:rsid w:val="005211AB"/>
    <w:pPr>
      <w:widowControl/>
      <w:autoSpaceDE/>
      <w:autoSpaceDN/>
      <w:spacing w:before="240" w:after="60"/>
      <w:outlineLvl w:val="6"/>
    </w:pPr>
    <w:rPr>
      <w:rFonts w:ascii="Calibri" w:eastAsia="Calibri" w:hAnsi="Calibri"/>
      <w:sz w:val="24"/>
      <w:szCs w:val="20"/>
      <w:lang w:eastAsia="pl-PL"/>
    </w:rPr>
  </w:style>
  <w:style w:type="paragraph" w:styleId="Nagwek8">
    <w:name w:val="heading 8"/>
    <w:aliases w:val="l8"/>
    <w:basedOn w:val="Normalny"/>
    <w:next w:val="Normalny"/>
    <w:link w:val="Nagwek8Znak"/>
    <w:qFormat/>
    <w:rsid w:val="005211AB"/>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eastAsia="pl-PL"/>
    </w:rPr>
  </w:style>
  <w:style w:type="paragraph" w:styleId="Nagwek9">
    <w:name w:val="heading 9"/>
    <w:basedOn w:val="Normalny"/>
    <w:next w:val="Normalny"/>
    <w:link w:val="Nagwek9Znak"/>
    <w:unhideWhenUsed/>
    <w:qFormat/>
    <w:rsid w:val="005211AB"/>
    <w:pPr>
      <w:keepNext/>
      <w:keepLines/>
      <w:widowControl/>
      <w:autoSpaceDE/>
      <w:autoSpaceDN/>
      <w:spacing w:before="200"/>
      <w:outlineLvl w:val="8"/>
    </w:pPr>
    <w:rPr>
      <w:rFonts w:ascii="Cambria" w:hAnsi="Cambria"/>
      <w:i/>
      <w:iCs/>
      <w:color w:val="40404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5211AB"/>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uiPriority w:val="9"/>
    <w:rsid w:val="005211AB"/>
    <w:rPr>
      <w:rFonts w:asciiTheme="majorHAnsi" w:eastAsiaTheme="majorEastAsia" w:hAnsiTheme="majorHAnsi" w:cstheme="majorBidi"/>
      <w:color w:val="243F60" w:themeColor="accent1" w:themeShade="7F"/>
      <w:sz w:val="24"/>
      <w:szCs w:val="24"/>
      <w:lang w:val="pl-PL"/>
    </w:rPr>
  </w:style>
  <w:style w:type="character" w:customStyle="1" w:styleId="Nagwek4Znak">
    <w:name w:val="Nagłówek 4 Znak"/>
    <w:basedOn w:val="Domylnaczcionkaakapitu"/>
    <w:link w:val="Nagwek4"/>
    <w:rsid w:val="005211AB"/>
    <w:rPr>
      <w:rFonts w:ascii="Times New Roman" w:eastAsia="Times New Roman" w:hAnsi="Times New Roman" w:cs="Times New Roman"/>
      <w:b/>
      <w:sz w:val="32"/>
      <w:szCs w:val="20"/>
      <w:lang w:val="pl-PL" w:eastAsia="pl-PL"/>
    </w:rPr>
  </w:style>
  <w:style w:type="character" w:customStyle="1" w:styleId="Nagwek5Znak">
    <w:name w:val="Nagłówek 5 Znak"/>
    <w:basedOn w:val="Domylnaczcionkaakapitu"/>
    <w:link w:val="Nagwek5"/>
    <w:rsid w:val="005211AB"/>
    <w:rPr>
      <w:rFonts w:ascii="Cambria" w:eastAsia="Times New Roman" w:hAnsi="Cambria" w:cs="Times New Roman"/>
      <w:color w:val="243F60"/>
      <w:sz w:val="20"/>
      <w:szCs w:val="20"/>
      <w:lang w:val="pl-PL" w:eastAsia="pl-PL"/>
    </w:rPr>
  </w:style>
  <w:style w:type="character" w:customStyle="1" w:styleId="Nagwek6Znak">
    <w:name w:val="Nagłówek 6 Znak"/>
    <w:basedOn w:val="Domylnaczcionkaakapitu"/>
    <w:link w:val="Nagwek6"/>
    <w:rsid w:val="005211AB"/>
    <w:rPr>
      <w:rFonts w:ascii="Cambria" w:eastAsia="Times New Roman" w:hAnsi="Cambria" w:cs="Times New Roman"/>
      <w:i/>
      <w:iCs/>
      <w:color w:val="243F60"/>
      <w:sz w:val="20"/>
      <w:szCs w:val="20"/>
      <w:lang w:val="pl-PL" w:eastAsia="pl-PL"/>
    </w:rPr>
  </w:style>
  <w:style w:type="character" w:customStyle="1" w:styleId="Nagwek7Znak">
    <w:name w:val="Nagłówek 7 Znak"/>
    <w:basedOn w:val="Domylnaczcionkaakapitu"/>
    <w:link w:val="Nagwek7"/>
    <w:rsid w:val="005211AB"/>
    <w:rPr>
      <w:rFonts w:ascii="Calibri" w:eastAsia="Calibri" w:hAnsi="Calibri" w:cs="Times New Roman"/>
      <w:sz w:val="24"/>
      <w:szCs w:val="20"/>
      <w:lang w:val="pl-PL" w:eastAsia="pl-PL"/>
    </w:rPr>
  </w:style>
  <w:style w:type="character" w:customStyle="1" w:styleId="Nagwek8Znak">
    <w:name w:val="Nagłówek 8 Znak"/>
    <w:aliases w:val="l8 Znak"/>
    <w:basedOn w:val="Domylnaczcionkaakapitu"/>
    <w:link w:val="Nagwek8"/>
    <w:rsid w:val="005211AB"/>
    <w:rPr>
      <w:rFonts w:ascii="Times New Roman" w:eastAsia="Times New Roman" w:hAnsi="Times New Roman" w:cs="Times New Roman"/>
      <w:b/>
      <w:sz w:val="24"/>
      <w:szCs w:val="20"/>
      <w:lang w:val="pl-PL" w:eastAsia="pl-PL"/>
    </w:rPr>
  </w:style>
  <w:style w:type="character" w:customStyle="1" w:styleId="Nagwek9Znak">
    <w:name w:val="Nagłówek 9 Znak"/>
    <w:basedOn w:val="Domylnaczcionkaakapitu"/>
    <w:link w:val="Nagwek9"/>
    <w:rsid w:val="005211AB"/>
    <w:rPr>
      <w:rFonts w:ascii="Cambria" w:eastAsia="Times New Roman" w:hAnsi="Cambria" w:cs="Times New Roman"/>
      <w:i/>
      <w:iCs/>
      <w:color w:val="404040"/>
      <w:sz w:val="20"/>
      <w:szCs w:val="20"/>
      <w:lang w:val="pl-PL" w:eastAsia="pl-PL"/>
    </w:rPr>
  </w:style>
  <w:style w:type="numbering" w:customStyle="1" w:styleId="Bezlisty1">
    <w:name w:val="Bez listy1"/>
    <w:next w:val="Bezlisty"/>
    <w:uiPriority w:val="99"/>
    <w:semiHidden/>
    <w:unhideWhenUsed/>
    <w:rsid w:val="005211AB"/>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5211AB"/>
    <w:rPr>
      <w:rFonts w:ascii="Times New Roman" w:eastAsia="Times New Roman" w:hAnsi="Times New Roman" w:cs="Times New Roman"/>
      <w:b/>
      <w:bCs/>
      <w:lang w:val="pl-PL"/>
    </w:rPr>
  </w:style>
  <w:style w:type="character" w:customStyle="1" w:styleId="TekstpodstawowyZnak">
    <w:name w:val="Tekst podstawowy Znak"/>
    <w:aliases w:val="Tekst podstawow.(F2) Znak,(F2) Znak,body text Znak,contents Znak,Szövegtörzs Znak"/>
    <w:basedOn w:val="Domylnaczcionkaakapitu"/>
    <w:link w:val="Tekstpodstawowy"/>
    <w:rsid w:val="005211AB"/>
    <w:rPr>
      <w:rFonts w:ascii="Times New Roman" w:eastAsia="Times New Roman" w:hAnsi="Times New Roman" w:cs="Times New Roman"/>
      <w:lang w:val="pl-PL"/>
    </w:rPr>
  </w:style>
  <w:style w:type="paragraph" w:styleId="Tekstpodstawowywcity">
    <w:name w:val="Body Text Indent"/>
    <w:basedOn w:val="Normalny"/>
    <w:link w:val="TekstpodstawowywcityZnak"/>
    <w:uiPriority w:val="99"/>
    <w:rsid w:val="005211AB"/>
    <w:pPr>
      <w:widowControl/>
      <w:autoSpaceDE/>
      <w:autoSpaceDN/>
      <w:jc w:val="both"/>
    </w:pPr>
    <w:rPr>
      <w:sz w:val="24"/>
      <w:szCs w:val="20"/>
      <w:lang w:eastAsia="pl-PL"/>
    </w:rPr>
  </w:style>
  <w:style w:type="character" w:customStyle="1" w:styleId="TekstpodstawowywcityZnak">
    <w:name w:val="Tekst podstawowy wcięty Znak"/>
    <w:basedOn w:val="Domylnaczcionkaakapitu"/>
    <w:link w:val="Tekstpodstawowywcity"/>
    <w:uiPriority w:val="99"/>
    <w:rsid w:val="005211AB"/>
    <w:rPr>
      <w:rFonts w:ascii="Times New Roman" w:eastAsia="Times New Roman" w:hAnsi="Times New Roman" w:cs="Times New Roman"/>
      <w:sz w:val="24"/>
      <w:szCs w:val="20"/>
      <w:lang w:val="pl-PL" w:eastAsia="pl-PL"/>
    </w:rPr>
  </w:style>
  <w:style w:type="paragraph" w:styleId="Tekstprzypisukocowego">
    <w:name w:val="endnote text"/>
    <w:basedOn w:val="Normalny"/>
    <w:link w:val="TekstprzypisukocowegoZnak"/>
    <w:rsid w:val="005211AB"/>
    <w:pPr>
      <w:widowControl/>
      <w:autoSpaceDE/>
      <w:autoSpaceDN/>
    </w:pPr>
    <w:rPr>
      <w:sz w:val="20"/>
      <w:szCs w:val="20"/>
      <w:lang w:eastAsia="pl-PL"/>
    </w:rPr>
  </w:style>
  <w:style w:type="character" w:customStyle="1" w:styleId="TekstprzypisukocowegoZnak">
    <w:name w:val="Tekst przypisu końcowego Znak"/>
    <w:basedOn w:val="Domylnaczcionkaakapitu"/>
    <w:link w:val="Tekstprzypisukocowego"/>
    <w:rsid w:val="005211AB"/>
    <w:rPr>
      <w:rFonts w:ascii="Times New Roman" w:eastAsia="Times New Roman" w:hAnsi="Times New Roman" w:cs="Times New Roman"/>
      <w:sz w:val="20"/>
      <w:szCs w:val="20"/>
      <w:lang w:val="pl-PL" w:eastAsia="pl-PL"/>
    </w:rPr>
  </w:style>
  <w:style w:type="paragraph" w:styleId="Listapunktowana2">
    <w:name w:val="List Bullet 2"/>
    <w:basedOn w:val="Normalny"/>
    <w:autoRedefine/>
    <w:rsid w:val="005211AB"/>
    <w:pPr>
      <w:widowControl/>
      <w:autoSpaceDE/>
      <w:autoSpaceDN/>
      <w:ind w:left="349"/>
      <w:jc w:val="both"/>
    </w:pPr>
    <w:rPr>
      <w:sz w:val="23"/>
      <w:szCs w:val="20"/>
      <w:lang w:eastAsia="pl-PL"/>
    </w:rPr>
  </w:style>
  <w:style w:type="paragraph" w:styleId="Stopka">
    <w:name w:val="footer"/>
    <w:basedOn w:val="Normalny"/>
    <w:link w:val="StopkaZnak"/>
    <w:uiPriority w:val="99"/>
    <w:rsid w:val="005211AB"/>
    <w:pPr>
      <w:widowControl/>
      <w:tabs>
        <w:tab w:val="center" w:pos="4536"/>
        <w:tab w:val="right" w:pos="9072"/>
      </w:tabs>
      <w:autoSpaceDE/>
      <w:autoSpaceDN/>
    </w:pPr>
    <w:rPr>
      <w:sz w:val="24"/>
      <w:szCs w:val="20"/>
      <w:lang w:eastAsia="pl-PL"/>
    </w:rPr>
  </w:style>
  <w:style w:type="character" w:customStyle="1" w:styleId="StopkaZnak">
    <w:name w:val="Stopka Znak"/>
    <w:basedOn w:val="Domylnaczcionkaakapitu"/>
    <w:link w:val="Stopka"/>
    <w:uiPriority w:val="99"/>
    <w:rsid w:val="005211AB"/>
    <w:rPr>
      <w:rFonts w:ascii="Times New Roman" w:eastAsia="Times New Roman" w:hAnsi="Times New Roman" w:cs="Times New Roman"/>
      <w:sz w:val="24"/>
      <w:szCs w:val="20"/>
      <w:lang w:val="pl-PL" w:eastAsia="pl-PL"/>
    </w:rPr>
  </w:style>
  <w:style w:type="paragraph" w:customStyle="1" w:styleId="Tekstpodstawowy31">
    <w:name w:val="Tekst podstawowy 31"/>
    <w:basedOn w:val="Normalny"/>
    <w:rsid w:val="005211AB"/>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5211AB"/>
    <w:pPr>
      <w:widowControl/>
      <w:autoSpaceDE/>
      <w:autoSpaceDN/>
      <w:spacing w:after="120" w:line="480" w:lineRule="auto"/>
      <w:ind w:left="283"/>
    </w:pPr>
    <w:rPr>
      <w:sz w:val="20"/>
      <w:szCs w:val="20"/>
      <w:lang w:eastAsia="pl-PL"/>
    </w:rPr>
  </w:style>
  <w:style w:type="character" w:customStyle="1" w:styleId="Tekstpodstawowywcity2Znak">
    <w:name w:val="Tekst podstawowy wcięty 2 Znak"/>
    <w:basedOn w:val="Domylnaczcionkaakapitu"/>
    <w:link w:val="Tekstpodstawowywcity2"/>
    <w:uiPriority w:val="99"/>
    <w:rsid w:val="005211AB"/>
    <w:rPr>
      <w:rFonts w:ascii="Times New Roman" w:eastAsia="Times New Roman" w:hAnsi="Times New Roman" w:cs="Times New Roman"/>
      <w:sz w:val="20"/>
      <w:szCs w:val="20"/>
      <w:lang w:val="pl-PL" w:eastAsia="pl-PL"/>
    </w:rPr>
  </w:style>
  <w:style w:type="paragraph" w:styleId="Tekstpodstawowy2">
    <w:name w:val="Body Text 2"/>
    <w:basedOn w:val="Normalny"/>
    <w:link w:val="Tekstpodstawowy2Znak"/>
    <w:unhideWhenUsed/>
    <w:rsid w:val="005211AB"/>
    <w:pPr>
      <w:widowControl/>
      <w:autoSpaceDE/>
      <w:autoSpaceDN/>
      <w:spacing w:after="120" w:line="480" w:lineRule="auto"/>
    </w:pPr>
    <w:rPr>
      <w:sz w:val="20"/>
      <w:szCs w:val="20"/>
      <w:lang w:eastAsia="pl-PL"/>
    </w:rPr>
  </w:style>
  <w:style w:type="character" w:customStyle="1" w:styleId="Tekstpodstawowy2Znak">
    <w:name w:val="Tekst podstawowy 2 Znak"/>
    <w:basedOn w:val="Domylnaczcionkaakapitu"/>
    <w:link w:val="Tekstpodstawowy2"/>
    <w:rsid w:val="005211AB"/>
    <w:rPr>
      <w:rFonts w:ascii="Times New Roman" w:eastAsia="Times New Roman" w:hAnsi="Times New Roman" w:cs="Times New Roman"/>
      <w:sz w:val="20"/>
      <w:szCs w:val="20"/>
      <w:lang w:val="pl-PL" w:eastAsia="pl-PL"/>
    </w:rPr>
  </w:style>
  <w:style w:type="paragraph" w:styleId="Nagwek">
    <w:name w:val="header"/>
    <w:basedOn w:val="Normalny"/>
    <w:link w:val="NagwekZnak"/>
    <w:uiPriority w:val="99"/>
    <w:rsid w:val="005211AB"/>
    <w:pPr>
      <w:widowControl/>
      <w:tabs>
        <w:tab w:val="center" w:pos="4536"/>
        <w:tab w:val="right" w:pos="9072"/>
      </w:tabs>
      <w:autoSpaceDE/>
      <w:autoSpaceDN/>
    </w:pPr>
    <w:rPr>
      <w:sz w:val="20"/>
      <w:szCs w:val="20"/>
      <w:lang w:eastAsia="pl-PL"/>
    </w:rPr>
  </w:style>
  <w:style w:type="character" w:customStyle="1" w:styleId="NagwekZnak">
    <w:name w:val="Nagłówek Znak"/>
    <w:basedOn w:val="Domylnaczcionkaakapitu"/>
    <w:link w:val="Nagwek"/>
    <w:uiPriority w:val="99"/>
    <w:rsid w:val="005211AB"/>
    <w:rPr>
      <w:rFonts w:ascii="Times New Roman" w:eastAsia="Times New Roman" w:hAnsi="Times New Roman" w:cs="Times New Roman"/>
      <w:sz w:val="20"/>
      <w:szCs w:val="20"/>
      <w:lang w:val="pl-PL" w:eastAsia="pl-PL"/>
    </w:rPr>
  </w:style>
  <w:style w:type="paragraph" w:customStyle="1" w:styleId="Tekstpodstawowy21">
    <w:name w:val="Tekst podstawowy 21"/>
    <w:basedOn w:val="Normalny"/>
    <w:rsid w:val="005211AB"/>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5211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211AB"/>
    <w:rPr>
      <w:rFonts w:ascii="Courier New" w:eastAsia="Times New Roman" w:hAnsi="Courier New" w:cs="Courier New"/>
      <w:sz w:val="20"/>
      <w:szCs w:val="20"/>
      <w:lang w:val="pl-PL" w:eastAsia="pl-PL"/>
    </w:rPr>
  </w:style>
  <w:style w:type="paragraph" w:customStyle="1" w:styleId="xl25">
    <w:name w:val="xl25"/>
    <w:basedOn w:val="Normalny"/>
    <w:rsid w:val="005211AB"/>
    <w:pPr>
      <w:widowControl/>
      <w:autoSpaceDE/>
      <w:autoSpaceDN/>
      <w:spacing w:before="100" w:beforeAutospacing="1" w:after="100" w:afterAutospacing="1"/>
    </w:pPr>
    <w:rPr>
      <w:rFonts w:ascii="Arial" w:hAnsi="Arial" w:cs="Arial"/>
      <w:b/>
      <w:bCs/>
      <w:sz w:val="24"/>
      <w:szCs w:val="24"/>
      <w:lang w:val="en-US"/>
    </w:rPr>
  </w:style>
  <w:style w:type="paragraph" w:customStyle="1" w:styleId="Default">
    <w:name w:val="Default"/>
    <w:rsid w:val="005211AB"/>
    <w:pPr>
      <w:widowControl/>
      <w:adjustRightInd w:val="0"/>
    </w:pPr>
    <w:rPr>
      <w:rFonts w:ascii="Times New Roman" w:eastAsia="Times New Roman" w:hAnsi="Times New Roman" w:cs="Times New Roman"/>
      <w:color w:val="000000"/>
      <w:sz w:val="24"/>
      <w:szCs w:val="24"/>
      <w:lang w:val="pl-PL" w:eastAsia="pl-PL"/>
    </w:rPr>
  </w:style>
  <w:style w:type="character" w:customStyle="1" w:styleId="FontStyle59">
    <w:name w:val="Font Style59"/>
    <w:basedOn w:val="Domylnaczcionkaakapitu"/>
    <w:rsid w:val="005211AB"/>
    <w:rPr>
      <w:rFonts w:ascii="Times New Roman" w:hAnsi="Times New Roman" w:cs="Times New Roman"/>
      <w:i/>
      <w:iCs/>
      <w:sz w:val="22"/>
      <w:szCs w:val="22"/>
    </w:rPr>
  </w:style>
  <w:style w:type="table" w:customStyle="1" w:styleId="Tabela-Siatka1">
    <w:name w:val="Tabela - Siatka1"/>
    <w:basedOn w:val="Standardowy"/>
    <w:next w:val="Tabela-Siatka"/>
    <w:uiPriority w:val="39"/>
    <w:rsid w:val="005211AB"/>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5211AB"/>
    <w:pPr>
      <w:widowControl/>
      <w:autoSpaceDE/>
      <w:autoSpaceDN/>
      <w:spacing w:after="200"/>
    </w:pPr>
    <w:rPr>
      <w:b/>
      <w:bCs/>
      <w:color w:val="4F81BD"/>
      <w:sz w:val="18"/>
      <w:szCs w:val="18"/>
      <w:lang w:eastAsia="pl-PL"/>
    </w:rPr>
  </w:style>
  <w:style w:type="paragraph" w:customStyle="1" w:styleId="Style1">
    <w:name w:val="Style1"/>
    <w:basedOn w:val="Normalny"/>
    <w:rsid w:val="005211AB"/>
    <w:pPr>
      <w:widowControl/>
      <w:tabs>
        <w:tab w:val="left" w:pos="851"/>
        <w:tab w:val="left" w:pos="4536"/>
      </w:tabs>
      <w:autoSpaceDE/>
      <w:autoSpaceDN/>
      <w:jc w:val="both"/>
    </w:pPr>
    <w:rPr>
      <w:rFonts w:ascii="PL NewBrunswick" w:hAnsi="PL NewBrunswick"/>
      <w:sz w:val="24"/>
      <w:szCs w:val="20"/>
      <w:lang w:eastAsia="pl-PL"/>
    </w:rPr>
  </w:style>
  <w:style w:type="character" w:customStyle="1" w:styleId="FontStyle21">
    <w:name w:val="Font Style21"/>
    <w:basedOn w:val="Domylnaczcionkaakapitu"/>
    <w:rsid w:val="005211AB"/>
    <w:rPr>
      <w:rFonts w:ascii="Times New Roman" w:hAnsi="Times New Roman" w:cs="Times New Roman"/>
      <w:sz w:val="22"/>
      <w:szCs w:val="22"/>
    </w:rPr>
  </w:style>
  <w:style w:type="paragraph" w:customStyle="1" w:styleId="Style5">
    <w:name w:val="Style5"/>
    <w:basedOn w:val="Normalny"/>
    <w:rsid w:val="005211AB"/>
    <w:pPr>
      <w:adjustRightInd w:val="0"/>
      <w:spacing w:line="415" w:lineRule="exact"/>
      <w:jc w:val="both"/>
    </w:pPr>
    <w:rPr>
      <w:rFonts w:ascii="Calibri" w:hAnsi="Calibri"/>
      <w:sz w:val="24"/>
      <w:szCs w:val="24"/>
      <w:lang w:eastAsia="pl-PL"/>
    </w:rPr>
  </w:style>
  <w:style w:type="paragraph" w:customStyle="1" w:styleId="Style7">
    <w:name w:val="Style7"/>
    <w:basedOn w:val="Normalny"/>
    <w:rsid w:val="005211AB"/>
    <w:pPr>
      <w:adjustRightInd w:val="0"/>
      <w:spacing w:line="384" w:lineRule="exact"/>
      <w:ind w:firstLine="425"/>
    </w:pPr>
    <w:rPr>
      <w:rFonts w:ascii="Calibri" w:hAnsi="Calibri"/>
      <w:sz w:val="24"/>
      <w:szCs w:val="24"/>
      <w:lang w:eastAsia="pl-PL"/>
    </w:rPr>
  </w:style>
  <w:style w:type="character" w:customStyle="1" w:styleId="FontStyle22">
    <w:name w:val="Font Style22"/>
    <w:basedOn w:val="Domylnaczcionkaakapitu"/>
    <w:rsid w:val="005211AB"/>
    <w:rPr>
      <w:rFonts w:ascii="Times New Roman" w:hAnsi="Times New Roman" w:cs="Times New Roman"/>
      <w:i/>
      <w:iCs/>
      <w:sz w:val="18"/>
      <w:szCs w:val="18"/>
    </w:rPr>
  </w:style>
  <w:style w:type="paragraph" w:customStyle="1" w:styleId="WW-Domylnie">
    <w:name w:val="WW-Domyślnie"/>
    <w:rsid w:val="005211AB"/>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5211AB"/>
    <w:pPr>
      <w:widowControl/>
      <w:autoSpaceDE/>
      <w:autoSpaceDN/>
      <w:spacing w:after="120"/>
    </w:pPr>
    <w:rPr>
      <w:sz w:val="16"/>
      <w:szCs w:val="16"/>
      <w:lang w:eastAsia="pl-PL"/>
    </w:rPr>
  </w:style>
  <w:style w:type="character" w:customStyle="1" w:styleId="Tekstpodstawowy3Znak">
    <w:name w:val="Tekst podstawowy 3 Znak"/>
    <w:basedOn w:val="Domylnaczcionkaakapitu"/>
    <w:link w:val="Tekstpodstawowy3"/>
    <w:rsid w:val="005211AB"/>
    <w:rPr>
      <w:rFonts w:ascii="Times New Roman" w:eastAsia="Times New Roman" w:hAnsi="Times New Roman" w:cs="Times New Roman"/>
      <w:sz w:val="16"/>
      <w:szCs w:val="16"/>
      <w:lang w:val="pl-PL" w:eastAsia="pl-PL"/>
    </w:rPr>
  </w:style>
  <w:style w:type="paragraph" w:styleId="NormalnyWeb">
    <w:name w:val="Normal (Web)"/>
    <w:basedOn w:val="Normalny"/>
    <w:uiPriority w:val="99"/>
    <w:rsid w:val="005211AB"/>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5211AB"/>
    <w:pPr>
      <w:widowControl/>
      <w:suppressAutoHyphens/>
      <w:autoSpaceDE/>
      <w:textAlignment w:val="baseline"/>
    </w:pPr>
    <w:rPr>
      <w:rFonts w:ascii="Times New Roman" w:eastAsia="Times New Roman" w:hAnsi="Times New Roman" w:cs="Times New Roman"/>
      <w:kern w:val="3"/>
      <w:sz w:val="20"/>
      <w:szCs w:val="20"/>
      <w:lang w:val="pl-PL" w:eastAsia="pl-PL"/>
    </w:rPr>
  </w:style>
  <w:style w:type="paragraph" w:customStyle="1" w:styleId="Textbody">
    <w:name w:val="Text body"/>
    <w:basedOn w:val="Standard"/>
    <w:rsid w:val="005211AB"/>
    <w:rPr>
      <w:sz w:val="24"/>
    </w:rPr>
  </w:style>
  <w:style w:type="paragraph" w:customStyle="1" w:styleId="Nagwek11">
    <w:name w:val="Nagłówek 11"/>
    <w:basedOn w:val="Standard"/>
    <w:next w:val="Textbody"/>
    <w:rsid w:val="005211AB"/>
    <w:pPr>
      <w:keepNext/>
      <w:jc w:val="center"/>
      <w:outlineLvl w:val="0"/>
    </w:pPr>
    <w:rPr>
      <w:sz w:val="24"/>
    </w:rPr>
  </w:style>
  <w:style w:type="paragraph" w:customStyle="1" w:styleId="Nagwek21">
    <w:name w:val="Nagłówek 21"/>
    <w:basedOn w:val="Standard"/>
    <w:next w:val="Textbody"/>
    <w:rsid w:val="005211AB"/>
    <w:pPr>
      <w:keepNext/>
      <w:jc w:val="center"/>
      <w:outlineLvl w:val="1"/>
    </w:pPr>
    <w:rPr>
      <w:b/>
      <w:sz w:val="24"/>
    </w:rPr>
  </w:style>
  <w:style w:type="numbering" w:customStyle="1" w:styleId="WWNum18">
    <w:name w:val="WWNum18"/>
    <w:basedOn w:val="Bezlisty"/>
    <w:rsid w:val="005211AB"/>
    <w:pPr>
      <w:numPr>
        <w:numId w:val="30"/>
      </w:numPr>
    </w:pPr>
  </w:style>
  <w:style w:type="paragraph" w:customStyle="1" w:styleId="WW-Tekstpodstawowy2">
    <w:name w:val="WW-Tekst podstawowy 2"/>
    <w:basedOn w:val="Normalny"/>
    <w:rsid w:val="005211AB"/>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5211AB"/>
  </w:style>
  <w:style w:type="numbering" w:customStyle="1" w:styleId="WWNum19">
    <w:name w:val="WWNum19"/>
    <w:basedOn w:val="Bezlisty"/>
    <w:rsid w:val="005211AB"/>
  </w:style>
  <w:style w:type="numbering" w:customStyle="1" w:styleId="WWNum16">
    <w:name w:val="WWNum16"/>
    <w:basedOn w:val="Bezlisty"/>
    <w:rsid w:val="005211AB"/>
  </w:style>
  <w:style w:type="numbering" w:customStyle="1" w:styleId="WWNum38">
    <w:name w:val="WWNum38"/>
    <w:basedOn w:val="Bezlisty"/>
    <w:rsid w:val="005211AB"/>
  </w:style>
  <w:style w:type="numbering" w:customStyle="1" w:styleId="WWNum25">
    <w:name w:val="WWNum25"/>
    <w:basedOn w:val="Bezlisty"/>
    <w:rsid w:val="005211AB"/>
    <w:pPr>
      <w:numPr>
        <w:numId w:val="28"/>
      </w:numPr>
    </w:pPr>
  </w:style>
  <w:style w:type="numbering" w:customStyle="1" w:styleId="WWNum20">
    <w:name w:val="WWNum20"/>
    <w:basedOn w:val="Bezlisty"/>
    <w:rsid w:val="005211AB"/>
  </w:style>
  <w:style w:type="character" w:styleId="Odwoanieprzypisukocowego">
    <w:name w:val="endnote reference"/>
    <w:basedOn w:val="Domylnaczcionkaakapitu"/>
    <w:uiPriority w:val="99"/>
    <w:semiHidden/>
    <w:unhideWhenUsed/>
    <w:rsid w:val="005211AB"/>
    <w:rPr>
      <w:vertAlign w:val="superscript"/>
    </w:rPr>
  </w:style>
  <w:style w:type="character" w:customStyle="1" w:styleId="Absatz-Standardschriftart">
    <w:name w:val="Absatz-Standardschriftart"/>
    <w:rsid w:val="005211AB"/>
  </w:style>
  <w:style w:type="character" w:customStyle="1" w:styleId="WW-Absatz-Standardschriftart">
    <w:name w:val="WW-Absatz-Standardschriftart"/>
    <w:rsid w:val="005211AB"/>
  </w:style>
  <w:style w:type="character" w:customStyle="1" w:styleId="WW-Absatz-Standardschriftart1">
    <w:name w:val="WW-Absatz-Standardschriftart1"/>
    <w:rsid w:val="005211AB"/>
  </w:style>
  <w:style w:type="character" w:customStyle="1" w:styleId="WW-Absatz-Standardschriftart11">
    <w:name w:val="WW-Absatz-Standardschriftart11"/>
    <w:rsid w:val="005211AB"/>
  </w:style>
  <w:style w:type="character" w:customStyle="1" w:styleId="WW-Absatz-Standardschriftart111">
    <w:name w:val="WW-Absatz-Standardschriftart111"/>
    <w:rsid w:val="005211AB"/>
  </w:style>
  <w:style w:type="character" w:customStyle="1" w:styleId="WW-Absatz-Standardschriftart1111">
    <w:name w:val="WW-Absatz-Standardschriftart1111"/>
    <w:rsid w:val="005211AB"/>
  </w:style>
  <w:style w:type="character" w:customStyle="1" w:styleId="WW-Absatz-Standardschriftart11111">
    <w:name w:val="WW-Absatz-Standardschriftart11111"/>
    <w:rsid w:val="005211AB"/>
  </w:style>
  <w:style w:type="character" w:customStyle="1" w:styleId="WW-Absatz-Standardschriftart111111">
    <w:name w:val="WW-Absatz-Standardschriftart111111"/>
    <w:rsid w:val="005211AB"/>
  </w:style>
  <w:style w:type="character" w:customStyle="1" w:styleId="WW-Absatz-Standardschriftart1111111">
    <w:name w:val="WW-Absatz-Standardschriftart1111111"/>
    <w:rsid w:val="005211AB"/>
  </w:style>
  <w:style w:type="character" w:customStyle="1" w:styleId="WW-Absatz-Standardschriftart11111111">
    <w:name w:val="WW-Absatz-Standardschriftart11111111"/>
    <w:rsid w:val="005211AB"/>
  </w:style>
  <w:style w:type="paragraph" w:customStyle="1" w:styleId="Nagwek10">
    <w:name w:val="Nagłówek1"/>
    <w:basedOn w:val="Normalny"/>
    <w:next w:val="Tekstpodstawowy"/>
    <w:rsid w:val="005211AB"/>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5211AB"/>
    <w:pPr>
      <w:suppressAutoHyphens/>
      <w:autoSpaceDE/>
      <w:autoSpaceDN/>
      <w:spacing w:after="120"/>
    </w:pPr>
    <w:rPr>
      <w:rFonts w:eastAsia="Arial Unicode MS" w:cs="Tahoma"/>
      <w:kern w:val="1"/>
      <w:sz w:val="24"/>
      <w:szCs w:val="24"/>
      <w:lang w:eastAsia="pl-PL"/>
    </w:rPr>
  </w:style>
  <w:style w:type="paragraph" w:customStyle="1" w:styleId="Podpis1">
    <w:name w:val="Podpis1"/>
    <w:basedOn w:val="Normalny"/>
    <w:rsid w:val="005211AB"/>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5211AB"/>
    <w:pPr>
      <w:suppressLineNumbers/>
      <w:suppressAutoHyphens/>
      <w:autoSpaceDE/>
      <w:autoSpaceDN/>
    </w:pPr>
    <w:rPr>
      <w:rFonts w:eastAsia="Arial Unicode MS" w:cs="Tahoma"/>
      <w:kern w:val="1"/>
      <w:sz w:val="24"/>
      <w:szCs w:val="24"/>
      <w:lang w:eastAsia="pl-PL"/>
    </w:rPr>
  </w:style>
  <w:style w:type="paragraph" w:styleId="Bezodstpw">
    <w:name w:val="No Spacing"/>
    <w:basedOn w:val="Normalny"/>
    <w:link w:val="BezodstpwZnak"/>
    <w:uiPriority w:val="1"/>
    <w:qFormat/>
    <w:rsid w:val="005211AB"/>
    <w:pPr>
      <w:widowControl/>
      <w:autoSpaceDE/>
      <w:autoSpaceDN/>
      <w:jc w:val="both"/>
    </w:pPr>
    <w:rPr>
      <w:rFonts w:ascii="Calibri" w:hAnsi="Calibri"/>
      <w:sz w:val="24"/>
      <w:szCs w:val="20"/>
      <w:lang w:val="en-US" w:bidi="en-US"/>
    </w:rPr>
  </w:style>
  <w:style w:type="character" w:customStyle="1" w:styleId="BezodstpwZnak">
    <w:name w:val="Bez odstępów Znak"/>
    <w:basedOn w:val="Domylnaczcionkaakapitu"/>
    <w:link w:val="Bezodstpw"/>
    <w:uiPriority w:val="1"/>
    <w:rsid w:val="005211AB"/>
    <w:rPr>
      <w:rFonts w:ascii="Calibri" w:eastAsia="Times New Roman" w:hAnsi="Calibri" w:cs="Times New Roman"/>
      <w:sz w:val="24"/>
      <w:szCs w:val="20"/>
      <w:lang w:bidi="en-US"/>
    </w:rPr>
  </w:style>
  <w:style w:type="table" w:styleId="Kolorowalistaakcent4">
    <w:name w:val="Colorful List Accent 4"/>
    <w:basedOn w:val="Standardowy"/>
    <w:uiPriority w:val="72"/>
    <w:rsid w:val="005211AB"/>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5211AB"/>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5211AB"/>
    <w:pPr>
      <w:widowControl/>
      <w:autoSpaceDE/>
      <w:autoSpaceDN/>
      <w:spacing w:after="200" w:line="480" w:lineRule="auto"/>
      <w:jc w:val="center"/>
    </w:pPr>
    <w:rPr>
      <w:rFonts w:eastAsia="Calibri"/>
      <w:b/>
      <w:color w:val="000000"/>
      <w:sz w:val="32"/>
      <w:szCs w:val="32"/>
    </w:rPr>
  </w:style>
  <w:style w:type="character" w:customStyle="1" w:styleId="TytuZnak">
    <w:name w:val="Tytuł Znak"/>
    <w:basedOn w:val="Domylnaczcionkaakapitu"/>
    <w:link w:val="Tytu"/>
    <w:uiPriority w:val="10"/>
    <w:rsid w:val="005211AB"/>
    <w:rPr>
      <w:rFonts w:ascii="Times New Roman" w:eastAsia="Calibri" w:hAnsi="Times New Roman" w:cs="Times New Roman"/>
      <w:b/>
      <w:color w:val="000000"/>
      <w:sz w:val="32"/>
      <w:szCs w:val="32"/>
      <w:lang w:val="pl-PL"/>
    </w:rPr>
  </w:style>
  <w:style w:type="paragraph" w:customStyle="1" w:styleId="Akapitzlist1">
    <w:name w:val="Akapit z listą1"/>
    <w:basedOn w:val="Normalny"/>
    <w:qFormat/>
    <w:rsid w:val="005211AB"/>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5211AB"/>
    <w:pPr>
      <w:widowControl/>
      <w:numPr>
        <w:ilvl w:val="1"/>
      </w:numPr>
      <w:autoSpaceDE/>
      <w:autoSpaceDN/>
    </w:pPr>
    <w:rPr>
      <w:rFonts w:ascii="Cambria" w:hAnsi="Cambria"/>
      <w:i/>
      <w:iCs/>
      <w:color w:val="4F81BD"/>
      <w:spacing w:val="15"/>
      <w:sz w:val="24"/>
      <w:szCs w:val="24"/>
      <w:lang w:eastAsia="pl-PL"/>
    </w:rPr>
  </w:style>
  <w:style w:type="character" w:customStyle="1" w:styleId="PodtytuZnak">
    <w:name w:val="Podtytuł Znak"/>
    <w:basedOn w:val="Domylnaczcionkaakapitu"/>
    <w:link w:val="Podtytu"/>
    <w:uiPriority w:val="99"/>
    <w:rsid w:val="005211AB"/>
    <w:rPr>
      <w:rFonts w:ascii="Cambria" w:eastAsia="Times New Roman" w:hAnsi="Cambria" w:cs="Times New Roman"/>
      <w:i/>
      <w:iCs/>
      <w:color w:val="4F81BD"/>
      <w:spacing w:val="15"/>
      <w:sz w:val="24"/>
      <w:szCs w:val="24"/>
      <w:lang w:val="pl-PL" w:eastAsia="pl-PL"/>
    </w:rPr>
  </w:style>
  <w:style w:type="character" w:styleId="Pogrubienie">
    <w:name w:val="Strong"/>
    <w:aliases w:val="Tekst treści + MS Reference Sans Serif,126 pt"/>
    <w:basedOn w:val="Domylnaczcionkaakapitu"/>
    <w:uiPriority w:val="22"/>
    <w:qFormat/>
    <w:rsid w:val="005211AB"/>
    <w:rPr>
      <w:b/>
      <w:bCs/>
    </w:rPr>
  </w:style>
  <w:style w:type="paragraph" w:customStyle="1" w:styleId="TableText">
    <w:name w:val="Table Text"/>
    <w:basedOn w:val="Normalny"/>
    <w:uiPriority w:val="99"/>
    <w:rsid w:val="005211AB"/>
    <w:pPr>
      <w:widowControl/>
    </w:pPr>
    <w:rPr>
      <w:noProof/>
      <w:sz w:val="20"/>
      <w:szCs w:val="20"/>
      <w:lang w:val="en-US" w:eastAsia="pl-PL"/>
    </w:rPr>
  </w:style>
  <w:style w:type="numbering" w:customStyle="1" w:styleId="Styl1">
    <w:name w:val="Styl1"/>
    <w:rsid w:val="005211AB"/>
    <w:pPr>
      <w:numPr>
        <w:numId w:val="31"/>
      </w:numPr>
    </w:pPr>
  </w:style>
  <w:style w:type="numbering" w:customStyle="1" w:styleId="Styl2">
    <w:name w:val="Styl2"/>
    <w:rsid w:val="005211AB"/>
    <w:pPr>
      <w:numPr>
        <w:numId w:val="32"/>
      </w:numPr>
    </w:pPr>
  </w:style>
  <w:style w:type="paragraph" w:customStyle="1" w:styleId="Text">
    <w:name w:val="Text"/>
    <w:basedOn w:val="Normalny"/>
    <w:rsid w:val="005211AB"/>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5211AB"/>
    <w:pPr>
      <w:widowControl/>
      <w:numPr>
        <w:numId w:val="33"/>
      </w:numPr>
      <w:autoSpaceDE/>
      <w:autoSpaceDN/>
      <w:spacing w:line="360" w:lineRule="auto"/>
      <w:jc w:val="both"/>
    </w:pPr>
    <w:rPr>
      <w:rFonts w:ascii="Calibri" w:eastAsia="Calibri" w:hAnsi="Calibri"/>
    </w:rPr>
  </w:style>
  <w:style w:type="character" w:styleId="UyteHipercze">
    <w:name w:val="FollowedHyperlink"/>
    <w:basedOn w:val="Domylnaczcionkaakapitu"/>
    <w:uiPriority w:val="99"/>
    <w:semiHidden/>
    <w:unhideWhenUsed/>
    <w:rsid w:val="005211AB"/>
    <w:rPr>
      <w:color w:val="800080"/>
      <w:u w:val="single"/>
    </w:rPr>
  </w:style>
  <w:style w:type="character" w:customStyle="1" w:styleId="TekstkomentarzaZnak1">
    <w:name w:val="Tekst komentarza Znak1"/>
    <w:basedOn w:val="Domylnaczcionkaakapitu"/>
    <w:semiHidden/>
    <w:locked/>
    <w:rsid w:val="005211AB"/>
    <w:rPr>
      <w:rFonts w:ascii="Times New Roman" w:eastAsia="Arial Unicode MS" w:hAnsi="Times New Roman" w:cs="Times New Roman"/>
      <w:kern w:val="2"/>
      <w:sz w:val="20"/>
      <w:szCs w:val="20"/>
    </w:rPr>
  </w:style>
  <w:style w:type="paragraph" w:styleId="Poprawka">
    <w:name w:val="Revision"/>
    <w:hidden/>
    <w:uiPriority w:val="99"/>
    <w:semiHidden/>
    <w:rsid w:val="005211AB"/>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5211AB"/>
    <w:pPr>
      <w:widowControl/>
      <w:autoSpaceDE/>
      <w:autoSpaceDN/>
    </w:pPr>
    <w:rPr>
      <w:rFonts w:ascii="Consolas" w:eastAsia="Calibri" w:hAnsi="Consolas"/>
      <w:sz w:val="21"/>
      <w:szCs w:val="21"/>
    </w:rPr>
  </w:style>
  <w:style w:type="character" w:customStyle="1" w:styleId="ZwykytekstZnak">
    <w:name w:val="Zwykły tekst Znak"/>
    <w:basedOn w:val="Domylnaczcionkaakapitu"/>
    <w:link w:val="Zwykytekst"/>
    <w:uiPriority w:val="99"/>
    <w:rsid w:val="005211AB"/>
    <w:rPr>
      <w:rFonts w:ascii="Consolas" w:eastAsia="Calibri" w:hAnsi="Consolas" w:cs="Times New Roman"/>
      <w:sz w:val="21"/>
      <w:szCs w:val="21"/>
      <w:lang w:val="pl-PL"/>
    </w:rPr>
  </w:style>
  <w:style w:type="paragraph" w:customStyle="1" w:styleId="CM19">
    <w:name w:val="CM19"/>
    <w:basedOn w:val="Default"/>
    <w:next w:val="Default"/>
    <w:uiPriority w:val="99"/>
    <w:rsid w:val="005211AB"/>
    <w:pPr>
      <w:widowControl w:val="0"/>
    </w:pPr>
    <w:rPr>
      <w:rFonts w:ascii="Calibri" w:hAnsi="Calibri"/>
      <w:color w:val="auto"/>
    </w:rPr>
  </w:style>
  <w:style w:type="paragraph" w:customStyle="1" w:styleId="CM2">
    <w:name w:val="CM2"/>
    <w:basedOn w:val="Default"/>
    <w:next w:val="Default"/>
    <w:uiPriority w:val="99"/>
    <w:rsid w:val="005211AB"/>
    <w:pPr>
      <w:widowControl w:val="0"/>
      <w:spacing w:line="293" w:lineRule="atLeast"/>
    </w:pPr>
    <w:rPr>
      <w:rFonts w:ascii="Calibri" w:hAnsi="Calibri"/>
      <w:color w:val="auto"/>
    </w:rPr>
  </w:style>
  <w:style w:type="paragraph" w:customStyle="1" w:styleId="CM18">
    <w:name w:val="CM18"/>
    <w:basedOn w:val="Default"/>
    <w:next w:val="Default"/>
    <w:uiPriority w:val="99"/>
    <w:rsid w:val="005211AB"/>
    <w:pPr>
      <w:widowControl w:val="0"/>
    </w:pPr>
    <w:rPr>
      <w:rFonts w:ascii="Calibri" w:hAnsi="Calibri"/>
      <w:color w:val="auto"/>
    </w:rPr>
  </w:style>
  <w:style w:type="paragraph" w:customStyle="1" w:styleId="CM22">
    <w:name w:val="CM22"/>
    <w:basedOn w:val="Default"/>
    <w:next w:val="Default"/>
    <w:uiPriority w:val="99"/>
    <w:rsid w:val="005211AB"/>
    <w:pPr>
      <w:widowControl w:val="0"/>
    </w:pPr>
    <w:rPr>
      <w:rFonts w:ascii="Calibri" w:hAnsi="Calibri"/>
      <w:color w:val="auto"/>
    </w:rPr>
  </w:style>
  <w:style w:type="paragraph" w:customStyle="1" w:styleId="CM21">
    <w:name w:val="CM21"/>
    <w:basedOn w:val="Default"/>
    <w:next w:val="Default"/>
    <w:uiPriority w:val="99"/>
    <w:rsid w:val="005211AB"/>
    <w:pPr>
      <w:widowControl w:val="0"/>
    </w:pPr>
    <w:rPr>
      <w:rFonts w:ascii="Calibri" w:hAnsi="Calibri"/>
      <w:color w:val="auto"/>
    </w:rPr>
  </w:style>
  <w:style w:type="paragraph" w:customStyle="1" w:styleId="Akapitzlist2">
    <w:name w:val="Akapit z listą2"/>
    <w:basedOn w:val="Normalny"/>
    <w:uiPriority w:val="99"/>
    <w:rsid w:val="005211AB"/>
    <w:pPr>
      <w:widowControl/>
      <w:autoSpaceDE/>
      <w:autoSpaceDN/>
      <w:spacing w:after="200" w:line="276" w:lineRule="auto"/>
      <w:ind w:left="720"/>
      <w:contextualSpacing/>
    </w:pPr>
    <w:rPr>
      <w:rFonts w:ascii="Calibri" w:hAnsi="Calibri"/>
    </w:rPr>
  </w:style>
  <w:style w:type="paragraph" w:styleId="Nagwekspisutreci">
    <w:name w:val="TOC Heading"/>
    <w:basedOn w:val="Nagwek1"/>
    <w:next w:val="Normalny"/>
    <w:uiPriority w:val="39"/>
    <w:qFormat/>
    <w:rsid w:val="005211AB"/>
    <w:pPr>
      <w:keepNext/>
      <w:keepLines/>
      <w:widowControl/>
      <w:autoSpaceDE/>
      <w:autoSpaceDN/>
      <w:spacing w:before="480" w:line="276" w:lineRule="auto"/>
      <w:ind w:left="0"/>
      <w:outlineLvl w:val="9"/>
    </w:pPr>
    <w:rPr>
      <w:rFonts w:ascii="Cambria" w:hAnsi="Cambria"/>
      <w:bCs w:val="0"/>
      <w:color w:val="365F91"/>
      <w:sz w:val="28"/>
      <w:szCs w:val="28"/>
    </w:rPr>
  </w:style>
  <w:style w:type="paragraph" w:styleId="Spistreci3">
    <w:name w:val="toc 3"/>
    <w:basedOn w:val="Normalny"/>
    <w:next w:val="Normalny"/>
    <w:autoRedefine/>
    <w:uiPriority w:val="39"/>
    <w:qFormat/>
    <w:rsid w:val="005211AB"/>
    <w:pPr>
      <w:widowControl/>
      <w:autoSpaceDE/>
      <w:autoSpaceDN/>
      <w:spacing w:after="100" w:line="276" w:lineRule="auto"/>
      <w:ind w:left="440"/>
    </w:pPr>
    <w:rPr>
      <w:rFonts w:ascii="Calibri" w:hAnsi="Calibri"/>
    </w:rPr>
  </w:style>
  <w:style w:type="paragraph" w:styleId="Tekstpodstawowywcity3">
    <w:name w:val="Body Text Indent 3"/>
    <w:basedOn w:val="Normalny"/>
    <w:link w:val="Tekstpodstawowywcity3Znak"/>
    <w:unhideWhenUsed/>
    <w:rsid w:val="005211AB"/>
    <w:pPr>
      <w:widowControl/>
      <w:autoSpaceDE/>
      <w:autoSpaceDN/>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rsid w:val="005211AB"/>
    <w:rPr>
      <w:rFonts w:ascii="Times New Roman" w:eastAsia="Times New Roman" w:hAnsi="Times New Roman" w:cs="Times New Roman"/>
      <w:sz w:val="16"/>
      <w:szCs w:val="16"/>
      <w:lang w:val="pl-PL" w:eastAsia="pl-PL"/>
    </w:rPr>
  </w:style>
  <w:style w:type="paragraph" w:customStyle="1" w:styleId="Akapitzlist3">
    <w:name w:val="Akapit z listą3"/>
    <w:basedOn w:val="Normalny"/>
    <w:rsid w:val="005211AB"/>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5211AB"/>
    <w:pPr>
      <w:widowControl/>
      <w:autoSpaceDE/>
      <w:autoSpaceDN/>
      <w:spacing w:line="360" w:lineRule="auto"/>
      <w:ind w:firstLine="397"/>
      <w:jc w:val="both"/>
    </w:pPr>
    <w:rPr>
      <w:rFonts w:ascii="Calibri" w:eastAsia="Calibri" w:hAnsi="Calibri"/>
    </w:rPr>
  </w:style>
  <w:style w:type="paragraph" w:styleId="Listapunktowana">
    <w:name w:val="List Bullet"/>
    <w:basedOn w:val="Normalny"/>
    <w:uiPriority w:val="99"/>
    <w:rsid w:val="005211AB"/>
    <w:pPr>
      <w:numPr>
        <w:numId w:val="34"/>
      </w:numPr>
      <w:suppressAutoHyphens/>
      <w:autoSpaceDE/>
      <w:autoSpaceDN/>
      <w:contextualSpacing/>
    </w:pPr>
    <w:rPr>
      <w:rFonts w:eastAsia="Arial Unicode MS"/>
      <w:kern w:val="1"/>
      <w:sz w:val="24"/>
      <w:szCs w:val="24"/>
      <w:lang w:eastAsia="uk-UA"/>
    </w:rPr>
  </w:style>
  <w:style w:type="paragraph" w:customStyle="1" w:styleId="BodyA">
    <w:name w:val="Body A"/>
    <w:rsid w:val="005211AB"/>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5211AB"/>
  </w:style>
  <w:style w:type="paragraph" w:styleId="Zagicieoddouformularza">
    <w:name w:val="HTML Bottom of Form"/>
    <w:basedOn w:val="Normalny"/>
    <w:next w:val="Normalny"/>
    <w:link w:val="ZagicieoddouformularzaZnak"/>
    <w:hidden/>
    <w:uiPriority w:val="99"/>
    <w:semiHidden/>
    <w:unhideWhenUsed/>
    <w:rsid w:val="005211AB"/>
    <w:pPr>
      <w:widowControl/>
      <w:pBdr>
        <w:top w:val="single" w:sz="6" w:space="1" w:color="auto"/>
      </w:pBdr>
      <w:autoSpaceDE/>
      <w:autoSpaceDN/>
      <w:jc w:val="center"/>
    </w:pPr>
    <w:rPr>
      <w:rFonts w:ascii="Arial"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5211AB"/>
    <w:rPr>
      <w:rFonts w:ascii="Arial" w:eastAsia="Times New Roman" w:hAnsi="Arial" w:cs="Arial"/>
      <w:vanish/>
      <w:sz w:val="16"/>
      <w:szCs w:val="16"/>
      <w:lang w:val="pl-PL"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5211AB"/>
    <w:rPr>
      <w:rFonts w:ascii="Times New Roman" w:eastAsia="Times New Roman" w:hAnsi="Times New Roman" w:cs="Times New Roman"/>
      <w:lang w:val="pl-PL"/>
    </w:rPr>
  </w:style>
  <w:style w:type="paragraph" w:customStyle="1" w:styleId="Kropki">
    <w:name w:val="Kropki"/>
    <w:basedOn w:val="Normalny"/>
    <w:rsid w:val="005211AB"/>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5211AB"/>
    <w:pPr>
      <w:widowControl/>
      <w:autoSpaceDE/>
      <w:autoSpaceDN/>
      <w:spacing w:before="60" w:after="60"/>
      <w:ind w:left="851" w:hanging="295"/>
      <w:jc w:val="both"/>
    </w:pPr>
    <w:rPr>
      <w:sz w:val="24"/>
      <w:szCs w:val="20"/>
      <w:lang w:eastAsia="pl-PL"/>
    </w:rPr>
  </w:style>
  <w:style w:type="character" w:customStyle="1" w:styleId="pktZnak">
    <w:name w:val="pkt Znak"/>
    <w:link w:val="pkt"/>
    <w:rsid w:val="005211AB"/>
    <w:rPr>
      <w:rFonts w:ascii="Times New Roman" w:eastAsia="Times New Roman" w:hAnsi="Times New Roman" w:cs="Times New Roman"/>
      <w:sz w:val="24"/>
      <w:szCs w:val="20"/>
      <w:lang w:val="pl-PL" w:eastAsia="pl-PL"/>
    </w:rPr>
  </w:style>
  <w:style w:type="numbering" w:customStyle="1" w:styleId="WWNum2">
    <w:name w:val="WWNum2"/>
    <w:basedOn w:val="Bezlisty"/>
    <w:rsid w:val="005211AB"/>
    <w:pPr>
      <w:numPr>
        <w:numId w:val="35"/>
      </w:numPr>
    </w:pPr>
  </w:style>
  <w:style w:type="character" w:styleId="Tekstzastpczy">
    <w:name w:val="Placeholder Text"/>
    <w:basedOn w:val="Domylnaczcionkaakapitu"/>
    <w:uiPriority w:val="99"/>
    <w:semiHidden/>
    <w:rsid w:val="005211AB"/>
    <w:rPr>
      <w:color w:val="808080"/>
    </w:rPr>
  </w:style>
  <w:style w:type="character" w:customStyle="1" w:styleId="hps">
    <w:name w:val="hps"/>
    <w:rsid w:val="005211AB"/>
  </w:style>
  <w:style w:type="paragraph" w:styleId="Mapadokumentu">
    <w:name w:val="Document Map"/>
    <w:aliases w:val="Plan dokumentu"/>
    <w:basedOn w:val="Normalny"/>
    <w:link w:val="MapadokumentuZnak"/>
    <w:uiPriority w:val="99"/>
    <w:semiHidden/>
    <w:unhideWhenUsed/>
    <w:rsid w:val="005211AB"/>
    <w:pPr>
      <w:widowControl/>
      <w:autoSpaceDE/>
      <w:autoSpaceDN/>
    </w:pPr>
    <w:rPr>
      <w:rFonts w:ascii="Tahoma" w:hAnsi="Tahoma" w:cs="Tahoma"/>
      <w:sz w:val="16"/>
      <w:szCs w:val="16"/>
      <w:lang w:eastAsia="pl-PL"/>
    </w:rPr>
  </w:style>
  <w:style w:type="character" w:customStyle="1" w:styleId="MapadokumentuZnak">
    <w:name w:val="Mapa dokumentu Znak"/>
    <w:aliases w:val="Plan dokumentu Znak1"/>
    <w:basedOn w:val="Domylnaczcionkaakapitu"/>
    <w:link w:val="Mapadokumentu"/>
    <w:uiPriority w:val="99"/>
    <w:semiHidden/>
    <w:rsid w:val="005211AB"/>
    <w:rPr>
      <w:rFonts w:ascii="Tahoma" w:eastAsia="Times New Roman" w:hAnsi="Tahoma" w:cs="Tahoma"/>
      <w:sz w:val="16"/>
      <w:szCs w:val="16"/>
      <w:lang w:val="pl-PL" w:eastAsia="pl-PL"/>
    </w:rPr>
  </w:style>
  <w:style w:type="character" w:customStyle="1" w:styleId="Teksttreci">
    <w:name w:val="Tekst treści_"/>
    <w:basedOn w:val="Domylnaczcionkaakapitu"/>
    <w:link w:val="Teksttreci1"/>
    <w:uiPriority w:val="99"/>
    <w:rsid w:val="005211AB"/>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5211AB"/>
    <w:pPr>
      <w:shd w:val="clear" w:color="auto" w:fill="FFFFFF"/>
      <w:autoSpaceDE/>
      <w:autoSpaceDN/>
      <w:spacing w:after="780" w:line="269" w:lineRule="exact"/>
      <w:ind w:hanging="420"/>
      <w:jc w:val="center"/>
    </w:pPr>
    <w:rPr>
      <w:rFonts w:eastAsiaTheme="minorHAnsi" w:cstheme="minorBidi"/>
      <w:sz w:val="21"/>
      <w:szCs w:val="21"/>
      <w:lang w:val="en-US"/>
    </w:rPr>
  </w:style>
  <w:style w:type="numbering" w:customStyle="1" w:styleId="WWNum1">
    <w:name w:val="WWNum1"/>
    <w:basedOn w:val="Bezlisty"/>
    <w:rsid w:val="005211AB"/>
    <w:pPr>
      <w:numPr>
        <w:numId w:val="36"/>
      </w:numPr>
    </w:pPr>
  </w:style>
  <w:style w:type="paragraph" w:customStyle="1" w:styleId="CMSHeadL7">
    <w:name w:val="CMS Head L7"/>
    <w:basedOn w:val="Normalny"/>
    <w:rsid w:val="005211AB"/>
    <w:pPr>
      <w:widowControl/>
      <w:numPr>
        <w:ilvl w:val="6"/>
        <w:numId w:val="37"/>
      </w:numPr>
      <w:autoSpaceDE/>
      <w:autoSpaceDN/>
      <w:spacing w:after="240"/>
      <w:outlineLvl w:val="6"/>
    </w:pPr>
    <w:rPr>
      <w:szCs w:val="24"/>
      <w:lang w:val="en-GB"/>
    </w:rPr>
  </w:style>
  <w:style w:type="paragraph" w:customStyle="1" w:styleId="Nagwek110">
    <w:name w:val="Nagłówek 110"/>
    <w:basedOn w:val="Standard"/>
    <w:next w:val="Normalny"/>
    <w:rsid w:val="005211AB"/>
    <w:pPr>
      <w:keepNext/>
      <w:jc w:val="center"/>
      <w:outlineLvl w:val="0"/>
    </w:pPr>
    <w:rPr>
      <w:sz w:val="24"/>
    </w:rPr>
  </w:style>
  <w:style w:type="paragraph" w:customStyle="1" w:styleId="Nagwek111">
    <w:name w:val="Nagłówek 111"/>
    <w:basedOn w:val="Standard"/>
    <w:next w:val="Normalny"/>
    <w:rsid w:val="000431C3"/>
    <w:pPr>
      <w:keepNext/>
      <w:jc w:val="center"/>
      <w:outlineLvl w:val="0"/>
    </w:pPr>
    <w:rPr>
      <w:sz w:val="24"/>
    </w:rPr>
  </w:style>
  <w:style w:type="paragraph" w:customStyle="1" w:styleId="a">
    <w:basedOn w:val="Normalny"/>
    <w:next w:val="Mapadokumentu"/>
    <w:link w:val="PlandokumentuZnak"/>
    <w:uiPriority w:val="99"/>
    <w:unhideWhenUsed/>
    <w:rsid w:val="000431C3"/>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0431C3"/>
    <w:rPr>
      <w:rFonts w:ascii="Tahoma" w:eastAsia="Times New Roman" w:hAnsi="Tahoma" w:cs="Tahoma"/>
      <w:sz w:val="16"/>
      <w:szCs w:val="16"/>
    </w:rPr>
  </w:style>
  <w:style w:type="paragraph" w:customStyle="1" w:styleId="m40">
    <w:name w:val="m40"/>
    <w:basedOn w:val="Normalny"/>
    <w:rsid w:val="000431C3"/>
    <w:pPr>
      <w:widowControl/>
      <w:autoSpaceDE/>
      <w:autoSpaceDN/>
      <w:spacing w:before="100" w:beforeAutospacing="1" w:after="100" w:afterAutospacing="1"/>
    </w:pPr>
    <w:rPr>
      <w:sz w:val="24"/>
      <w:szCs w:val="24"/>
      <w:lang w:eastAsia="pl-PL"/>
    </w:rPr>
  </w:style>
  <w:style w:type="character" w:styleId="Uwydatnienie">
    <w:name w:val="Emphasis"/>
    <w:qFormat/>
    <w:rsid w:val="000431C3"/>
    <w:rPr>
      <w:i/>
      <w:iCs/>
    </w:rPr>
  </w:style>
  <w:style w:type="numbering" w:customStyle="1" w:styleId="WWNum201">
    <w:name w:val="WWNum201"/>
    <w:basedOn w:val="Bezlisty"/>
    <w:rsid w:val="000431C3"/>
  </w:style>
  <w:style w:type="numbering" w:customStyle="1" w:styleId="Styl11">
    <w:name w:val="Styl11"/>
    <w:rsid w:val="000431C3"/>
  </w:style>
  <w:style w:type="numbering" w:customStyle="1" w:styleId="WWNum181">
    <w:name w:val="WWNum181"/>
    <w:basedOn w:val="Bezlisty"/>
    <w:rsid w:val="000431C3"/>
  </w:style>
  <w:style w:type="numbering" w:customStyle="1" w:styleId="WWNum241">
    <w:name w:val="WWNum241"/>
    <w:basedOn w:val="Bezlisty"/>
    <w:rsid w:val="000431C3"/>
  </w:style>
  <w:style w:type="numbering" w:customStyle="1" w:styleId="WWNum191">
    <w:name w:val="WWNum191"/>
    <w:basedOn w:val="Bezlisty"/>
    <w:rsid w:val="000431C3"/>
  </w:style>
  <w:style w:type="numbering" w:customStyle="1" w:styleId="WWNum161">
    <w:name w:val="WWNum161"/>
    <w:basedOn w:val="Bezlisty"/>
    <w:rsid w:val="000431C3"/>
  </w:style>
  <w:style w:type="numbering" w:customStyle="1" w:styleId="WWNum381">
    <w:name w:val="WWNum381"/>
    <w:basedOn w:val="Bezlisty"/>
    <w:rsid w:val="000431C3"/>
  </w:style>
  <w:style w:type="numbering" w:customStyle="1" w:styleId="WWNum251">
    <w:name w:val="WWNum251"/>
    <w:basedOn w:val="Bezlisty"/>
    <w:rsid w:val="000431C3"/>
  </w:style>
  <w:style w:type="numbering" w:customStyle="1" w:styleId="WWNum202">
    <w:name w:val="WWNum202"/>
    <w:basedOn w:val="Bezlisty"/>
    <w:rsid w:val="000431C3"/>
  </w:style>
  <w:style w:type="numbering" w:customStyle="1" w:styleId="Styl12">
    <w:name w:val="Styl12"/>
    <w:rsid w:val="000431C3"/>
  </w:style>
  <w:style w:type="numbering" w:customStyle="1" w:styleId="Styl21">
    <w:name w:val="Styl21"/>
    <w:rsid w:val="000431C3"/>
  </w:style>
  <w:style w:type="character" w:customStyle="1" w:styleId="MapadokumentuZnak2">
    <w:name w:val="Mapa dokumentu Znak2"/>
    <w:uiPriority w:val="99"/>
    <w:semiHidden/>
    <w:rsid w:val="000431C3"/>
    <w:rPr>
      <w:rFonts w:ascii="Tahoma" w:eastAsia="Times New Roman" w:hAnsi="Tahoma"/>
      <w:sz w:val="16"/>
      <w:szCs w:val="16"/>
      <w:lang w:val="x-none" w:eastAsia="x-none"/>
    </w:rPr>
  </w:style>
  <w:style w:type="paragraph" w:customStyle="1" w:styleId="Tekstpodstawowywcity21">
    <w:name w:val="Tekst podstawowy wcięty 21"/>
    <w:basedOn w:val="Normalny"/>
    <w:rsid w:val="000431C3"/>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0431C3"/>
    <w:pPr>
      <w:keepLines/>
      <w:widowControl/>
      <w:tabs>
        <w:tab w:val="left" w:pos="2540"/>
      </w:tabs>
      <w:autoSpaceDE/>
      <w:autoSpaceDN/>
      <w:spacing w:line="220" w:lineRule="exact"/>
      <w:jc w:val="both"/>
    </w:pPr>
    <w:rPr>
      <w:rFonts w:ascii="SlimbachItcTEE" w:hAnsi="SlimbachItcTEE"/>
      <w:noProof/>
      <w:sz w:val="18"/>
      <w:szCs w:val="20"/>
      <w:lang w:eastAsia="pl-PL"/>
    </w:rPr>
  </w:style>
  <w:style w:type="numbering" w:customStyle="1" w:styleId="WWNum1811">
    <w:name w:val="WWNum1811"/>
    <w:basedOn w:val="Bezlisty"/>
    <w:rsid w:val="000431C3"/>
  </w:style>
  <w:style w:type="numbering" w:customStyle="1" w:styleId="WWNum2411">
    <w:name w:val="WWNum2411"/>
    <w:basedOn w:val="Bezlisty"/>
    <w:rsid w:val="000431C3"/>
  </w:style>
  <w:style w:type="numbering" w:customStyle="1" w:styleId="WWNum1911">
    <w:name w:val="WWNum1911"/>
    <w:basedOn w:val="Bezlisty"/>
    <w:rsid w:val="000431C3"/>
  </w:style>
  <w:style w:type="numbering" w:customStyle="1" w:styleId="WWNum1611">
    <w:name w:val="WWNum1611"/>
    <w:basedOn w:val="Bezlisty"/>
    <w:rsid w:val="000431C3"/>
  </w:style>
  <w:style w:type="numbering" w:customStyle="1" w:styleId="WWNum3811">
    <w:name w:val="WWNum3811"/>
    <w:basedOn w:val="Bezlisty"/>
    <w:rsid w:val="000431C3"/>
  </w:style>
  <w:style w:type="numbering" w:customStyle="1" w:styleId="WWNum2511">
    <w:name w:val="WWNum2511"/>
    <w:basedOn w:val="Bezlisty"/>
    <w:rsid w:val="000431C3"/>
  </w:style>
  <w:style w:type="numbering" w:customStyle="1" w:styleId="WWNum2011">
    <w:name w:val="WWNum2011"/>
    <w:basedOn w:val="Bezlisty"/>
    <w:rsid w:val="000431C3"/>
  </w:style>
  <w:style w:type="numbering" w:customStyle="1" w:styleId="Styl111">
    <w:name w:val="Styl111"/>
    <w:rsid w:val="000431C3"/>
  </w:style>
  <w:style w:type="numbering" w:customStyle="1" w:styleId="Styl211">
    <w:name w:val="Styl211"/>
    <w:rsid w:val="000431C3"/>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0431C3"/>
    <w:pPr>
      <w:widowControl/>
      <w:autoSpaceDE/>
      <w:autoSpaceDN/>
    </w:pPr>
    <w:rPr>
      <w:sz w:val="24"/>
      <w:szCs w:val="24"/>
      <w:lang w:eastAsia="pl-PL"/>
    </w:rPr>
  </w:style>
  <w:style w:type="character" w:styleId="Numerstrony">
    <w:name w:val="page number"/>
    <w:rsid w:val="000431C3"/>
  </w:style>
  <w:style w:type="paragraph" w:customStyle="1" w:styleId="Normalny12">
    <w:name w:val="Normalny 12"/>
    <w:basedOn w:val="Normalny"/>
    <w:rsid w:val="000431C3"/>
    <w:pPr>
      <w:widowControl/>
      <w:autoSpaceDE/>
      <w:autoSpaceDN/>
    </w:pPr>
    <w:rPr>
      <w:sz w:val="20"/>
      <w:szCs w:val="20"/>
      <w:lang w:eastAsia="pl-PL"/>
    </w:rPr>
  </w:style>
  <w:style w:type="paragraph" w:customStyle="1" w:styleId="Blockquote">
    <w:name w:val="Blockquote"/>
    <w:basedOn w:val="Normalny"/>
    <w:rsid w:val="000431C3"/>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0431C3"/>
    <w:pPr>
      <w:widowControl/>
      <w:autoSpaceDE/>
      <w:autoSpaceDN/>
    </w:pPr>
    <w:rPr>
      <w:sz w:val="24"/>
      <w:szCs w:val="24"/>
      <w:lang w:eastAsia="pl-PL"/>
    </w:rPr>
  </w:style>
  <w:style w:type="paragraph" w:customStyle="1" w:styleId="ZnakZnakZnakZnakZnakZnak">
    <w:name w:val="Znak Znak Znak Znak Znak Znak"/>
    <w:basedOn w:val="Normalny"/>
    <w:rsid w:val="000431C3"/>
    <w:pPr>
      <w:widowControl/>
      <w:autoSpaceDE/>
      <w:autoSpaceDN/>
    </w:pPr>
    <w:rPr>
      <w:sz w:val="24"/>
      <w:szCs w:val="24"/>
      <w:lang w:eastAsia="pl-PL"/>
    </w:rPr>
  </w:style>
  <w:style w:type="paragraph" w:customStyle="1" w:styleId="ZnakZnakZnak">
    <w:name w:val="Znak Znak Znak"/>
    <w:basedOn w:val="Normalny"/>
    <w:rsid w:val="000431C3"/>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0431C3"/>
    <w:pPr>
      <w:widowControl/>
      <w:autoSpaceDE/>
      <w:autoSpaceDN/>
    </w:pPr>
    <w:rPr>
      <w:sz w:val="24"/>
      <w:szCs w:val="24"/>
      <w:lang w:eastAsia="pl-PL"/>
    </w:rPr>
  </w:style>
  <w:style w:type="paragraph" w:customStyle="1" w:styleId="Znak">
    <w:name w:val="Znak"/>
    <w:basedOn w:val="Normalny"/>
    <w:rsid w:val="000431C3"/>
    <w:pPr>
      <w:widowControl/>
      <w:autoSpaceDE/>
      <w:autoSpaceDN/>
    </w:pPr>
    <w:rPr>
      <w:sz w:val="24"/>
      <w:szCs w:val="24"/>
      <w:lang w:eastAsia="pl-PL"/>
    </w:rPr>
  </w:style>
  <w:style w:type="paragraph" w:customStyle="1" w:styleId="ZnakZnakZnak1">
    <w:name w:val="Znak Znak Znak1"/>
    <w:basedOn w:val="Normalny"/>
    <w:rsid w:val="000431C3"/>
    <w:pPr>
      <w:widowControl/>
      <w:autoSpaceDE/>
      <w:autoSpaceDN/>
    </w:pPr>
    <w:rPr>
      <w:sz w:val="24"/>
      <w:szCs w:val="24"/>
      <w:lang w:eastAsia="pl-PL"/>
    </w:rPr>
  </w:style>
  <w:style w:type="paragraph" w:customStyle="1" w:styleId="ZnakZnakZnak1Znak">
    <w:name w:val="Znak Znak Znak1 Znak"/>
    <w:basedOn w:val="Normalny"/>
    <w:rsid w:val="000431C3"/>
    <w:pPr>
      <w:widowControl/>
      <w:autoSpaceDE/>
      <w:autoSpaceDN/>
    </w:pPr>
    <w:rPr>
      <w:sz w:val="24"/>
      <w:szCs w:val="24"/>
      <w:lang w:eastAsia="pl-PL"/>
    </w:rPr>
  </w:style>
  <w:style w:type="character" w:customStyle="1" w:styleId="sbold1">
    <w:name w:val="sbold1"/>
    <w:rsid w:val="000431C3"/>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0431C3"/>
    <w:pPr>
      <w:widowControl/>
      <w:autoSpaceDE/>
      <w:autoSpaceDN/>
    </w:pPr>
    <w:rPr>
      <w:rFonts w:ascii="Arial" w:hAnsi="Arial"/>
      <w:sz w:val="24"/>
      <w:szCs w:val="24"/>
      <w:lang w:eastAsia="pl-PL"/>
    </w:rPr>
  </w:style>
  <w:style w:type="character" w:customStyle="1" w:styleId="BOBZnak">
    <w:name w:val="BOB Znak"/>
    <w:link w:val="BOB"/>
    <w:rsid w:val="000431C3"/>
    <w:rPr>
      <w:rFonts w:ascii="Arial" w:eastAsia="Times New Roman" w:hAnsi="Arial" w:cs="Times New Roman"/>
      <w:sz w:val="24"/>
      <w:szCs w:val="24"/>
      <w:lang w:val="pl-PL" w:eastAsia="pl-PL"/>
    </w:rPr>
  </w:style>
  <w:style w:type="character" w:customStyle="1" w:styleId="czarny11b1">
    <w:name w:val="czarny_11b1"/>
    <w:rsid w:val="000431C3"/>
    <w:rPr>
      <w:rFonts w:ascii="Verdana" w:hAnsi="Verdana" w:hint="default"/>
      <w:b/>
      <w:bCs/>
      <w:i w:val="0"/>
      <w:iCs w:val="0"/>
      <w:smallCaps w:val="0"/>
      <w:color w:val="000000"/>
      <w:sz w:val="17"/>
      <w:szCs w:val="17"/>
    </w:rPr>
  </w:style>
  <w:style w:type="character" w:customStyle="1" w:styleId="cszary101">
    <w:name w:val="c_szary_101"/>
    <w:rsid w:val="000431C3"/>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0431C3"/>
    <w:pPr>
      <w:widowControl/>
      <w:autoSpaceDE/>
      <w:autoSpaceDN/>
    </w:pPr>
    <w:rPr>
      <w:sz w:val="24"/>
      <w:szCs w:val="24"/>
      <w:lang w:eastAsia="pl-PL"/>
    </w:rPr>
  </w:style>
  <w:style w:type="paragraph" w:customStyle="1" w:styleId="ZnakZnakZnak1ZnakZnakZnakZnak">
    <w:name w:val="Znak Znak Znak1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H4">
    <w:name w:val="H4"/>
    <w:basedOn w:val="Normalny"/>
    <w:next w:val="Normalny"/>
    <w:rsid w:val="000431C3"/>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0431C3"/>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0431C3"/>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0431C3"/>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St4-punkt">
    <w:name w:val="St4-punkt"/>
    <w:rsid w:val="000431C3"/>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0431C3"/>
    <w:pPr>
      <w:widowControl/>
      <w:autoSpaceDE/>
      <w:autoSpaceDN/>
    </w:pPr>
    <w:rPr>
      <w:sz w:val="24"/>
      <w:szCs w:val="24"/>
      <w:lang w:eastAsia="pl-PL"/>
    </w:rPr>
  </w:style>
  <w:style w:type="paragraph" w:customStyle="1" w:styleId="Style2">
    <w:name w:val="Style 2"/>
    <w:basedOn w:val="Normalny"/>
    <w:rsid w:val="000431C3"/>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0431C3"/>
    <w:pPr>
      <w:widowControl/>
      <w:autoSpaceDE/>
      <w:autoSpaceDN/>
    </w:pPr>
    <w:rPr>
      <w:sz w:val="24"/>
      <w:szCs w:val="24"/>
      <w:lang w:eastAsia="pl-PL"/>
    </w:rPr>
  </w:style>
  <w:style w:type="paragraph" w:customStyle="1" w:styleId="DomylnaczcionkaakapituAkapitZnak">
    <w:name w:val="Domyślna czcionka akapitu Akapit Znak"/>
    <w:basedOn w:val="Normalny"/>
    <w:rsid w:val="000431C3"/>
    <w:pPr>
      <w:widowControl/>
      <w:autoSpaceDE/>
      <w:autoSpaceDN/>
    </w:pPr>
    <w:rPr>
      <w:sz w:val="24"/>
      <w:szCs w:val="24"/>
      <w:lang w:eastAsia="pl-PL"/>
    </w:rPr>
  </w:style>
  <w:style w:type="paragraph" w:customStyle="1" w:styleId="BodyText21">
    <w:name w:val="Body Text 21"/>
    <w:basedOn w:val="Normalny"/>
    <w:rsid w:val="000431C3"/>
    <w:pPr>
      <w:suppressAutoHyphens/>
      <w:autoSpaceDE/>
      <w:autoSpaceDN/>
      <w:spacing w:line="360" w:lineRule="auto"/>
      <w:jc w:val="center"/>
    </w:pPr>
    <w:rPr>
      <w:b/>
      <w:sz w:val="24"/>
      <w:szCs w:val="20"/>
      <w:lang w:eastAsia="ar-SA"/>
    </w:rPr>
  </w:style>
  <w:style w:type="paragraph" w:customStyle="1" w:styleId="StandardowyNormalny1">
    <w:name w:val="Standardowy.Normalny1"/>
    <w:rsid w:val="000431C3"/>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0431C3"/>
    <w:pPr>
      <w:adjustRightInd w:val="0"/>
      <w:jc w:val="both"/>
    </w:pPr>
    <w:rPr>
      <w:sz w:val="20"/>
      <w:szCs w:val="24"/>
    </w:rPr>
  </w:style>
  <w:style w:type="paragraph" w:customStyle="1" w:styleId="BodyTextIndent31">
    <w:name w:val="Body Text Indent 31"/>
    <w:basedOn w:val="Normalny"/>
    <w:rsid w:val="000431C3"/>
    <w:pPr>
      <w:widowControl/>
      <w:autoSpaceDE/>
      <w:autoSpaceDN/>
      <w:ind w:left="851"/>
    </w:pPr>
    <w:rPr>
      <w:rFonts w:eastAsia="Calibri"/>
      <w:sz w:val="24"/>
      <w:szCs w:val="24"/>
      <w:lang w:eastAsia="pl-PL"/>
    </w:rPr>
  </w:style>
  <w:style w:type="character" w:customStyle="1" w:styleId="FontStyle60">
    <w:name w:val="Font Style60"/>
    <w:rsid w:val="000431C3"/>
    <w:rPr>
      <w:rFonts w:ascii="Times New Roman" w:hAnsi="Times New Roman" w:cs="Times New Roman"/>
      <w:sz w:val="22"/>
      <w:szCs w:val="22"/>
    </w:rPr>
  </w:style>
  <w:style w:type="paragraph" w:customStyle="1" w:styleId="Tekstpodstawowy32">
    <w:name w:val="Tekst podstawowy 32"/>
    <w:basedOn w:val="Normalny"/>
    <w:rsid w:val="000431C3"/>
    <w:pPr>
      <w:widowControl/>
      <w:autoSpaceDE/>
      <w:autoSpaceDN/>
      <w:jc w:val="both"/>
    </w:pPr>
    <w:rPr>
      <w:sz w:val="24"/>
      <w:szCs w:val="20"/>
      <w:lang w:eastAsia="pl-PL"/>
    </w:rPr>
  </w:style>
  <w:style w:type="character" w:customStyle="1" w:styleId="A2">
    <w:name w:val="A2"/>
    <w:rsid w:val="000431C3"/>
    <w:rPr>
      <w:rFonts w:cs="Verdana"/>
      <w:color w:val="000000"/>
      <w:sz w:val="18"/>
      <w:szCs w:val="18"/>
    </w:rPr>
  </w:style>
  <w:style w:type="paragraph" w:styleId="Listanumerowana">
    <w:name w:val="List Number"/>
    <w:basedOn w:val="Normalny"/>
    <w:rsid w:val="000431C3"/>
    <w:pPr>
      <w:widowControl/>
      <w:numPr>
        <w:numId w:val="55"/>
      </w:numPr>
      <w:autoSpaceDE/>
      <w:autoSpaceDN/>
      <w:contextualSpacing/>
    </w:pPr>
    <w:rPr>
      <w:sz w:val="20"/>
      <w:szCs w:val="20"/>
      <w:lang w:eastAsia="pl-PL"/>
    </w:rPr>
  </w:style>
  <w:style w:type="paragraph" w:customStyle="1" w:styleId="ZnakZnak">
    <w:name w:val="Znak Znak"/>
    <w:basedOn w:val="Normalny"/>
    <w:rsid w:val="000431C3"/>
    <w:pPr>
      <w:widowControl/>
      <w:autoSpaceDE/>
      <w:autoSpaceDN/>
      <w:spacing w:line="360" w:lineRule="auto"/>
      <w:jc w:val="both"/>
    </w:pPr>
    <w:rPr>
      <w:rFonts w:ascii="Verdana" w:hAnsi="Verdana"/>
      <w:sz w:val="20"/>
      <w:szCs w:val="20"/>
      <w:lang w:eastAsia="pl-PL"/>
    </w:rPr>
  </w:style>
  <w:style w:type="character" w:styleId="Nierozpoznanawzmianka">
    <w:name w:val="Unresolved Mention"/>
    <w:uiPriority w:val="99"/>
    <w:semiHidden/>
    <w:unhideWhenUsed/>
    <w:rsid w:val="000431C3"/>
    <w:rPr>
      <w:color w:val="605E5C"/>
      <w:shd w:val="clear" w:color="auto" w:fill="E1DFDD"/>
    </w:rPr>
  </w:style>
  <w:style w:type="character" w:customStyle="1" w:styleId="BodyTextIndent2Char1">
    <w:name w:val="Body Text Indent 2 Char1"/>
    <w:uiPriority w:val="99"/>
    <w:rsid w:val="000431C3"/>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0431C3"/>
  </w:style>
  <w:style w:type="table" w:customStyle="1" w:styleId="TableNormal1">
    <w:name w:val="Table Normal1"/>
    <w:uiPriority w:val="2"/>
    <w:semiHidden/>
    <w:unhideWhenUsed/>
    <w:qFormat/>
    <w:rsid w:val="000431C3"/>
    <w:rPr>
      <w:rFonts w:ascii="Calibri" w:eastAsia="Calibri" w:hAnsi="Calibri" w:cs="Times New Roman"/>
    </w:rPr>
    <w:tblPr>
      <w:tblInd w:w="0" w:type="dxa"/>
      <w:tblCellMar>
        <w:top w:w="0" w:type="dxa"/>
        <w:left w:w="0" w:type="dxa"/>
        <w:bottom w:w="0" w:type="dxa"/>
        <w:right w:w="0" w:type="dxa"/>
      </w:tblCellMar>
    </w:tblPr>
  </w:style>
  <w:style w:type="character" w:customStyle="1" w:styleId="MapadokumentuZnak1">
    <w:name w:val="Mapa dokumentu Znak1"/>
    <w:uiPriority w:val="99"/>
    <w:semiHidden/>
    <w:rsid w:val="000431C3"/>
    <w:rPr>
      <w:rFonts w:ascii="Tahoma" w:eastAsia="Times New Roman" w:hAnsi="Tahoma" w:cs="Tahoma"/>
      <w:sz w:val="16"/>
      <w:szCs w:val="16"/>
    </w:rPr>
  </w:style>
  <w:style w:type="numbering" w:customStyle="1" w:styleId="WWNum74">
    <w:name w:val="WWNum74"/>
    <w:rsid w:val="000431C3"/>
  </w:style>
  <w:style w:type="character" w:customStyle="1" w:styleId="SBBULLETSChar">
    <w:name w:val="SB BULLETS Char"/>
    <w:link w:val="SBBULLETS"/>
    <w:qFormat/>
    <w:rsid w:val="000431C3"/>
    <w:rPr>
      <w:color w:val="595959"/>
      <w:szCs w:val="24"/>
      <w:lang w:eastAsia="ar-SA"/>
    </w:rPr>
  </w:style>
  <w:style w:type="paragraph" w:customStyle="1" w:styleId="SBText">
    <w:name w:val="SB Text"/>
    <w:autoRedefine/>
    <w:qFormat/>
    <w:rsid w:val="000431C3"/>
    <w:pPr>
      <w:widowControl/>
      <w:autoSpaceDE/>
      <w:autoSpaceDN/>
      <w:spacing w:before="120" w:after="120"/>
    </w:pPr>
    <w:rPr>
      <w:rFonts w:ascii="Calibri" w:eastAsia="Times New Roman" w:hAnsi="Calibri" w:cs="Times New Roman"/>
      <w:color w:val="595959"/>
      <w:sz w:val="24"/>
      <w:szCs w:val="24"/>
      <w:lang w:eastAsia="pl-PL"/>
    </w:rPr>
  </w:style>
  <w:style w:type="paragraph" w:customStyle="1" w:styleId="SBBULLETS">
    <w:name w:val="SB BULLETS"/>
    <w:link w:val="SBBULLETSChar"/>
    <w:autoRedefine/>
    <w:qFormat/>
    <w:rsid w:val="000431C3"/>
    <w:pPr>
      <w:widowControl/>
      <w:autoSpaceDE/>
      <w:autoSpaceDN/>
    </w:pPr>
    <w:rPr>
      <w:color w:val="595959"/>
      <w:szCs w:val="24"/>
      <w:lang w:eastAsia="ar-SA"/>
    </w:rPr>
  </w:style>
  <w:style w:type="numbering" w:customStyle="1" w:styleId="WWNum1812">
    <w:name w:val="WWNum1812"/>
    <w:basedOn w:val="Bezlisty"/>
    <w:rsid w:val="000431C3"/>
  </w:style>
  <w:style w:type="numbering" w:customStyle="1" w:styleId="WWNum2412">
    <w:name w:val="WWNum2412"/>
    <w:basedOn w:val="Bezlisty"/>
    <w:rsid w:val="000431C3"/>
  </w:style>
  <w:style w:type="numbering" w:customStyle="1" w:styleId="WWNum1912">
    <w:name w:val="WWNum1912"/>
    <w:basedOn w:val="Bezlisty"/>
    <w:rsid w:val="000431C3"/>
  </w:style>
  <w:style w:type="numbering" w:customStyle="1" w:styleId="WWNum1612">
    <w:name w:val="WWNum1612"/>
    <w:basedOn w:val="Bezlisty"/>
    <w:rsid w:val="000431C3"/>
  </w:style>
  <w:style w:type="numbering" w:customStyle="1" w:styleId="WWNum3812">
    <w:name w:val="WWNum3812"/>
    <w:basedOn w:val="Bezlisty"/>
    <w:rsid w:val="000431C3"/>
  </w:style>
  <w:style w:type="numbering" w:customStyle="1" w:styleId="WWNum2512">
    <w:name w:val="WWNum2512"/>
    <w:basedOn w:val="Bezlisty"/>
    <w:rsid w:val="000431C3"/>
  </w:style>
  <w:style w:type="numbering" w:customStyle="1" w:styleId="WWNum2012">
    <w:name w:val="WWNum2012"/>
    <w:basedOn w:val="Bezlisty"/>
    <w:rsid w:val="000431C3"/>
  </w:style>
  <w:style w:type="numbering" w:customStyle="1" w:styleId="Styl112">
    <w:name w:val="Styl112"/>
    <w:rsid w:val="000431C3"/>
  </w:style>
  <w:style w:type="numbering" w:customStyle="1" w:styleId="Styl212">
    <w:name w:val="Styl212"/>
    <w:rsid w:val="000431C3"/>
  </w:style>
  <w:style w:type="table" w:customStyle="1" w:styleId="Tabela-Siatka2">
    <w:name w:val="Tabela - Siatka2"/>
    <w:basedOn w:val="Standardowy"/>
    <w:next w:val="Tabela-Siatka"/>
    <w:uiPriority w:val="39"/>
    <w:rsid w:val="000431C3"/>
    <w:pPr>
      <w:widowControl/>
      <w:autoSpaceDE/>
      <w:autoSpaceDN/>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0431C3"/>
  </w:style>
  <w:style w:type="numbering" w:customStyle="1" w:styleId="Bezlisty4">
    <w:name w:val="Bez listy4"/>
    <w:next w:val="Bezlisty"/>
    <w:uiPriority w:val="99"/>
    <w:semiHidden/>
    <w:unhideWhenUsed/>
    <w:rsid w:val="000431C3"/>
  </w:style>
  <w:style w:type="numbering" w:customStyle="1" w:styleId="Bezlisty5">
    <w:name w:val="Bez listy5"/>
    <w:next w:val="Bezlisty"/>
    <w:uiPriority w:val="99"/>
    <w:semiHidden/>
    <w:unhideWhenUsed/>
    <w:rsid w:val="000431C3"/>
  </w:style>
  <w:style w:type="numbering" w:customStyle="1" w:styleId="Bezlisty11">
    <w:name w:val="Bez listy11"/>
    <w:next w:val="Bezlisty"/>
    <w:uiPriority w:val="99"/>
    <w:semiHidden/>
    <w:unhideWhenUsed/>
    <w:rsid w:val="000431C3"/>
  </w:style>
  <w:style w:type="numbering" w:customStyle="1" w:styleId="WWNum182">
    <w:name w:val="WWNum182"/>
    <w:basedOn w:val="Bezlisty"/>
    <w:rsid w:val="000431C3"/>
  </w:style>
  <w:style w:type="numbering" w:customStyle="1" w:styleId="WWNum242">
    <w:name w:val="WWNum242"/>
    <w:basedOn w:val="Bezlisty"/>
    <w:rsid w:val="000431C3"/>
  </w:style>
  <w:style w:type="numbering" w:customStyle="1" w:styleId="WWNum192">
    <w:name w:val="WWNum192"/>
    <w:basedOn w:val="Bezlisty"/>
    <w:rsid w:val="000431C3"/>
  </w:style>
  <w:style w:type="numbering" w:customStyle="1" w:styleId="WWNum162">
    <w:name w:val="WWNum162"/>
    <w:basedOn w:val="Bezlisty"/>
    <w:rsid w:val="000431C3"/>
  </w:style>
  <w:style w:type="numbering" w:customStyle="1" w:styleId="WWNum382">
    <w:name w:val="WWNum382"/>
    <w:basedOn w:val="Bezlisty"/>
    <w:rsid w:val="000431C3"/>
  </w:style>
  <w:style w:type="numbering" w:customStyle="1" w:styleId="WWNum252">
    <w:name w:val="WWNum252"/>
    <w:basedOn w:val="Bezlisty"/>
    <w:rsid w:val="000431C3"/>
  </w:style>
  <w:style w:type="numbering" w:customStyle="1" w:styleId="WWNum203">
    <w:name w:val="WWNum203"/>
    <w:basedOn w:val="Bezlisty"/>
    <w:rsid w:val="000431C3"/>
  </w:style>
  <w:style w:type="numbering" w:customStyle="1" w:styleId="Styl13">
    <w:name w:val="Styl13"/>
    <w:rsid w:val="000431C3"/>
  </w:style>
  <w:style w:type="numbering" w:customStyle="1" w:styleId="Styl22">
    <w:name w:val="Styl22"/>
    <w:rsid w:val="000431C3"/>
  </w:style>
  <w:style w:type="numbering" w:customStyle="1" w:styleId="WWNum21">
    <w:name w:val="WWNum21"/>
    <w:basedOn w:val="Bezlisty"/>
    <w:rsid w:val="000431C3"/>
  </w:style>
  <w:style w:type="numbering" w:customStyle="1" w:styleId="WWNum2013">
    <w:name w:val="WWNum2013"/>
    <w:basedOn w:val="Bezlisty"/>
    <w:rsid w:val="000431C3"/>
  </w:style>
  <w:style w:type="numbering" w:customStyle="1" w:styleId="Styl113">
    <w:name w:val="Styl113"/>
    <w:rsid w:val="000431C3"/>
  </w:style>
  <w:style w:type="numbering" w:customStyle="1" w:styleId="WWNum1813">
    <w:name w:val="WWNum1813"/>
    <w:basedOn w:val="Bezlisty"/>
    <w:rsid w:val="000431C3"/>
    <w:pPr>
      <w:numPr>
        <w:numId w:val="47"/>
      </w:numPr>
    </w:pPr>
  </w:style>
  <w:style w:type="numbering" w:customStyle="1" w:styleId="WWNum2413">
    <w:name w:val="WWNum2413"/>
    <w:basedOn w:val="Bezlisty"/>
    <w:rsid w:val="000431C3"/>
    <w:pPr>
      <w:numPr>
        <w:numId w:val="41"/>
      </w:numPr>
    </w:pPr>
  </w:style>
  <w:style w:type="numbering" w:customStyle="1" w:styleId="WWNum1913">
    <w:name w:val="WWNum1913"/>
    <w:basedOn w:val="Bezlisty"/>
    <w:rsid w:val="000431C3"/>
    <w:pPr>
      <w:numPr>
        <w:numId w:val="42"/>
      </w:numPr>
    </w:pPr>
  </w:style>
  <w:style w:type="numbering" w:customStyle="1" w:styleId="WWNum1613">
    <w:name w:val="WWNum1613"/>
    <w:basedOn w:val="Bezlisty"/>
    <w:rsid w:val="000431C3"/>
    <w:pPr>
      <w:numPr>
        <w:numId w:val="43"/>
      </w:numPr>
    </w:pPr>
  </w:style>
  <w:style w:type="numbering" w:customStyle="1" w:styleId="WWNum3813">
    <w:name w:val="WWNum3813"/>
    <w:basedOn w:val="Bezlisty"/>
    <w:rsid w:val="000431C3"/>
    <w:pPr>
      <w:numPr>
        <w:numId w:val="44"/>
      </w:numPr>
    </w:pPr>
  </w:style>
  <w:style w:type="numbering" w:customStyle="1" w:styleId="WWNum2513">
    <w:name w:val="WWNum2513"/>
    <w:basedOn w:val="Bezlisty"/>
    <w:rsid w:val="000431C3"/>
    <w:pPr>
      <w:numPr>
        <w:numId w:val="45"/>
      </w:numPr>
    </w:pPr>
  </w:style>
  <w:style w:type="numbering" w:customStyle="1" w:styleId="WWNum2021">
    <w:name w:val="WWNum2021"/>
    <w:basedOn w:val="Bezlisty"/>
    <w:rsid w:val="000431C3"/>
    <w:pPr>
      <w:numPr>
        <w:numId w:val="46"/>
      </w:numPr>
    </w:pPr>
  </w:style>
  <w:style w:type="numbering" w:customStyle="1" w:styleId="Styl121">
    <w:name w:val="Styl121"/>
    <w:rsid w:val="000431C3"/>
    <w:pPr>
      <w:numPr>
        <w:numId w:val="48"/>
      </w:numPr>
    </w:pPr>
  </w:style>
  <w:style w:type="numbering" w:customStyle="1" w:styleId="Styl213">
    <w:name w:val="Styl213"/>
    <w:rsid w:val="000431C3"/>
  </w:style>
  <w:style w:type="numbering" w:customStyle="1" w:styleId="Bezlisty111">
    <w:name w:val="Bez listy111"/>
    <w:next w:val="Bezlisty"/>
    <w:uiPriority w:val="99"/>
    <w:semiHidden/>
    <w:unhideWhenUsed/>
    <w:rsid w:val="000431C3"/>
  </w:style>
  <w:style w:type="numbering" w:customStyle="1" w:styleId="WWNum18111">
    <w:name w:val="WWNum18111"/>
    <w:basedOn w:val="Bezlisty"/>
    <w:rsid w:val="000431C3"/>
  </w:style>
  <w:style w:type="numbering" w:customStyle="1" w:styleId="WWNum24111">
    <w:name w:val="WWNum24111"/>
    <w:basedOn w:val="Bezlisty"/>
    <w:rsid w:val="000431C3"/>
  </w:style>
  <w:style w:type="numbering" w:customStyle="1" w:styleId="WWNum19111">
    <w:name w:val="WWNum19111"/>
    <w:basedOn w:val="Bezlisty"/>
    <w:rsid w:val="000431C3"/>
  </w:style>
  <w:style w:type="numbering" w:customStyle="1" w:styleId="WWNum16111">
    <w:name w:val="WWNum16111"/>
    <w:basedOn w:val="Bezlisty"/>
    <w:rsid w:val="000431C3"/>
  </w:style>
  <w:style w:type="numbering" w:customStyle="1" w:styleId="WWNum38111">
    <w:name w:val="WWNum38111"/>
    <w:basedOn w:val="Bezlisty"/>
    <w:rsid w:val="000431C3"/>
    <w:pPr>
      <w:numPr>
        <w:numId w:val="54"/>
      </w:numPr>
    </w:pPr>
  </w:style>
  <w:style w:type="numbering" w:customStyle="1" w:styleId="WWNum25111">
    <w:name w:val="WWNum25111"/>
    <w:basedOn w:val="Bezlisty"/>
    <w:rsid w:val="000431C3"/>
  </w:style>
  <w:style w:type="numbering" w:customStyle="1" w:styleId="WWNum20111">
    <w:name w:val="WWNum20111"/>
    <w:basedOn w:val="Bezlisty"/>
    <w:rsid w:val="000431C3"/>
  </w:style>
  <w:style w:type="numbering" w:customStyle="1" w:styleId="Styl1111">
    <w:name w:val="Styl1111"/>
    <w:rsid w:val="000431C3"/>
    <w:pPr>
      <w:numPr>
        <w:numId w:val="61"/>
      </w:numPr>
    </w:pPr>
  </w:style>
  <w:style w:type="numbering" w:customStyle="1" w:styleId="Styl2111">
    <w:name w:val="Styl2111"/>
    <w:rsid w:val="000431C3"/>
    <w:pPr>
      <w:numPr>
        <w:numId w:val="62"/>
      </w:numPr>
    </w:pPr>
  </w:style>
  <w:style w:type="numbering" w:customStyle="1" w:styleId="Bezlisty21">
    <w:name w:val="Bez listy21"/>
    <w:next w:val="Bezlisty"/>
    <w:uiPriority w:val="99"/>
    <w:semiHidden/>
    <w:unhideWhenUsed/>
    <w:rsid w:val="000431C3"/>
  </w:style>
  <w:style w:type="numbering" w:customStyle="1" w:styleId="WWNum741">
    <w:name w:val="WWNum741"/>
    <w:rsid w:val="000431C3"/>
    <w:pPr>
      <w:numPr>
        <w:numId w:val="56"/>
      </w:numPr>
    </w:pPr>
  </w:style>
  <w:style w:type="numbering" w:customStyle="1" w:styleId="WWNum18121">
    <w:name w:val="WWNum18121"/>
    <w:basedOn w:val="Bezlisty"/>
    <w:rsid w:val="000431C3"/>
    <w:pPr>
      <w:numPr>
        <w:numId w:val="51"/>
      </w:numPr>
    </w:pPr>
  </w:style>
  <w:style w:type="numbering" w:customStyle="1" w:styleId="WWNum24121">
    <w:name w:val="WWNum24121"/>
    <w:basedOn w:val="Bezlisty"/>
    <w:rsid w:val="000431C3"/>
    <w:pPr>
      <w:numPr>
        <w:numId w:val="49"/>
      </w:numPr>
    </w:pPr>
  </w:style>
  <w:style w:type="numbering" w:customStyle="1" w:styleId="WWNum19121">
    <w:name w:val="WWNum19121"/>
    <w:basedOn w:val="Bezlisty"/>
    <w:rsid w:val="000431C3"/>
  </w:style>
  <w:style w:type="numbering" w:customStyle="1" w:styleId="WWNum16121">
    <w:name w:val="WWNum16121"/>
    <w:basedOn w:val="Bezlisty"/>
    <w:rsid w:val="000431C3"/>
  </w:style>
  <w:style w:type="numbering" w:customStyle="1" w:styleId="WWNum38121">
    <w:name w:val="WWNum38121"/>
    <w:basedOn w:val="Bezlisty"/>
    <w:rsid w:val="000431C3"/>
  </w:style>
  <w:style w:type="numbering" w:customStyle="1" w:styleId="WWNum25121">
    <w:name w:val="WWNum25121"/>
    <w:basedOn w:val="Bezlisty"/>
    <w:rsid w:val="000431C3"/>
  </w:style>
  <w:style w:type="numbering" w:customStyle="1" w:styleId="WWNum20121">
    <w:name w:val="WWNum20121"/>
    <w:basedOn w:val="Bezlisty"/>
    <w:rsid w:val="000431C3"/>
    <w:pPr>
      <w:numPr>
        <w:numId w:val="50"/>
      </w:numPr>
    </w:pPr>
  </w:style>
  <w:style w:type="numbering" w:customStyle="1" w:styleId="Styl1121">
    <w:name w:val="Styl1121"/>
    <w:rsid w:val="000431C3"/>
    <w:pPr>
      <w:numPr>
        <w:numId w:val="52"/>
      </w:numPr>
    </w:pPr>
  </w:style>
  <w:style w:type="numbering" w:customStyle="1" w:styleId="Styl2121">
    <w:name w:val="Styl2121"/>
    <w:rsid w:val="000431C3"/>
    <w:pPr>
      <w:numPr>
        <w:numId w:val="53"/>
      </w:numPr>
    </w:pPr>
  </w:style>
  <w:style w:type="numbering" w:customStyle="1" w:styleId="Bezlisty31">
    <w:name w:val="Bez listy31"/>
    <w:next w:val="Bezlisty"/>
    <w:uiPriority w:val="99"/>
    <w:semiHidden/>
    <w:unhideWhenUsed/>
    <w:rsid w:val="000431C3"/>
  </w:style>
  <w:style w:type="numbering" w:customStyle="1" w:styleId="Bezlisty41">
    <w:name w:val="Bez listy41"/>
    <w:next w:val="Bezlisty"/>
    <w:uiPriority w:val="99"/>
    <w:semiHidden/>
    <w:unhideWhenUsed/>
    <w:rsid w:val="000431C3"/>
  </w:style>
  <w:style w:type="character" w:customStyle="1" w:styleId="MapadokumentuZnak3">
    <w:name w:val="Mapa dokumentu Znak3"/>
    <w:uiPriority w:val="99"/>
    <w:semiHidden/>
    <w:rsid w:val="000431C3"/>
    <w:rPr>
      <w:rFonts w:ascii="Segoe UI" w:hAnsi="Segoe UI" w:cs="Segoe UI"/>
      <w:sz w:val="16"/>
      <w:szCs w:val="16"/>
    </w:rPr>
  </w:style>
  <w:style w:type="paragraph" w:customStyle="1" w:styleId="Normalny1">
    <w:name w:val="Normalny1"/>
    <w:basedOn w:val="Normalny"/>
    <w:rsid w:val="006F1FDB"/>
    <w:pPr>
      <w:widowControl/>
      <w:autoSpaceDE/>
      <w:autoSpaceDN/>
      <w:spacing w:before="100" w:beforeAutospacing="1" w:after="100" w:afterAutospacing="1"/>
    </w:pPr>
    <w:rPr>
      <w:sz w:val="24"/>
      <w:szCs w:val="24"/>
      <w:lang w:eastAsia="pl-PL"/>
    </w:rPr>
  </w:style>
  <w:style w:type="numbering" w:customStyle="1" w:styleId="Bezlisty6">
    <w:name w:val="Bez listy6"/>
    <w:next w:val="Bezlisty"/>
    <w:uiPriority w:val="99"/>
    <w:semiHidden/>
    <w:unhideWhenUsed/>
    <w:rsid w:val="006E5647"/>
  </w:style>
  <w:style w:type="table" w:customStyle="1" w:styleId="Tabela-Siatka3">
    <w:name w:val="Tabela - Siatka3"/>
    <w:basedOn w:val="Standardowy"/>
    <w:next w:val="Tabela-Siatka"/>
    <w:uiPriority w:val="39"/>
    <w:rsid w:val="006E5647"/>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3">
    <w:name w:val="WWNum183"/>
    <w:basedOn w:val="Bezlisty"/>
    <w:rsid w:val="006E5647"/>
  </w:style>
  <w:style w:type="numbering" w:customStyle="1" w:styleId="WWNum243">
    <w:name w:val="WWNum243"/>
    <w:basedOn w:val="Bezlisty"/>
    <w:rsid w:val="006E5647"/>
  </w:style>
  <w:style w:type="numbering" w:customStyle="1" w:styleId="WWNum193">
    <w:name w:val="WWNum193"/>
    <w:basedOn w:val="Bezlisty"/>
    <w:rsid w:val="006E5647"/>
  </w:style>
  <w:style w:type="numbering" w:customStyle="1" w:styleId="WWNum163">
    <w:name w:val="WWNum163"/>
    <w:basedOn w:val="Bezlisty"/>
    <w:rsid w:val="006E5647"/>
  </w:style>
  <w:style w:type="numbering" w:customStyle="1" w:styleId="WWNum383">
    <w:name w:val="WWNum383"/>
    <w:basedOn w:val="Bezlisty"/>
    <w:rsid w:val="006E5647"/>
  </w:style>
  <w:style w:type="numbering" w:customStyle="1" w:styleId="WWNum253">
    <w:name w:val="WWNum253"/>
    <w:basedOn w:val="Bezlisty"/>
    <w:rsid w:val="006E5647"/>
  </w:style>
  <w:style w:type="numbering" w:customStyle="1" w:styleId="WWNum204">
    <w:name w:val="WWNum204"/>
    <w:basedOn w:val="Bezlisty"/>
    <w:rsid w:val="006E5647"/>
  </w:style>
  <w:style w:type="numbering" w:customStyle="1" w:styleId="Styl14">
    <w:name w:val="Styl14"/>
    <w:rsid w:val="006E5647"/>
  </w:style>
  <w:style w:type="numbering" w:customStyle="1" w:styleId="Styl23">
    <w:name w:val="Styl23"/>
    <w:rsid w:val="006E5647"/>
  </w:style>
  <w:style w:type="numbering" w:customStyle="1" w:styleId="WWNum22">
    <w:name w:val="WWNum22"/>
    <w:basedOn w:val="Bezlisty"/>
    <w:rsid w:val="006E5647"/>
  </w:style>
  <w:style w:type="numbering" w:customStyle="1" w:styleId="WWNum2014">
    <w:name w:val="WWNum2014"/>
    <w:basedOn w:val="Bezlisty"/>
    <w:rsid w:val="006E5647"/>
  </w:style>
  <w:style w:type="numbering" w:customStyle="1" w:styleId="Styl114">
    <w:name w:val="Styl114"/>
    <w:rsid w:val="006E5647"/>
  </w:style>
  <w:style w:type="numbering" w:customStyle="1" w:styleId="WWNum1814">
    <w:name w:val="WWNum1814"/>
    <w:basedOn w:val="Bezlisty"/>
    <w:rsid w:val="006E5647"/>
  </w:style>
  <w:style w:type="numbering" w:customStyle="1" w:styleId="WWNum2414">
    <w:name w:val="WWNum2414"/>
    <w:basedOn w:val="Bezlisty"/>
    <w:rsid w:val="006E5647"/>
  </w:style>
  <w:style w:type="numbering" w:customStyle="1" w:styleId="WWNum1914">
    <w:name w:val="WWNum1914"/>
    <w:basedOn w:val="Bezlisty"/>
    <w:rsid w:val="006E5647"/>
  </w:style>
  <w:style w:type="numbering" w:customStyle="1" w:styleId="WWNum1614">
    <w:name w:val="WWNum1614"/>
    <w:basedOn w:val="Bezlisty"/>
    <w:rsid w:val="006E5647"/>
  </w:style>
  <w:style w:type="numbering" w:customStyle="1" w:styleId="WWNum3814">
    <w:name w:val="WWNum3814"/>
    <w:basedOn w:val="Bezlisty"/>
    <w:rsid w:val="006E5647"/>
  </w:style>
  <w:style w:type="numbering" w:customStyle="1" w:styleId="WWNum2514">
    <w:name w:val="WWNum2514"/>
    <w:basedOn w:val="Bezlisty"/>
    <w:rsid w:val="006E5647"/>
  </w:style>
  <w:style w:type="numbering" w:customStyle="1" w:styleId="WWNum2022">
    <w:name w:val="WWNum2022"/>
    <w:basedOn w:val="Bezlisty"/>
    <w:rsid w:val="006E5647"/>
  </w:style>
  <w:style w:type="numbering" w:customStyle="1" w:styleId="Styl122">
    <w:name w:val="Styl122"/>
    <w:rsid w:val="006E5647"/>
  </w:style>
  <w:style w:type="numbering" w:customStyle="1" w:styleId="Styl214">
    <w:name w:val="Styl214"/>
    <w:rsid w:val="006E5647"/>
  </w:style>
  <w:style w:type="numbering" w:customStyle="1" w:styleId="Bezlisty12">
    <w:name w:val="Bez listy12"/>
    <w:next w:val="Bezlisty"/>
    <w:uiPriority w:val="99"/>
    <w:semiHidden/>
    <w:unhideWhenUsed/>
    <w:rsid w:val="006E5647"/>
  </w:style>
  <w:style w:type="numbering" w:customStyle="1" w:styleId="WWNum18112">
    <w:name w:val="WWNum18112"/>
    <w:basedOn w:val="Bezlisty"/>
    <w:rsid w:val="006E5647"/>
  </w:style>
  <w:style w:type="numbering" w:customStyle="1" w:styleId="WWNum24112">
    <w:name w:val="WWNum24112"/>
    <w:basedOn w:val="Bezlisty"/>
    <w:rsid w:val="006E5647"/>
  </w:style>
  <w:style w:type="numbering" w:customStyle="1" w:styleId="WWNum19112">
    <w:name w:val="WWNum19112"/>
    <w:basedOn w:val="Bezlisty"/>
    <w:rsid w:val="006E5647"/>
  </w:style>
  <w:style w:type="numbering" w:customStyle="1" w:styleId="WWNum16112">
    <w:name w:val="WWNum16112"/>
    <w:basedOn w:val="Bezlisty"/>
    <w:rsid w:val="006E5647"/>
  </w:style>
  <w:style w:type="numbering" w:customStyle="1" w:styleId="WWNum38112">
    <w:name w:val="WWNum38112"/>
    <w:basedOn w:val="Bezlisty"/>
    <w:rsid w:val="006E5647"/>
  </w:style>
  <w:style w:type="numbering" w:customStyle="1" w:styleId="WWNum25112">
    <w:name w:val="WWNum25112"/>
    <w:basedOn w:val="Bezlisty"/>
    <w:rsid w:val="006E5647"/>
  </w:style>
  <w:style w:type="numbering" w:customStyle="1" w:styleId="WWNum20112">
    <w:name w:val="WWNum20112"/>
    <w:basedOn w:val="Bezlisty"/>
    <w:rsid w:val="006E5647"/>
  </w:style>
  <w:style w:type="numbering" w:customStyle="1" w:styleId="Styl1112">
    <w:name w:val="Styl1112"/>
    <w:rsid w:val="006E5647"/>
  </w:style>
  <w:style w:type="numbering" w:customStyle="1" w:styleId="Styl2112">
    <w:name w:val="Styl2112"/>
    <w:rsid w:val="006E5647"/>
  </w:style>
  <w:style w:type="numbering" w:customStyle="1" w:styleId="Bezlisty22">
    <w:name w:val="Bez listy22"/>
    <w:next w:val="Bezlisty"/>
    <w:uiPriority w:val="99"/>
    <w:semiHidden/>
    <w:unhideWhenUsed/>
    <w:rsid w:val="006E5647"/>
  </w:style>
  <w:style w:type="numbering" w:customStyle="1" w:styleId="WWNum742">
    <w:name w:val="WWNum742"/>
    <w:rsid w:val="006E5647"/>
  </w:style>
  <w:style w:type="numbering" w:customStyle="1" w:styleId="WWNum18122">
    <w:name w:val="WWNum18122"/>
    <w:basedOn w:val="Bezlisty"/>
    <w:rsid w:val="006E5647"/>
  </w:style>
  <w:style w:type="numbering" w:customStyle="1" w:styleId="WWNum24122">
    <w:name w:val="WWNum24122"/>
    <w:basedOn w:val="Bezlisty"/>
    <w:rsid w:val="006E5647"/>
  </w:style>
  <w:style w:type="numbering" w:customStyle="1" w:styleId="WWNum19122">
    <w:name w:val="WWNum19122"/>
    <w:basedOn w:val="Bezlisty"/>
    <w:rsid w:val="006E5647"/>
  </w:style>
  <w:style w:type="numbering" w:customStyle="1" w:styleId="WWNum16122">
    <w:name w:val="WWNum16122"/>
    <w:basedOn w:val="Bezlisty"/>
    <w:rsid w:val="006E5647"/>
  </w:style>
  <w:style w:type="numbering" w:customStyle="1" w:styleId="WWNum38122">
    <w:name w:val="WWNum38122"/>
    <w:basedOn w:val="Bezlisty"/>
    <w:rsid w:val="006E5647"/>
  </w:style>
  <w:style w:type="numbering" w:customStyle="1" w:styleId="WWNum25122">
    <w:name w:val="WWNum25122"/>
    <w:basedOn w:val="Bezlisty"/>
    <w:rsid w:val="006E5647"/>
  </w:style>
  <w:style w:type="numbering" w:customStyle="1" w:styleId="WWNum20122">
    <w:name w:val="WWNum20122"/>
    <w:basedOn w:val="Bezlisty"/>
    <w:rsid w:val="006E5647"/>
  </w:style>
  <w:style w:type="numbering" w:customStyle="1" w:styleId="Styl1122">
    <w:name w:val="Styl1122"/>
    <w:rsid w:val="006E5647"/>
  </w:style>
  <w:style w:type="numbering" w:customStyle="1" w:styleId="Styl2122">
    <w:name w:val="Styl2122"/>
    <w:rsid w:val="006E5647"/>
  </w:style>
  <w:style w:type="table" w:customStyle="1" w:styleId="Tabela-Siatka11">
    <w:name w:val="Tabela - Siatka11"/>
    <w:basedOn w:val="Standardowy"/>
    <w:next w:val="Tabela-Siatka"/>
    <w:uiPriority w:val="39"/>
    <w:rsid w:val="006E5647"/>
    <w:pPr>
      <w:widowControl/>
      <w:autoSpaceDE/>
      <w:autoSpaceDN/>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6E5647"/>
  </w:style>
  <w:style w:type="numbering" w:customStyle="1" w:styleId="Bezlisty42">
    <w:name w:val="Bez listy42"/>
    <w:next w:val="Bezlisty"/>
    <w:uiPriority w:val="99"/>
    <w:semiHidden/>
    <w:unhideWhenUsed/>
    <w:rsid w:val="006E5647"/>
  </w:style>
  <w:style w:type="numbering" w:customStyle="1" w:styleId="Bezlisty51">
    <w:name w:val="Bez listy51"/>
    <w:next w:val="Bezlisty"/>
    <w:uiPriority w:val="99"/>
    <w:semiHidden/>
    <w:unhideWhenUsed/>
    <w:rsid w:val="006E5647"/>
  </w:style>
  <w:style w:type="numbering" w:customStyle="1" w:styleId="Bezlisty112">
    <w:name w:val="Bez listy112"/>
    <w:next w:val="Bezlisty"/>
    <w:uiPriority w:val="99"/>
    <w:semiHidden/>
    <w:unhideWhenUsed/>
    <w:rsid w:val="006E5647"/>
  </w:style>
  <w:style w:type="numbering" w:customStyle="1" w:styleId="WWNum1821">
    <w:name w:val="WWNum1821"/>
    <w:basedOn w:val="Bezlisty"/>
    <w:rsid w:val="006E5647"/>
  </w:style>
  <w:style w:type="numbering" w:customStyle="1" w:styleId="WWNum2421">
    <w:name w:val="WWNum2421"/>
    <w:basedOn w:val="Bezlisty"/>
    <w:rsid w:val="006E5647"/>
  </w:style>
  <w:style w:type="numbering" w:customStyle="1" w:styleId="WWNum1921">
    <w:name w:val="WWNum1921"/>
    <w:basedOn w:val="Bezlisty"/>
    <w:rsid w:val="006E5647"/>
  </w:style>
  <w:style w:type="numbering" w:customStyle="1" w:styleId="WWNum1621">
    <w:name w:val="WWNum1621"/>
    <w:basedOn w:val="Bezlisty"/>
    <w:rsid w:val="006E5647"/>
  </w:style>
  <w:style w:type="numbering" w:customStyle="1" w:styleId="WWNum3821">
    <w:name w:val="WWNum3821"/>
    <w:basedOn w:val="Bezlisty"/>
    <w:rsid w:val="006E5647"/>
    <w:pPr>
      <w:numPr>
        <w:numId w:val="13"/>
      </w:numPr>
    </w:pPr>
  </w:style>
  <w:style w:type="numbering" w:customStyle="1" w:styleId="WWNum2521">
    <w:name w:val="WWNum2521"/>
    <w:basedOn w:val="Bezlisty"/>
    <w:rsid w:val="006E5647"/>
  </w:style>
  <w:style w:type="numbering" w:customStyle="1" w:styleId="WWNum2031">
    <w:name w:val="WWNum2031"/>
    <w:basedOn w:val="Bezlisty"/>
    <w:rsid w:val="006E5647"/>
  </w:style>
  <w:style w:type="numbering" w:customStyle="1" w:styleId="Styl131">
    <w:name w:val="Styl131"/>
    <w:rsid w:val="006E5647"/>
  </w:style>
  <w:style w:type="numbering" w:customStyle="1" w:styleId="Styl221">
    <w:name w:val="Styl221"/>
    <w:rsid w:val="006E5647"/>
  </w:style>
  <w:style w:type="numbering" w:customStyle="1" w:styleId="WWNum211">
    <w:name w:val="WWNum211"/>
    <w:basedOn w:val="Bezlisty"/>
    <w:rsid w:val="006E5647"/>
    <w:pPr>
      <w:numPr>
        <w:numId w:val="29"/>
      </w:numPr>
    </w:pPr>
  </w:style>
  <w:style w:type="paragraph" w:customStyle="1" w:styleId="2">
    <w:name w:val="2"/>
    <w:basedOn w:val="Normalny"/>
    <w:next w:val="Mapadokumentu"/>
    <w:uiPriority w:val="99"/>
    <w:unhideWhenUsed/>
    <w:rsid w:val="006E5647"/>
    <w:pPr>
      <w:widowControl/>
      <w:autoSpaceDE/>
      <w:autoSpaceDN/>
    </w:pPr>
    <w:rPr>
      <w:rFonts w:ascii="Tahoma" w:hAnsi="Tahoma" w:cs="Tahoma"/>
      <w:sz w:val="16"/>
      <w:szCs w:val="16"/>
    </w:rPr>
  </w:style>
  <w:style w:type="numbering" w:customStyle="1" w:styleId="WWNum20131">
    <w:name w:val="WWNum20131"/>
    <w:basedOn w:val="Bezlisty"/>
    <w:rsid w:val="006E5647"/>
  </w:style>
  <w:style w:type="numbering" w:customStyle="1" w:styleId="Styl1131">
    <w:name w:val="Styl1131"/>
    <w:rsid w:val="006E5647"/>
  </w:style>
  <w:style w:type="numbering" w:customStyle="1" w:styleId="WWNum18131">
    <w:name w:val="WWNum18131"/>
    <w:basedOn w:val="Bezlisty"/>
    <w:rsid w:val="006E5647"/>
    <w:pPr>
      <w:numPr>
        <w:numId w:val="8"/>
      </w:numPr>
    </w:pPr>
  </w:style>
  <w:style w:type="numbering" w:customStyle="1" w:styleId="WWNum24131">
    <w:name w:val="WWNum24131"/>
    <w:basedOn w:val="Bezlisty"/>
    <w:rsid w:val="006E5647"/>
    <w:pPr>
      <w:numPr>
        <w:numId w:val="2"/>
      </w:numPr>
    </w:pPr>
  </w:style>
  <w:style w:type="numbering" w:customStyle="1" w:styleId="WWNum19131">
    <w:name w:val="WWNum19131"/>
    <w:basedOn w:val="Bezlisty"/>
    <w:rsid w:val="006E5647"/>
    <w:pPr>
      <w:numPr>
        <w:numId w:val="3"/>
      </w:numPr>
    </w:pPr>
  </w:style>
  <w:style w:type="numbering" w:customStyle="1" w:styleId="WWNum16131">
    <w:name w:val="WWNum16131"/>
    <w:basedOn w:val="Bezlisty"/>
    <w:rsid w:val="006E5647"/>
    <w:pPr>
      <w:numPr>
        <w:numId w:val="4"/>
      </w:numPr>
    </w:pPr>
  </w:style>
  <w:style w:type="numbering" w:customStyle="1" w:styleId="WWNum38131">
    <w:name w:val="WWNum38131"/>
    <w:basedOn w:val="Bezlisty"/>
    <w:rsid w:val="006E5647"/>
    <w:pPr>
      <w:numPr>
        <w:numId w:val="5"/>
      </w:numPr>
    </w:pPr>
  </w:style>
  <w:style w:type="numbering" w:customStyle="1" w:styleId="WWNum25131">
    <w:name w:val="WWNum25131"/>
    <w:basedOn w:val="Bezlisty"/>
    <w:rsid w:val="006E5647"/>
    <w:pPr>
      <w:numPr>
        <w:numId w:val="6"/>
      </w:numPr>
    </w:pPr>
  </w:style>
  <w:style w:type="numbering" w:customStyle="1" w:styleId="WWNum20211">
    <w:name w:val="WWNum20211"/>
    <w:basedOn w:val="Bezlisty"/>
    <w:rsid w:val="006E5647"/>
    <w:pPr>
      <w:numPr>
        <w:numId w:val="7"/>
      </w:numPr>
    </w:pPr>
  </w:style>
  <w:style w:type="numbering" w:customStyle="1" w:styleId="Styl1211">
    <w:name w:val="Styl1211"/>
    <w:rsid w:val="006E5647"/>
    <w:pPr>
      <w:numPr>
        <w:numId w:val="9"/>
      </w:numPr>
    </w:pPr>
  </w:style>
  <w:style w:type="numbering" w:customStyle="1" w:styleId="Styl2131">
    <w:name w:val="Styl2131"/>
    <w:rsid w:val="006E5647"/>
  </w:style>
  <w:style w:type="numbering" w:customStyle="1" w:styleId="Bezlisty1111">
    <w:name w:val="Bez listy1111"/>
    <w:next w:val="Bezlisty"/>
    <w:uiPriority w:val="99"/>
    <w:semiHidden/>
    <w:unhideWhenUsed/>
    <w:rsid w:val="006E5647"/>
  </w:style>
  <w:style w:type="numbering" w:customStyle="1" w:styleId="WWNum181111">
    <w:name w:val="WWNum181111"/>
    <w:basedOn w:val="Bezlisty"/>
    <w:rsid w:val="006E5647"/>
    <w:pPr>
      <w:numPr>
        <w:numId w:val="16"/>
      </w:numPr>
    </w:pPr>
  </w:style>
  <w:style w:type="numbering" w:customStyle="1" w:styleId="WWNum241111">
    <w:name w:val="WWNum241111"/>
    <w:basedOn w:val="Bezlisty"/>
    <w:rsid w:val="006E5647"/>
    <w:pPr>
      <w:numPr>
        <w:numId w:val="10"/>
      </w:numPr>
    </w:pPr>
  </w:style>
  <w:style w:type="numbering" w:customStyle="1" w:styleId="WWNum191111">
    <w:name w:val="WWNum191111"/>
    <w:basedOn w:val="Bezlisty"/>
    <w:rsid w:val="006E5647"/>
    <w:pPr>
      <w:numPr>
        <w:numId w:val="11"/>
      </w:numPr>
    </w:pPr>
  </w:style>
  <w:style w:type="numbering" w:customStyle="1" w:styleId="WWNum161111">
    <w:name w:val="WWNum161111"/>
    <w:basedOn w:val="Bezlisty"/>
    <w:rsid w:val="006E5647"/>
    <w:pPr>
      <w:numPr>
        <w:numId w:val="12"/>
      </w:numPr>
    </w:pPr>
  </w:style>
  <w:style w:type="numbering" w:customStyle="1" w:styleId="WWNum381111">
    <w:name w:val="WWNum381111"/>
    <w:basedOn w:val="Bezlisty"/>
    <w:rsid w:val="006E5647"/>
    <w:pPr>
      <w:numPr>
        <w:numId w:val="38"/>
      </w:numPr>
    </w:pPr>
  </w:style>
  <w:style w:type="numbering" w:customStyle="1" w:styleId="WWNum251111">
    <w:name w:val="WWNum251111"/>
    <w:basedOn w:val="Bezlisty"/>
    <w:rsid w:val="006E5647"/>
    <w:pPr>
      <w:numPr>
        <w:numId w:val="14"/>
      </w:numPr>
    </w:pPr>
  </w:style>
  <w:style w:type="numbering" w:customStyle="1" w:styleId="WWNum201111">
    <w:name w:val="WWNum201111"/>
    <w:basedOn w:val="Bezlisty"/>
    <w:rsid w:val="006E5647"/>
    <w:pPr>
      <w:numPr>
        <w:numId w:val="15"/>
      </w:numPr>
    </w:pPr>
  </w:style>
  <w:style w:type="numbering" w:customStyle="1" w:styleId="Styl11111">
    <w:name w:val="Styl11111"/>
    <w:rsid w:val="006E5647"/>
    <w:pPr>
      <w:numPr>
        <w:numId w:val="17"/>
      </w:numPr>
    </w:pPr>
  </w:style>
  <w:style w:type="numbering" w:customStyle="1" w:styleId="Styl21111">
    <w:name w:val="Styl21111"/>
    <w:rsid w:val="006E5647"/>
    <w:pPr>
      <w:numPr>
        <w:numId w:val="18"/>
      </w:numPr>
    </w:pPr>
  </w:style>
  <w:style w:type="numbering" w:customStyle="1" w:styleId="Bezlisty211">
    <w:name w:val="Bez listy211"/>
    <w:next w:val="Bezlisty"/>
    <w:uiPriority w:val="99"/>
    <w:semiHidden/>
    <w:unhideWhenUsed/>
    <w:rsid w:val="006E5647"/>
  </w:style>
  <w:style w:type="numbering" w:customStyle="1" w:styleId="WWNum7411">
    <w:name w:val="WWNum7411"/>
    <w:rsid w:val="006E5647"/>
    <w:pPr>
      <w:numPr>
        <w:numId w:val="39"/>
      </w:numPr>
    </w:pPr>
  </w:style>
  <w:style w:type="numbering" w:customStyle="1" w:styleId="WWNum181211">
    <w:name w:val="WWNum181211"/>
    <w:basedOn w:val="Bezlisty"/>
    <w:rsid w:val="006E5647"/>
    <w:pPr>
      <w:numPr>
        <w:numId w:val="25"/>
      </w:numPr>
    </w:pPr>
  </w:style>
  <w:style w:type="numbering" w:customStyle="1" w:styleId="WWNum241211">
    <w:name w:val="WWNum241211"/>
    <w:basedOn w:val="Bezlisty"/>
    <w:rsid w:val="006E5647"/>
    <w:pPr>
      <w:numPr>
        <w:numId w:val="19"/>
      </w:numPr>
    </w:pPr>
  </w:style>
  <w:style w:type="numbering" w:customStyle="1" w:styleId="WWNum191211">
    <w:name w:val="WWNum191211"/>
    <w:basedOn w:val="Bezlisty"/>
    <w:rsid w:val="006E5647"/>
    <w:pPr>
      <w:numPr>
        <w:numId w:val="20"/>
      </w:numPr>
    </w:pPr>
  </w:style>
  <w:style w:type="numbering" w:customStyle="1" w:styleId="WWNum161211">
    <w:name w:val="WWNum161211"/>
    <w:basedOn w:val="Bezlisty"/>
    <w:rsid w:val="006E5647"/>
    <w:pPr>
      <w:numPr>
        <w:numId w:val="21"/>
      </w:numPr>
    </w:pPr>
  </w:style>
  <w:style w:type="numbering" w:customStyle="1" w:styleId="WWNum381211">
    <w:name w:val="WWNum381211"/>
    <w:basedOn w:val="Bezlisty"/>
    <w:rsid w:val="006E5647"/>
    <w:pPr>
      <w:numPr>
        <w:numId w:val="22"/>
      </w:numPr>
    </w:pPr>
  </w:style>
  <w:style w:type="numbering" w:customStyle="1" w:styleId="WWNum251211">
    <w:name w:val="WWNum251211"/>
    <w:basedOn w:val="Bezlisty"/>
    <w:rsid w:val="006E5647"/>
    <w:pPr>
      <w:numPr>
        <w:numId w:val="23"/>
      </w:numPr>
    </w:pPr>
  </w:style>
  <w:style w:type="numbering" w:customStyle="1" w:styleId="WWNum201211">
    <w:name w:val="WWNum201211"/>
    <w:basedOn w:val="Bezlisty"/>
    <w:rsid w:val="006E5647"/>
    <w:pPr>
      <w:numPr>
        <w:numId w:val="24"/>
      </w:numPr>
    </w:pPr>
  </w:style>
  <w:style w:type="numbering" w:customStyle="1" w:styleId="Styl11211">
    <w:name w:val="Styl11211"/>
    <w:rsid w:val="006E5647"/>
    <w:pPr>
      <w:numPr>
        <w:numId w:val="26"/>
      </w:numPr>
    </w:pPr>
  </w:style>
  <w:style w:type="numbering" w:customStyle="1" w:styleId="Styl21211">
    <w:name w:val="Styl21211"/>
    <w:rsid w:val="006E5647"/>
    <w:pPr>
      <w:numPr>
        <w:numId w:val="27"/>
      </w:numPr>
    </w:pPr>
  </w:style>
  <w:style w:type="numbering" w:customStyle="1" w:styleId="Bezlisty311">
    <w:name w:val="Bez listy311"/>
    <w:next w:val="Bezlisty"/>
    <w:uiPriority w:val="99"/>
    <w:semiHidden/>
    <w:unhideWhenUsed/>
    <w:rsid w:val="006E5647"/>
  </w:style>
  <w:style w:type="numbering" w:customStyle="1" w:styleId="Bezlisty411">
    <w:name w:val="Bez listy411"/>
    <w:next w:val="Bezlisty"/>
    <w:uiPriority w:val="99"/>
    <w:semiHidden/>
    <w:unhideWhenUsed/>
    <w:rsid w:val="006E5647"/>
  </w:style>
  <w:style w:type="paragraph" w:customStyle="1" w:styleId="pf0">
    <w:name w:val="pf0"/>
    <w:basedOn w:val="Normalny"/>
    <w:rsid w:val="006E5647"/>
    <w:pPr>
      <w:widowControl/>
      <w:autoSpaceDE/>
      <w:autoSpaceDN/>
      <w:spacing w:before="100" w:beforeAutospacing="1" w:after="100" w:afterAutospacing="1"/>
    </w:pPr>
    <w:rPr>
      <w:sz w:val="24"/>
      <w:szCs w:val="24"/>
      <w:lang w:eastAsia="pl-PL"/>
    </w:rPr>
  </w:style>
  <w:style w:type="character" w:customStyle="1" w:styleId="cf01">
    <w:name w:val="cf01"/>
    <w:rsid w:val="006E564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99479">
      <w:bodyDiv w:val="1"/>
      <w:marLeft w:val="0"/>
      <w:marRight w:val="0"/>
      <w:marTop w:val="0"/>
      <w:marBottom w:val="0"/>
      <w:divBdr>
        <w:top w:val="none" w:sz="0" w:space="0" w:color="auto"/>
        <w:left w:val="none" w:sz="0" w:space="0" w:color="auto"/>
        <w:bottom w:val="none" w:sz="0" w:space="0" w:color="auto"/>
        <w:right w:val="none" w:sz="0" w:space="0" w:color="auto"/>
      </w:divBdr>
      <w:divsChild>
        <w:div w:id="1264537035">
          <w:marLeft w:val="360"/>
          <w:marRight w:val="0"/>
          <w:marTop w:val="0"/>
          <w:marBottom w:val="0"/>
          <w:divBdr>
            <w:top w:val="none" w:sz="0" w:space="0" w:color="auto"/>
            <w:left w:val="none" w:sz="0" w:space="0" w:color="auto"/>
            <w:bottom w:val="none" w:sz="0" w:space="0" w:color="auto"/>
            <w:right w:val="none" w:sz="0" w:space="0" w:color="auto"/>
          </w:divBdr>
          <w:divsChild>
            <w:div w:id="91820278">
              <w:marLeft w:val="0"/>
              <w:marRight w:val="0"/>
              <w:marTop w:val="0"/>
              <w:marBottom w:val="0"/>
              <w:divBdr>
                <w:top w:val="none" w:sz="0" w:space="0" w:color="auto"/>
                <w:left w:val="none" w:sz="0" w:space="0" w:color="auto"/>
                <w:bottom w:val="none" w:sz="0" w:space="0" w:color="auto"/>
                <w:right w:val="none" w:sz="0" w:space="0" w:color="auto"/>
              </w:divBdr>
            </w:div>
            <w:div w:id="1859482">
              <w:marLeft w:val="0"/>
              <w:marRight w:val="0"/>
              <w:marTop w:val="0"/>
              <w:marBottom w:val="0"/>
              <w:divBdr>
                <w:top w:val="none" w:sz="0" w:space="0" w:color="auto"/>
                <w:left w:val="none" w:sz="0" w:space="0" w:color="auto"/>
                <w:bottom w:val="none" w:sz="0" w:space="0" w:color="auto"/>
                <w:right w:val="none" w:sz="0" w:space="0" w:color="auto"/>
              </w:divBdr>
              <w:divsChild>
                <w:div w:id="909312567">
                  <w:marLeft w:val="0"/>
                  <w:marRight w:val="0"/>
                  <w:marTop w:val="0"/>
                  <w:marBottom w:val="0"/>
                  <w:divBdr>
                    <w:top w:val="none" w:sz="0" w:space="0" w:color="auto"/>
                    <w:left w:val="none" w:sz="0" w:space="0" w:color="auto"/>
                    <w:bottom w:val="none" w:sz="0" w:space="0" w:color="auto"/>
                    <w:right w:val="none" w:sz="0" w:space="0" w:color="auto"/>
                  </w:divBdr>
                </w:div>
              </w:divsChild>
            </w:div>
            <w:div w:id="1040284794">
              <w:marLeft w:val="0"/>
              <w:marRight w:val="0"/>
              <w:marTop w:val="0"/>
              <w:marBottom w:val="0"/>
              <w:divBdr>
                <w:top w:val="none" w:sz="0" w:space="0" w:color="auto"/>
                <w:left w:val="none" w:sz="0" w:space="0" w:color="auto"/>
                <w:bottom w:val="none" w:sz="0" w:space="0" w:color="auto"/>
                <w:right w:val="none" w:sz="0" w:space="0" w:color="auto"/>
              </w:divBdr>
              <w:divsChild>
                <w:div w:id="682560057">
                  <w:marLeft w:val="0"/>
                  <w:marRight w:val="0"/>
                  <w:marTop w:val="0"/>
                  <w:marBottom w:val="0"/>
                  <w:divBdr>
                    <w:top w:val="none" w:sz="0" w:space="0" w:color="auto"/>
                    <w:left w:val="none" w:sz="0" w:space="0" w:color="auto"/>
                    <w:bottom w:val="none" w:sz="0" w:space="0" w:color="auto"/>
                    <w:right w:val="none" w:sz="0" w:space="0" w:color="auto"/>
                  </w:divBdr>
                </w:div>
              </w:divsChild>
            </w:div>
            <w:div w:id="399794281">
              <w:marLeft w:val="0"/>
              <w:marRight w:val="0"/>
              <w:marTop w:val="0"/>
              <w:marBottom w:val="0"/>
              <w:divBdr>
                <w:top w:val="none" w:sz="0" w:space="0" w:color="auto"/>
                <w:left w:val="none" w:sz="0" w:space="0" w:color="auto"/>
                <w:bottom w:val="none" w:sz="0" w:space="0" w:color="auto"/>
                <w:right w:val="none" w:sz="0" w:space="0" w:color="auto"/>
              </w:divBdr>
              <w:divsChild>
                <w:div w:id="189152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647041">
          <w:marLeft w:val="360"/>
          <w:marRight w:val="0"/>
          <w:marTop w:val="0"/>
          <w:marBottom w:val="0"/>
          <w:divBdr>
            <w:top w:val="none" w:sz="0" w:space="0" w:color="auto"/>
            <w:left w:val="none" w:sz="0" w:space="0" w:color="auto"/>
            <w:bottom w:val="none" w:sz="0" w:space="0" w:color="auto"/>
            <w:right w:val="none" w:sz="0" w:space="0" w:color="auto"/>
          </w:divBdr>
          <w:divsChild>
            <w:div w:id="149250532">
              <w:marLeft w:val="0"/>
              <w:marRight w:val="0"/>
              <w:marTop w:val="0"/>
              <w:marBottom w:val="0"/>
              <w:divBdr>
                <w:top w:val="none" w:sz="0" w:space="0" w:color="auto"/>
                <w:left w:val="none" w:sz="0" w:space="0" w:color="auto"/>
                <w:bottom w:val="none" w:sz="0" w:space="0" w:color="auto"/>
                <w:right w:val="none" w:sz="0" w:space="0" w:color="auto"/>
              </w:divBdr>
            </w:div>
          </w:divsChild>
        </w:div>
        <w:div w:id="1269511786">
          <w:marLeft w:val="360"/>
          <w:marRight w:val="0"/>
          <w:marTop w:val="0"/>
          <w:marBottom w:val="0"/>
          <w:divBdr>
            <w:top w:val="none" w:sz="0" w:space="0" w:color="auto"/>
            <w:left w:val="none" w:sz="0" w:space="0" w:color="auto"/>
            <w:bottom w:val="none" w:sz="0" w:space="0" w:color="auto"/>
            <w:right w:val="none" w:sz="0" w:space="0" w:color="auto"/>
          </w:divBdr>
          <w:divsChild>
            <w:div w:id="142653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159010">
      <w:bodyDiv w:val="1"/>
      <w:marLeft w:val="0"/>
      <w:marRight w:val="0"/>
      <w:marTop w:val="0"/>
      <w:marBottom w:val="0"/>
      <w:divBdr>
        <w:top w:val="none" w:sz="0" w:space="0" w:color="auto"/>
        <w:left w:val="none" w:sz="0" w:space="0" w:color="auto"/>
        <w:bottom w:val="none" w:sz="0" w:space="0" w:color="auto"/>
        <w:right w:val="none" w:sz="0" w:space="0" w:color="auto"/>
      </w:divBdr>
    </w:div>
    <w:div w:id="1075126101">
      <w:bodyDiv w:val="1"/>
      <w:marLeft w:val="0"/>
      <w:marRight w:val="0"/>
      <w:marTop w:val="0"/>
      <w:marBottom w:val="0"/>
      <w:divBdr>
        <w:top w:val="none" w:sz="0" w:space="0" w:color="auto"/>
        <w:left w:val="none" w:sz="0" w:space="0" w:color="auto"/>
        <w:bottom w:val="none" w:sz="0" w:space="0" w:color="auto"/>
        <w:right w:val="none" w:sz="0" w:space="0" w:color="auto"/>
      </w:divBdr>
      <w:divsChild>
        <w:div w:id="1747726121">
          <w:marLeft w:val="360"/>
          <w:marRight w:val="0"/>
          <w:marTop w:val="0"/>
          <w:marBottom w:val="0"/>
          <w:divBdr>
            <w:top w:val="none" w:sz="0" w:space="0" w:color="auto"/>
            <w:left w:val="none" w:sz="0" w:space="0" w:color="auto"/>
            <w:bottom w:val="none" w:sz="0" w:space="0" w:color="auto"/>
            <w:right w:val="none" w:sz="0" w:space="0" w:color="auto"/>
          </w:divBdr>
          <w:divsChild>
            <w:div w:id="507986006">
              <w:marLeft w:val="0"/>
              <w:marRight w:val="0"/>
              <w:marTop w:val="0"/>
              <w:marBottom w:val="0"/>
              <w:divBdr>
                <w:top w:val="none" w:sz="0" w:space="0" w:color="auto"/>
                <w:left w:val="none" w:sz="0" w:space="0" w:color="auto"/>
                <w:bottom w:val="none" w:sz="0" w:space="0" w:color="auto"/>
                <w:right w:val="none" w:sz="0" w:space="0" w:color="auto"/>
              </w:divBdr>
            </w:div>
            <w:div w:id="1707221129">
              <w:marLeft w:val="0"/>
              <w:marRight w:val="0"/>
              <w:marTop w:val="0"/>
              <w:marBottom w:val="0"/>
              <w:divBdr>
                <w:top w:val="none" w:sz="0" w:space="0" w:color="auto"/>
                <w:left w:val="none" w:sz="0" w:space="0" w:color="auto"/>
                <w:bottom w:val="none" w:sz="0" w:space="0" w:color="auto"/>
                <w:right w:val="none" w:sz="0" w:space="0" w:color="auto"/>
              </w:divBdr>
              <w:divsChild>
                <w:div w:id="982199245">
                  <w:marLeft w:val="0"/>
                  <w:marRight w:val="0"/>
                  <w:marTop w:val="0"/>
                  <w:marBottom w:val="0"/>
                  <w:divBdr>
                    <w:top w:val="none" w:sz="0" w:space="0" w:color="auto"/>
                    <w:left w:val="none" w:sz="0" w:space="0" w:color="auto"/>
                    <w:bottom w:val="none" w:sz="0" w:space="0" w:color="auto"/>
                    <w:right w:val="none" w:sz="0" w:space="0" w:color="auto"/>
                  </w:divBdr>
                </w:div>
              </w:divsChild>
            </w:div>
            <w:div w:id="925841717">
              <w:marLeft w:val="0"/>
              <w:marRight w:val="0"/>
              <w:marTop w:val="0"/>
              <w:marBottom w:val="0"/>
              <w:divBdr>
                <w:top w:val="none" w:sz="0" w:space="0" w:color="auto"/>
                <w:left w:val="none" w:sz="0" w:space="0" w:color="auto"/>
                <w:bottom w:val="none" w:sz="0" w:space="0" w:color="auto"/>
                <w:right w:val="none" w:sz="0" w:space="0" w:color="auto"/>
              </w:divBdr>
              <w:divsChild>
                <w:div w:id="1086151738">
                  <w:marLeft w:val="0"/>
                  <w:marRight w:val="0"/>
                  <w:marTop w:val="0"/>
                  <w:marBottom w:val="0"/>
                  <w:divBdr>
                    <w:top w:val="none" w:sz="0" w:space="0" w:color="auto"/>
                    <w:left w:val="none" w:sz="0" w:space="0" w:color="auto"/>
                    <w:bottom w:val="none" w:sz="0" w:space="0" w:color="auto"/>
                    <w:right w:val="none" w:sz="0" w:space="0" w:color="auto"/>
                  </w:divBdr>
                </w:div>
              </w:divsChild>
            </w:div>
            <w:div w:id="273758128">
              <w:marLeft w:val="0"/>
              <w:marRight w:val="0"/>
              <w:marTop w:val="0"/>
              <w:marBottom w:val="0"/>
              <w:divBdr>
                <w:top w:val="none" w:sz="0" w:space="0" w:color="auto"/>
                <w:left w:val="none" w:sz="0" w:space="0" w:color="auto"/>
                <w:bottom w:val="none" w:sz="0" w:space="0" w:color="auto"/>
                <w:right w:val="none" w:sz="0" w:space="0" w:color="auto"/>
              </w:divBdr>
              <w:divsChild>
                <w:div w:id="110738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97120">
          <w:marLeft w:val="360"/>
          <w:marRight w:val="0"/>
          <w:marTop w:val="0"/>
          <w:marBottom w:val="0"/>
          <w:divBdr>
            <w:top w:val="none" w:sz="0" w:space="0" w:color="auto"/>
            <w:left w:val="none" w:sz="0" w:space="0" w:color="auto"/>
            <w:bottom w:val="none" w:sz="0" w:space="0" w:color="auto"/>
            <w:right w:val="none" w:sz="0" w:space="0" w:color="auto"/>
          </w:divBdr>
          <w:divsChild>
            <w:div w:id="1142650529">
              <w:marLeft w:val="0"/>
              <w:marRight w:val="0"/>
              <w:marTop w:val="0"/>
              <w:marBottom w:val="0"/>
              <w:divBdr>
                <w:top w:val="none" w:sz="0" w:space="0" w:color="auto"/>
                <w:left w:val="none" w:sz="0" w:space="0" w:color="auto"/>
                <w:bottom w:val="none" w:sz="0" w:space="0" w:color="auto"/>
                <w:right w:val="none" w:sz="0" w:space="0" w:color="auto"/>
              </w:divBdr>
            </w:div>
          </w:divsChild>
        </w:div>
        <w:div w:id="1358003310">
          <w:marLeft w:val="360"/>
          <w:marRight w:val="0"/>
          <w:marTop w:val="0"/>
          <w:marBottom w:val="0"/>
          <w:divBdr>
            <w:top w:val="none" w:sz="0" w:space="0" w:color="auto"/>
            <w:left w:val="none" w:sz="0" w:space="0" w:color="auto"/>
            <w:bottom w:val="none" w:sz="0" w:space="0" w:color="auto"/>
            <w:right w:val="none" w:sz="0" w:space="0" w:color="auto"/>
          </w:divBdr>
          <w:divsChild>
            <w:div w:id="16236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281043">
      <w:bodyDiv w:val="1"/>
      <w:marLeft w:val="0"/>
      <w:marRight w:val="0"/>
      <w:marTop w:val="0"/>
      <w:marBottom w:val="0"/>
      <w:divBdr>
        <w:top w:val="none" w:sz="0" w:space="0" w:color="auto"/>
        <w:left w:val="none" w:sz="0" w:space="0" w:color="auto"/>
        <w:bottom w:val="none" w:sz="0" w:space="0" w:color="auto"/>
        <w:right w:val="none" w:sz="0" w:space="0" w:color="auto"/>
      </w:divBdr>
    </w:div>
    <w:div w:id="18820875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womir.martowski@cpe.gov.pl" TargetMode="External"/><Relationship Id="rId17" Type="http://schemas.openxmlformats.org/officeDocument/2006/relationships/hyperlink" Target="mailto:sawomir.martowski@cpe.gov.pl" TargetMode="External"/><Relationship Id="rId2" Type="http://schemas.openxmlformats.org/officeDocument/2006/relationships/numbering" Target="numbering.xml"/><Relationship Id="rId16" Type="http://schemas.openxmlformats.org/officeDocument/2006/relationships/hyperlink" Target="mailto:pawel.tur@cpe.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wel.tur@cpe.gov.pl" TargetMode="External"/><Relationship Id="rId5" Type="http://schemas.openxmlformats.org/officeDocument/2006/relationships/webSettings" Target="webSettings.xml"/><Relationship Id="rId15" Type="http://schemas.openxmlformats.org/officeDocument/2006/relationships/hyperlink" Target="mailto:sawomir.martowski@cpe.gov.pl" TargetMode="External"/><Relationship Id="rId10" Type="http://schemas.openxmlformats.org/officeDocument/2006/relationships/hyperlink" Target="mailto:cpe@cpe.gov.pl"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pawel.tur@cpe.gov.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388A5-8FDE-431E-A8F6-F8E6C241E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12267</Words>
  <Characters>73604</Characters>
  <Application>Microsoft Office Word</Application>
  <DocSecurity>0</DocSecurity>
  <Lines>613</Lines>
  <Paragraphs>171</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85700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2021-10-19T05:16:00Z</cp:lastPrinted>
  <dcterms:created xsi:type="dcterms:W3CDTF">2021-10-19T05:17:00Z</dcterms:created>
  <dcterms:modified xsi:type="dcterms:W3CDTF">2021-10-19T05:17:00Z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